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CB08B3" w14:textId="77777777" w:rsidR="0096501A" w:rsidRDefault="0096501A" w:rsidP="00884CD1">
      <w:pPr>
        <w:tabs>
          <w:tab w:val="left" w:pos="4910"/>
        </w:tabs>
        <w:spacing w:before="120"/>
        <w:jc w:val="both"/>
        <w:rPr>
          <w:rFonts w:cs="Arial"/>
        </w:rPr>
      </w:pPr>
    </w:p>
    <w:p w14:paraId="52198B5A" w14:textId="77777777" w:rsidR="0096501A" w:rsidRDefault="0096501A" w:rsidP="00884CD1">
      <w:pPr>
        <w:tabs>
          <w:tab w:val="left" w:pos="1725"/>
        </w:tabs>
        <w:spacing w:before="120"/>
        <w:jc w:val="both"/>
        <w:rPr>
          <w:rFonts w:cs="Arial"/>
        </w:rPr>
      </w:pPr>
      <w:r>
        <w:rPr>
          <w:rFonts w:cs="Arial"/>
        </w:rPr>
        <w:tab/>
      </w:r>
    </w:p>
    <w:p w14:paraId="3903CABF" w14:textId="51D877C4" w:rsidR="0096501A" w:rsidRPr="00590B30" w:rsidRDefault="0096501A" w:rsidP="002F5BD6">
      <w:pPr>
        <w:jc w:val="center"/>
        <w:rPr>
          <w:rStyle w:val="Numrodepage"/>
          <w:rFonts w:cs="Arial"/>
          <w:color w:val="00478A"/>
          <w:sz w:val="12"/>
          <w:szCs w:val="14"/>
        </w:rPr>
      </w:pPr>
      <w:r w:rsidRPr="00590B30">
        <w:rPr>
          <w:caps/>
          <w:color w:val="00478A"/>
          <w:sz w:val="36"/>
          <w:szCs w:val="40"/>
        </w:rPr>
        <w:fldChar w:fldCharType="begin"/>
      </w:r>
      <w:r w:rsidRPr="00590B30">
        <w:rPr>
          <w:caps/>
          <w:color w:val="00478A"/>
          <w:sz w:val="36"/>
          <w:szCs w:val="40"/>
        </w:rPr>
        <w:instrText xml:space="preserve"> TITLE   \* MERGEFORMAT </w:instrText>
      </w:r>
      <w:r w:rsidRPr="00590B30">
        <w:rPr>
          <w:caps/>
          <w:color w:val="00478A"/>
          <w:sz w:val="36"/>
          <w:szCs w:val="40"/>
        </w:rPr>
        <w:fldChar w:fldCharType="separate"/>
      </w:r>
      <w:r w:rsidR="0047254F">
        <w:rPr>
          <w:caps/>
          <w:color w:val="00478A"/>
          <w:sz w:val="36"/>
          <w:szCs w:val="40"/>
        </w:rPr>
        <w:t xml:space="preserve">ANNEXE CCTP - EXIGENCES </w:t>
      </w:r>
      <w:r w:rsidR="00E37119">
        <w:rPr>
          <w:caps/>
          <w:color w:val="00478A"/>
          <w:sz w:val="36"/>
          <w:szCs w:val="40"/>
        </w:rPr>
        <w:t xml:space="preserve">de </w:t>
      </w:r>
      <w:r w:rsidR="0047254F">
        <w:rPr>
          <w:caps/>
          <w:color w:val="00478A"/>
          <w:sz w:val="36"/>
          <w:szCs w:val="40"/>
        </w:rPr>
        <w:t>SECURITE</w:t>
      </w:r>
      <w:r w:rsidRPr="00590B30">
        <w:rPr>
          <w:caps/>
          <w:color w:val="00478A"/>
          <w:sz w:val="36"/>
          <w:szCs w:val="40"/>
        </w:rPr>
        <w:fldChar w:fldCharType="end"/>
      </w:r>
    </w:p>
    <w:p w14:paraId="6185CD10" w14:textId="77777777" w:rsidR="0096501A" w:rsidRPr="00590B30" w:rsidRDefault="0096501A" w:rsidP="00884CD1">
      <w:pPr>
        <w:jc w:val="both"/>
        <w:rPr>
          <w:rStyle w:val="Numrodepage"/>
          <w:rFonts w:cs="Arial"/>
          <w:color w:val="00478A"/>
          <w:sz w:val="14"/>
          <w:szCs w:val="14"/>
        </w:rPr>
      </w:pPr>
    </w:p>
    <w:p w14:paraId="6518CA2F" w14:textId="77777777" w:rsidR="0096501A" w:rsidRPr="00590B30" w:rsidRDefault="0096501A" w:rsidP="00884CD1">
      <w:pPr>
        <w:jc w:val="both"/>
        <w:rPr>
          <w:rStyle w:val="Numrodepage"/>
          <w:rFonts w:cs="Arial"/>
          <w:color w:val="00478A"/>
          <w:szCs w:val="14"/>
        </w:rPr>
      </w:pPr>
    </w:p>
    <w:p w14:paraId="03115215" w14:textId="77777777" w:rsidR="0096501A" w:rsidRPr="00590B30" w:rsidRDefault="0096501A" w:rsidP="00884CD1">
      <w:pPr>
        <w:jc w:val="both"/>
        <w:rPr>
          <w:rStyle w:val="Numrodepage"/>
          <w:rFonts w:cs="Arial"/>
          <w:color w:val="00478A"/>
          <w:sz w:val="14"/>
          <w:szCs w:val="14"/>
        </w:rPr>
      </w:pPr>
    </w:p>
    <w:p w14:paraId="4A869D69" w14:textId="77777777" w:rsidR="0096501A" w:rsidRPr="00590B30" w:rsidRDefault="00000000" w:rsidP="00365ED1">
      <w:pPr>
        <w:tabs>
          <w:tab w:val="left" w:pos="6045"/>
          <w:tab w:val="left" w:pos="6900"/>
          <w:tab w:val="left" w:pos="7700"/>
        </w:tabs>
        <w:spacing w:before="120"/>
        <w:ind w:left="-709"/>
        <w:jc w:val="both"/>
        <w:rPr>
          <w:rFonts w:cs="Arial"/>
          <w:color w:val="00478A"/>
        </w:rPr>
      </w:pPr>
      <w:r>
        <w:rPr>
          <w:rFonts w:cs="Arial"/>
          <w:sz w:val="16"/>
        </w:rPr>
        <w:pict w14:anchorId="29519E50">
          <v:shapetype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_x0000_s2072" type="#_x0000_t5" style="position:absolute;left:0;text-align:left;margin-left:0;margin-top:8.7pt;width:7.1pt;height:8.5pt;rotation:90;flip:y;z-index:1;mso-wrap-edited:f;mso-position-horizontal:left" wrapcoords="7200 0 -1800 19800 21600 19800 21600 18000 14400 0 7200 0" fillcolor="#005294" stroked="f" strokecolor="#005294"/>
        </w:pict>
      </w:r>
      <w:r w:rsidR="0096501A" w:rsidRPr="00590B30">
        <w:rPr>
          <w:rFonts w:cs="Arial"/>
        </w:rPr>
        <w:t xml:space="preserve">   </w:t>
      </w:r>
      <w:r w:rsidR="0096501A" w:rsidRPr="00590B30">
        <w:rPr>
          <w:rFonts w:cs="Arial"/>
          <w:color w:val="00478A"/>
        </w:rPr>
        <w:t xml:space="preserve">  Caisse nationale du réseau des Urssaf</w:t>
      </w:r>
      <w:r>
        <w:rPr>
          <w:noProof/>
        </w:rPr>
        <w:pict w14:anchorId="3B33336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71" type="#_x0000_t75" style="position:absolute;left:0;text-align:left;margin-left:-40.15pt;margin-top:144.5pt;width:515.35pt;height:591.95pt;z-index:-1;mso-position-horizontal-relative:text;mso-position-vertical-relative:page">
            <v:imagedata r:id="rId12" o:title=""/>
            <w10:wrap anchory="page"/>
          </v:shape>
        </w:pict>
      </w:r>
    </w:p>
    <w:p w14:paraId="63706121" w14:textId="77777777" w:rsidR="007D655B" w:rsidRPr="00590B30" w:rsidRDefault="007D655B" w:rsidP="00884CD1">
      <w:pPr>
        <w:tabs>
          <w:tab w:val="left" w:pos="4910"/>
        </w:tabs>
        <w:spacing w:before="120"/>
        <w:jc w:val="both"/>
        <w:rPr>
          <w:rFonts w:cs="Arial"/>
        </w:rPr>
      </w:pPr>
    </w:p>
    <w:p w14:paraId="694B1A5C" w14:textId="77777777" w:rsidR="0096501A" w:rsidRPr="00590B30" w:rsidRDefault="00000000" w:rsidP="00884CD1">
      <w:pPr>
        <w:tabs>
          <w:tab w:val="left" w:pos="4910"/>
        </w:tabs>
        <w:spacing w:before="120"/>
        <w:jc w:val="both"/>
        <w:rPr>
          <w:rFonts w:cs="Arial"/>
        </w:rPr>
      </w:pPr>
      <w:r>
        <w:rPr>
          <w:rFonts w:cs="Arial"/>
          <w:noProof/>
        </w:rPr>
        <w:pict w14:anchorId="1B0DA21B">
          <v:shapetype id="_x0000_t202" coordsize="21600,21600" o:spt="202" path="m,l,21600r21600,l21600,xe">
            <v:stroke joinstyle="miter"/>
            <v:path gradientshapeok="t" o:connecttype="rect"/>
          </v:shapetype>
          <v:shape id="_x0000_s2077" type="#_x0000_t202" style="position:absolute;left:0;text-align:left;margin-left:256.25pt;margin-top:5.8pt;width:203.1pt;height:36.2pt;z-index:3" filled="f" stroked="f">
            <v:textbox style="mso-next-textbox:#_x0000_s2077">
              <w:txbxContent>
                <w:p w14:paraId="48CA7C41" w14:textId="77777777" w:rsidR="00ED4ED9" w:rsidRPr="00F20D57" w:rsidRDefault="00ED4ED9" w:rsidP="00D404E8">
                  <w:pPr>
                    <w:jc w:val="right"/>
                    <w:rPr>
                      <w:rFonts w:ascii="Arial Narrow" w:hAnsi="Arial Narrow"/>
                      <w:b/>
                      <w:sz w:val="36"/>
                      <w:szCs w:val="36"/>
                    </w:rPr>
                  </w:pPr>
                  <w:r>
                    <w:rPr>
                      <w:rFonts w:ascii="Arial Narrow" w:hAnsi="Arial Narrow"/>
                      <w:b/>
                      <w:sz w:val="36"/>
                      <w:szCs w:val="36"/>
                    </w:rPr>
                    <w:t>Sécurité Informatique</w:t>
                  </w:r>
                </w:p>
              </w:txbxContent>
            </v:textbox>
          </v:shape>
        </w:pict>
      </w:r>
    </w:p>
    <w:p w14:paraId="1BCF14EC" w14:textId="77777777" w:rsidR="0096501A" w:rsidRPr="00590B30" w:rsidRDefault="0096501A" w:rsidP="00884CD1">
      <w:pPr>
        <w:tabs>
          <w:tab w:val="left" w:pos="4910"/>
        </w:tabs>
        <w:spacing w:before="120"/>
        <w:jc w:val="both"/>
        <w:rPr>
          <w:rFonts w:cs="Arial"/>
        </w:rPr>
      </w:pPr>
    </w:p>
    <w:p w14:paraId="7262694A" w14:textId="77777777" w:rsidR="0096501A" w:rsidRPr="00590B30" w:rsidRDefault="00000000" w:rsidP="00884CD1">
      <w:pPr>
        <w:tabs>
          <w:tab w:val="left" w:pos="4910"/>
        </w:tabs>
        <w:spacing w:before="120"/>
        <w:jc w:val="both"/>
        <w:rPr>
          <w:rFonts w:cs="Arial"/>
        </w:rPr>
      </w:pPr>
      <w:r>
        <w:rPr>
          <w:caps/>
          <w:noProof/>
          <w:color w:val="00478A"/>
          <w:sz w:val="40"/>
          <w:szCs w:val="40"/>
          <w:lang w:eastAsia="en-US"/>
        </w:rPr>
        <w:pict w14:anchorId="3192E475">
          <v:shape id="_x0000_s2085" type="#_x0000_t202" style="position:absolute;left:0;text-align:left;margin-left:313.85pt;margin-top:5.6pt;width:146.5pt;height:21.85pt;z-index:5;mso-height-percent:200;mso-height-percent:200;mso-width-relative:margin;mso-height-relative:margin" filled="f" stroked="f">
            <v:textbox style="mso-next-textbox:#_x0000_s2085;mso-fit-shape-to-text:t">
              <w:txbxContent>
                <w:p w14:paraId="1C16CBBD" w14:textId="77777777" w:rsidR="00ED4ED9" w:rsidRPr="00404131" w:rsidRDefault="00ED4ED9">
                  <w:pPr>
                    <w:rPr>
                      <w:b/>
                      <w:sz w:val="24"/>
                    </w:rPr>
                  </w:pPr>
                  <w:r w:rsidRPr="00404131">
                    <w:rPr>
                      <w:b/>
                      <w:sz w:val="24"/>
                    </w:rPr>
                    <w:t>Orientations Générales</w:t>
                  </w:r>
                </w:p>
              </w:txbxContent>
            </v:textbox>
          </v:shape>
        </w:pict>
      </w:r>
      <w:r>
        <w:rPr>
          <w:rFonts w:cs="Arial"/>
          <w:noProof/>
        </w:rPr>
        <w:pict w14:anchorId="110EB323">
          <v:shape id="_x0000_s2080" type="#_x0000_t202" style="position:absolute;left:0;text-align:left;margin-left:312.8pt;margin-top:8.75pt;width:162.9pt;height:27.15pt;z-index:4" filled="f" stroked="f">
            <v:textbox style="mso-next-textbox:#_x0000_s2080">
              <w:txbxContent>
                <w:p w14:paraId="76FADD74" w14:textId="77777777" w:rsidR="00ED4ED9" w:rsidRPr="00AD14C2" w:rsidRDefault="00ED4ED9" w:rsidP="00AD14C2">
                  <w:pPr>
                    <w:rPr>
                      <w:szCs w:val="36"/>
                    </w:rPr>
                  </w:pPr>
                </w:p>
              </w:txbxContent>
            </v:textbox>
          </v:shape>
        </w:pict>
      </w:r>
    </w:p>
    <w:p w14:paraId="6A1EF177" w14:textId="77777777" w:rsidR="0096501A" w:rsidRPr="00590B30" w:rsidRDefault="0096501A" w:rsidP="00884CD1">
      <w:pPr>
        <w:tabs>
          <w:tab w:val="left" w:pos="4910"/>
        </w:tabs>
        <w:spacing w:before="120"/>
        <w:jc w:val="both"/>
        <w:rPr>
          <w:rFonts w:cs="Arial"/>
        </w:rPr>
      </w:pPr>
    </w:p>
    <w:p w14:paraId="40225373" w14:textId="77777777" w:rsidR="0096501A" w:rsidRPr="00590B30" w:rsidRDefault="00000000" w:rsidP="00884CD1">
      <w:pPr>
        <w:tabs>
          <w:tab w:val="left" w:pos="4910"/>
        </w:tabs>
        <w:spacing w:before="120"/>
        <w:jc w:val="both"/>
        <w:rPr>
          <w:rFonts w:cs="Arial"/>
        </w:rPr>
      </w:pPr>
      <w:r>
        <w:rPr>
          <w:rFonts w:cs="Arial"/>
          <w:noProof/>
        </w:rPr>
        <w:pict w14:anchorId="1A04406A">
          <v:shape id="_x0000_s2076" type="#_x0000_t202" style="position:absolute;left:0;text-align:left;margin-left:-58.25pt;margin-top:290.5pt;width:497.75pt;height:153.85pt;z-index:2" filled="f" stroked="f">
            <v:textbox style="mso-next-textbox:#_x0000_s2076">
              <w:txbxContent>
                <w:p w14:paraId="359E374A" w14:textId="77777777" w:rsidR="00ED4ED9" w:rsidRDefault="00ED4ED9" w:rsidP="002F5BD6">
                  <w:pPr>
                    <w:pStyle w:val="TITREDOCUMENT"/>
                    <w:ind w:left="851"/>
                  </w:pPr>
                </w:p>
                <w:p w14:paraId="11BBF265" w14:textId="59DD6C37" w:rsidR="00ED4ED9" w:rsidRDefault="00ED4ED9" w:rsidP="002F5BD6">
                  <w:pPr>
                    <w:pStyle w:val="TITREDOCUMENT"/>
                    <w:ind w:left="851"/>
                    <w:rPr>
                      <w:sz w:val="44"/>
                      <w:szCs w:val="44"/>
                    </w:rPr>
                  </w:pPr>
                  <w:r w:rsidRPr="002F5BD6">
                    <w:rPr>
                      <w:sz w:val="44"/>
                      <w:szCs w:val="44"/>
                    </w:rPr>
                    <w:fldChar w:fldCharType="begin"/>
                  </w:r>
                  <w:r w:rsidRPr="002F5BD6">
                    <w:rPr>
                      <w:sz w:val="44"/>
                      <w:szCs w:val="44"/>
                    </w:rPr>
                    <w:instrText xml:space="preserve"> TITLE  \* MERGEFORMAT </w:instrText>
                  </w:r>
                  <w:r w:rsidRPr="002F5BD6">
                    <w:rPr>
                      <w:sz w:val="44"/>
                      <w:szCs w:val="44"/>
                    </w:rPr>
                    <w:fldChar w:fldCharType="separate"/>
                  </w:r>
                  <w:r>
                    <w:rPr>
                      <w:sz w:val="44"/>
                      <w:szCs w:val="44"/>
                    </w:rPr>
                    <w:t>CCTP ANNEXE</w:t>
                  </w:r>
                </w:p>
                <w:p w14:paraId="724EBE5E" w14:textId="77777777" w:rsidR="00ED4ED9" w:rsidRPr="004A3F1E" w:rsidRDefault="00ED4ED9" w:rsidP="002F5BD6">
                  <w:pPr>
                    <w:pStyle w:val="TITREDOCUMENT"/>
                    <w:ind w:left="851"/>
                    <w:rPr>
                      <w:sz w:val="60"/>
                      <w:szCs w:val="60"/>
                    </w:rPr>
                  </w:pPr>
                  <w:r>
                    <w:rPr>
                      <w:sz w:val="44"/>
                      <w:szCs w:val="44"/>
                    </w:rPr>
                    <w:t>EXIGENCES DE SECURITE</w:t>
                  </w:r>
                  <w:r w:rsidRPr="002F5BD6">
                    <w:rPr>
                      <w:sz w:val="44"/>
                      <w:szCs w:val="44"/>
                    </w:rPr>
                    <w:fldChar w:fldCharType="end"/>
                  </w:r>
                </w:p>
                <w:p w14:paraId="51EA0665" w14:textId="77777777" w:rsidR="00ED4ED9" w:rsidRPr="004A3F1E" w:rsidRDefault="00ED4ED9" w:rsidP="00B361EC">
                  <w:pPr>
                    <w:ind w:left="709"/>
                    <w:rPr>
                      <w:szCs w:val="60"/>
                    </w:rPr>
                  </w:pPr>
                </w:p>
              </w:txbxContent>
            </v:textbox>
          </v:shape>
        </w:pict>
      </w:r>
    </w:p>
    <w:p w14:paraId="5ADD096D" w14:textId="77777777" w:rsidR="0096501A" w:rsidRPr="00590B30" w:rsidRDefault="0096501A" w:rsidP="00884CD1">
      <w:pPr>
        <w:tabs>
          <w:tab w:val="left" w:pos="4910"/>
        </w:tabs>
        <w:spacing w:before="120"/>
        <w:jc w:val="both"/>
        <w:rPr>
          <w:rFonts w:cs="Arial"/>
        </w:rPr>
        <w:sectPr w:rsidR="0096501A" w:rsidRPr="00590B30" w:rsidSect="00F20D57">
          <w:headerReference w:type="default" r:id="rId13"/>
          <w:footerReference w:type="even" r:id="rId14"/>
          <w:footerReference w:type="default" r:id="rId15"/>
          <w:pgSz w:w="11906" w:h="16838" w:code="9"/>
          <w:pgMar w:top="709" w:right="566" w:bottom="851" w:left="1418" w:header="709" w:footer="851" w:gutter="0"/>
          <w:cols w:space="708"/>
        </w:sectPr>
      </w:pPr>
    </w:p>
    <w:p w14:paraId="6CBF8777" w14:textId="77777777" w:rsidR="008762E8" w:rsidRPr="00590B30" w:rsidRDefault="008762E8" w:rsidP="00884CD1">
      <w:pPr>
        <w:pStyle w:val="TITREDOCUMENT"/>
        <w:jc w:val="both"/>
      </w:pPr>
      <w:r w:rsidRPr="00590B30">
        <w:lastRenderedPageBreak/>
        <w:t>Table des matières</w:t>
      </w:r>
    </w:p>
    <w:p w14:paraId="0ABCDD84" w14:textId="77777777" w:rsidR="008762E8" w:rsidRPr="00590B30" w:rsidRDefault="008762E8" w:rsidP="00884CD1">
      <w:pPr>
        <w:pStyle w:val="TITREDOCUMENT"/>
        <w:jc w:val="both"/>
      </w:pPr>
    </w:p>
    <w:p w14:paraId="7AF89C6F" w14:textId="0033CD45" w:rsidR="0024274A" w:rsidRDefault="008762E8">
      <w:pPr>
        <w:pStyle w:val="TM1"/>
        <w:rPr>
          <w:rFonts w:eastAsia="Yu Mincho"/>
          <w:b w:val="0"/>
          <w:bCs w:val="0"/>
          <w:caps w:val="0"/>
          <w:color w:val="auto"/>
          <w:sz w:val="22"/>
          <w:szCs w:val="22"/>
        </w:rPr>
      </w:pPr>
      <w:r w:rsidRPr="00590B30">
        <w:fldChar w:fldCharType="begin"/>
      </w:r>
      <w:r w:rsidRPr="00590B30">
        <w:instrText xml:space="preserve"> TOC \o "1-3" \h \z \u </w:instrText>
      </w:r>
      <w:r w:rsidRPr="00590B30">
        <w:fldChar w:fldCharType="separate"/>
      </w:r>
      <w:hyperlink w:anchor="_Toc100940563" w:history="1">
        <w:r w:rsidR="0024274A" w:rsidRPr="003E3C76">
          <w:rPr>
            <w:rStyle w:val="Lienhypertexte"/>
          </w:rPr>
          <w:t>1.</w:t>
        </w:r>
        <w:r w:rsidR="0024274A">
          <w:rPr>
            <w:rFonts w:eastAsia="Yu Mincho"/>
            <w:b w:val="0"/>
            <w:bCs w:val="0"/>
            <w:caps w:val="0"/>
            <w:color w:val="auto"/>
            <w:sz w:val="22"/>
            <w:szCs w:val="22"/>
          </w:rPr>
          <w:tab/>
        </w:r>
        <w:r w:rsidR="0024274A" w:rsidRPr="003E3C76">
          <w:rPr>
            <w:rStyle w:val="Lienhypertexte"/>
          </w:rPr>
          <w:t>PREAMBULE</w:t>
        </w:r>
        <w:r w:rsidR="0024274A">
          <w:rPr>
            <w:webHidden/>
          </w:rPr>
          <w:tab/>
        </w:r>
        <w:r w:rsidR="0024274A">
          <w:rPr>
            <w:webHidden/>
          </w:rPr>
          <w:fldChar w:fldCharType="begin"/>
        </w:r>
        <w:r w:rsidR="0024274A">
          <w:rPr>
            <w:webHidden/>
          </w:rPr>
          <w:instrText xml:space="preserve"> PAGEREF _Toc100940563 \h </w:instrText>
        </w:r>
        <w:r w:rsidR="0024274A">
          <w:rPr>
            <w:webHidden/>
          </w:rPr>
        </w:r>
        <w:r w:rsidR="0024274A">
          <w:rPr>
            <w:webHidden/>
          </w:rPr>
          <w:fldChar w:fldCharType="separate"/>
        </w:r>
        <w:r w:rsidR="0024274A">
          <w:rPr>
            <w:webHidden/>
          </w:rPr>
          <w:t>1</w:t>
        </w:r>
        <w:r w:rsidR="0024274A">
          <w:rPr>
            <w:webHidden/>
          </w:rPr>
          <w:fldChar w:fldCharType="end"/>
        </w:r>
      </w:hyperlink>
    </w:p>
    <w:p w14:paraId="2E96496F" w14:textId="20B8CE1E" w:rsidR="0024274A" w:rsidRDefault="00000000">
      <w:pPr>
        <w:pStyle w:val="TM2"/>
        <w:rPr>
          <w:rFonts w:eastAsia="Yu Mincho"/>
          <w:b w:val="0"/>
          <w:bCs w:val="0"/>
          <w:color w:val="auto"/>
          <w:sz w:val="22"/>
          <w:szCs w:val="22"/>
        </w:rPr>
      </w:pPr>
      <w:hyperlink w:anchor="_Toc100940564" w:history="1">
        <w:r w:rsidR="0024274A" w:rsidRPr="003E3C76">
          <w:rPr>
            <w:rStyle w:val="Lienhypertexte"/>
          </w:rPr>
          <w:t>1.1</w:t>
        </w:r>
        <w:r w:rsidR="0024274A">
          <w:rPr>
            <w:rFonts w:eastAsia="Yu Mincho"/>
            <w:b w:val="0"/>
            <w:bCs w:val="0"/>
            <w:color w:val="auto"/>
            <w:sz w:val="22"/>
            <w:szCs w:val="22"/>
          </w:rPr>
          <w:tab/>
        </w:r>
        <w:r w:rsidR="0024274A" w:rsidRPr="003E3C76">
          <w:rPr>
            <w:rStyle w:val="Lienhypertexte"/>
          </w:rPr>
          <w:t>Objet du document</w:t>
        </w:r>
        <w:r w:rsidR="0024274A">
          <w:rPr>
            <w:webHidden/>
          </w:rPr>
          <w:tab/>
        </w:r>
        <w:r w:rsidR="0024274A">
          <w:rPr>
            <w:webHidden/>
          </w:rPr>
          <w:fldChar w:fldCharType="begin"/>
        </w:r>
        <w:r w:rsidR="0024274A">
          <w:rPr>
            <w:webHidden/>
          </w:rPr>
          <w:instrText xml:space="preserve"> PAGEREF _Toc100940564 \h </w:instrText>
        </w:r>
        <w:r w:rsidR="0024274A">
          <w:rPr>
            <w:webHidden/>
          </w:rPr>
        </w:r>
        <w:r w:rsidR="0024274A">
          <w:rPr>
            <w:webHidden/>
          </w:rPr>
          <w:fldChar w:fldCharType="separate"/>
        </w:r>
        <w:r w:rsidR="0024274A">
          <w:rPr>
            <w:webHidden/>
          </w:rPr>
          <w:t>1</w:t>
        </w:r>
        <w:r w:rsidR="0024274A">
          <w:rPr>
            <w:webHidden/>
          </w:rPr>
          <w:fldChar w:fldCharType="end"/>
        </w:r>
      </w:hyperlink>
    </w:p>
    <w:p w14:paraId="568BEB95" w14:textId="64F63C69" w:rsidR="0024274A" w:rsidRDefault="00000000">
      <w:pPr>
        <w:pStyle w:val="TM2"/>
        <w:rPr>
          <w:rFonts w:eastAsia="Yu Mincho"/>
          <w:b w:val="0"/>
          <w:bCs w:val="0"/>
          <w:color w:val="auto"/>
          <w:sz w:val="22"/>
          <w:szCs w:val="22"/>
        </w:rPr>
      </w:pPr>
      <w:hyperlink w:anchor="_Toc100940565" w:history="1">
        <w:r w:rsidR="0024274A" w:rsidRPr="003E3C76">
          <w:rPr>
            <w:rStyle w:val="Lienhypertexte"/>
          </w:rPr>
          <w:t>2.1</w:t>
        </w:r>
        <w:r w:rsidR="0024274A">
          <w:rPr>
            <w:rFonts w:eastAsia="Yu Mincho"/>
            <w:b w:val="0"/>
            <w:bCs w:val="0"/>
            <w:color w:val="auto"/>
            <w:sz w:val="22"/>
            <w:szCs w:val="22"/>
          </w:rPr>
          <w:tab/>
        </w:r>
        <w:r w:rsidR="0024274A" w:rsidRPr="003E3C76">
          <w:rPr>
            <w:rStyle w:val="Lienhypertexte"/>
          </w:rPr>
          <w:t>Questionnaire d’évaluation de la maturité</w:t>
        </w:r>
        <w:r w:rsidR="0024274A">
          <w:rPr>
            <w:webHidden/>
          </w:rPr>
          <w:tab/>
        </w:r>
        <w:r w:rsidR="0024274A">
          <w:rPr>
            <w:webHidden/>
          </w:rPr>
          <w:fldChar w:fldCharType="begin"/>
        </w:r>
        <w:r w:rsidR="0024274A">
          <w:rPr>
            <w:webHidden/>
          </w:rPr>
          <w:instrText xml:space="preserve"> PAGEREF _Toc100940565 \h </w:instrText>
        </w:r>
        <w:r w:rsidR="0024274A">
          <w:rPr>
            <w:webHidden/>
          </w:rPr>
        </w:r>
        <w:r w:rsidR="0024274A">
          <w:rPr>
            <w:webHidden/>
          </w:rPr>
          <w:fldChar w:fldCharType="separate"/>
        </w:r>
        <w:r w:rsidR="0024274A">
          <w:rPr>
            <w:webHidden/>
          </w:rPr>
          <w:t>1</w:t>
        </w:r>
        <w:r w:rsidR="0024274A">
          <w:rPr>
            <w:webHidden/>
          </w:rPr>
          <w:fldChar w:fldCharType="end"/>
        </w:r>
      </w:hyperlink>
    </w:p>
    <w:p w14:paraId="50D99F2D" w14:textId="568E7D28" w:rsidR="0024274A" w:rsidRDefault="00000000">
      <w:pPr>
        <w:pStyle w:val="TM1"/>
        <w:rPr>
          <w:rFonts w:eastAsia="Yu Mincho"/>
          <w:b w:val="0"/>
          <w:bCs w:val="0"/>
          <w:caps w:val="0"/>
          <w:color w:val="auto"/>
          <w:sz w:val="22"/>
          <w:szCs w:val="22"/>
        </w:rPr>
      </w:pPr>
      <w:hyperlink w:anchor="_Toc100940566" w:history="1">
        <w:r w:rsidR="0024274A" w:rsidRPr="003E3C76">
          <w:rPr>
            <w:rStyle w:val="Lienhypertexte"/>
          </w:rPr>
          <w:t>2.</w:t>
        </w:r>
        <w:r w:rsidR="0024274A">
          <w:rPr>
            <w:rFonts w:eastAsia="Yu Mincho"/>
            <w:b w:val="0"/>
            <w:bCs w:val="0"/>
            <w:caps w:val="0"/>
            <w:color w:val="auto"/>
            <w:sz w:val="22"/>
            <w:szCs w:val="22"/>
          </w:rPr>
          <w:tab/>
        </w:r>
        <w:r w:rsidR="0024274A" w:rsidRPr="003E3C76">
          <w:rPr>
            <w:rStyle w:val="Lienhypertexte"/>
          </w:rPr>
          <w:t>EXIGENCES</w:t>
        </w:r>
        <w:r w:rsidR="0024274A">
          <w:rPr>
            <w:webHidden/>
          </w:rPr>
          <w:tab/>
        </w:r>
        <w:r w:rsidR="0024274A">
          <w:rPr>
            <w:webHidden/>
          </w:rPr>
          <w:fldChar w:fldCharType="begin"/>
        </w:r>
        <w:r w:rsidR="0024274A">
          <w:rPr>
            <w:webHidden/>
          </w:rPr>
          <w:instrText xml:space="preserve"> PAGEREF _Toc100940566 \h </w:instrText>
        </w:r>
        <w:r w:rsidR="0024274A">
          <w:rPr>
            <w:webHidden/>
          </w:rPr>
        </w:r>
        <w:r w:rsidR="0024274A">
          <w:rPr>
            <w:webHidden/>
          </w:rPr>
          <w:fldChar w:fldCharType="separate"/>
        </w:r>
        <w:r w:rsidR="0024274A">
          <w:rPr>
            <w:webHidden/>
          </w:rPr>
          <w:t>2</w:t>
        </w:r>
        <w:r w:rsidR="0024274A">
          <w:rPr>
            <w:webHidden/>
          </w:rPr>
          <w:fldChar w:fldCharType="end"/>
        </w:r>
      </w:hyperlink>
    </w:p>
    <w:p w14:paraId="47BC5857" w14:textId="6E31B527" w:rsidR="0024274A" w:rsidRDefault="00000000">
      <w:pPr>
        <w:pStyle w:val="TM2"/>
        <w:rPr>
          <w:rFonts w:eastAsia="Yu Mincho"/>
          <w:b w:val="0"/>
          <w:bCs w:val="0"/>
          <w:color w:val="auto"/>
          <w:sz w:val="22"/>
          <w:szCs w:val="22"/>
        </w:rPr>
      </w:pPr>
      <w:hyperlink w:anchor="_Toc100940567" w:history="1">
        <w:r w:rsidR="0024274A" w:rsidRPr="003E3C76">
          <w:rPr>
            <w:rStyle w:val="Lienhypertexte"/>
          </w:rPr>
          <w:t>3.1</w:t>
        </w:r>
        <w:r w:rsidR="0024274A">
          <w:rPr>
            <w:rFonts w:eastAsia="Yu Mincho"/>
            <w:b w:val="0"/>
            <w:bCs w:val="0"/>
            <w:color w:val="auto"/>
            <w:sz w:val="22"/>
            <w:szCs w:val="22"/>
          </w:rPr>
          <w:tab/>
        </w:r>
        <w:r w:rsidR="0024274A" w:rsidRPr="003E3C76">
          <w:rPr>
            <w:rStyle w:val="Lienhypertexte"/>
          </w:rPr>
          <w:t>Tableau de synthèse des exigences applicables</w:t>
        </w:r>
        <w:r w:rsidR="0024274A">
          <w:rPr>
            <w:webHidden/>
          </w:rPr>
          <w:tab/>
        </w:r>
        <w:r w:rsidR="0024274A">
          <w:rPr>
            <w:webHidden/>
          </w:rPr>
          <w:fldChar w:fldCharType="begin"/>
        </w:r>
        <w:r w:rsidR="0024274A">
          <w:rPr>
            <w:webHidden/>
          </w:rPr>
          <w:instrText xml:space="preserve"> PAGEREF _Toc100940567 \h </w:instrText>
        </w:r>
        <w:r w:rsidR="0024274A">
          <w:rPr>
            <w:webHidden/>
          </w:rPr>
        </w:r>
        <w:r w:rsidR="0024274A">
          <w:rPr>
            <w:webHidden/>
          </w:rPr>
          <w:fldChar w:fldCharType="separate"/>
        </w:r>
        <w:r w:rsidR="0024274A">
          <w:rPr>
            <w:webHidden/>
          </w:rPr>
          <w:t>2</w:t>
        </w:r>
        <w:r w:rsidR="0024274A">
          <w:rPr>
            <w:webHidden/>
          </w:rPr>
          <w:fldChar w:fldCharType="end"/>
        </w:r>
      </w:hyperlink>
    </w:p>
    <w:p w14:paraId="1F95D707" w14:textId="1DD73AA6" w:rsidR="0024274A" w:rsidRDefault="00000000">
      <w:pPr>
        <w:pStyle w:val="TM2"/>
        <w:rPr>
          <w:rFonts w:eastAsia="Yu Mincho"/>
          <w:b w:val="0"/>
          <w:bCs w:val="0"/>
          <w:color w:val="auto"/>
          <w:sz w:val="22"/>
          <w:szCs w:val="22"/>
        </w:rPr>
      </w:pPr>
      <w:hyperlink w:anchor="_Toc100940568" w:history="1">
        <w:r w:rsidR="0024274A" w:rsidRPr="003E3C76">
          <w:rPr>
            <w:rStyle w:val="Lienhypertexte"/>
          </w:rPr>
          <w:t>4.1</w:t>
        </w:r>
        <w:r w:rsidR="0024274A">
          <w:rPr>
            <w:rFonts w:eastAsia="Yu Mincho"/>
            <w:b w:val="0"/>
            <w:bCs w:val="0"/>
            <w:color w:val="auto"/>
            <w:sz w:val="22"/>
            <w:szCs w:val="22"/>
          </w:rPr>
          <w:tab/>
        </w:r>
        <w:r w:rsidR="0024274A" w:rsidRPr="003E3C76">
          <w:rPr>
            <w:rStyle w:val="Lienhypertexte"/>
          </w:rPr>
          <w:t>Exigences de sécurité</w:t>
        </w:r>
        <w:r w:rsidR="0024274A">
          <w:rPr>
            <w:webHidden/>
          </w:rPr>
          <w:tab/>
        </w:r>
        <w:r w:rsidR="0024274A">
          <w:rPr>
            <w:webHidden/>
          </w:rPr>
          <w:fldChar w:fldCharType="begin"/>
        </w:r>
        <w:r w:rsidR="0024274A">
          <w:rPr>
            <w:webHidden/>
          </w:rPr>
          <w:instrText xml:space="preserve"> PAGEREF _Toc100940568 \h </w:instrText>
        </w:r>
        <w:r w:rsidR="0024274A">
          <w:rPr>
            <w:webHidden/>
          </w:rPr>
        </w:r>
        <w:r w:rsidR="0024274A">
          <w:rPr>
            <w:webHidden/>
          </w:rPr>
          <w:fldChar w:fldCharType="separate"/>
        </w:r>
        <w:r w:rsidR="0024274A">
          <w:rPr>
            <w:webHidden/>
          </w:rPr>
          <w:t>5</w:t>
        </w:r>
        <w:r w:rsidR="0024274A">
          <w:rPr>
            <w:webHidden/>
          </w:rPr>
          <w:fldChar w:fldCharType="end"/>
        </w:r>
      </w:hyperlink>
    </w:p>
    <w:p w14:paraId="14A2C10C" w14:textId="5266DDB7" w:rsidR="008762E8" w:rsidRPr="00590B30" w:rsidRDefault="008762E8" w:rsidP="00884CD1">
      <w:pPr>
        <w:pStyle w:val="TITREDOCUMENT"/>
        <w:jc w:val="both"/>
        <w:sectPr w:rsidR="008762E8" w:rsidRPr="00590B30" w:rsidSect="0096501A">
          <w:headerReference w:type="even" r:id="rId16"/>
          <w:headerReference w:type="default" r:id="rId17"/>
          <w:headerReference w:type="first" r:id="rId18"/>
          <w:pgSz w:w="11906" w:h="16838" w:code="9"/>
          <w:pgMar w:top="709" w:right="1418" w:bottom="851" w:left="1418" w:header="709" w:footer="851" w:gutter="0"/>
          <w:cols w:space="708"/>
        </w:sectPr>
      </w:pPr>
      <w:r w:rsidRPr="00590B30">
        <w:fldChar w:fldCharType="end"/>
      </w:r>
    </w:p>
    <w:p w14:paraId="2E02A2A5" w14:textId="77777777" w:rsidR="00752921" w:rsidRDefault="00752921" w:rsidP="00752921">
      <w:pPr>
        <w:pStyle w:val="A1"/>
        <w:numPr>
          <w:ilvl w:val="0"/>
          <w:numId w:val="36"/>
        </w:numPr>
        <w:ind w:left="426"/>
      </w:pPr>
      <w:bookmarkStart w:id="1" w:name="_Toc100940563"/>
      <w:bookmarkStart w:id="2" w:name="_Toc323722886"/>
      <w:r>
        <w:lastRenderedPageBreak/>
        <w:t>PREAMBULE</w:t>
      </w:r>
      <w:bookmarkEnd w:id="1"/>
      <w:r>
        <w:t xml:space="preserve"> </w:t>
      </w:r>
    </w:p>
    <w:p w14:paraId="362671AD" w14:textId="77777777" w:rsidR="00752921" w:rsidRDefault="00752921" w:rsidP="00752921">
      <w:pPr>
        <w:pStyle w:val="A65"/>
        <w:ind w:left="0" w:firstLine="0"/>
      </w:pPr>
    </w:p>
    <w:p w14:paraId="7BE3DC9A" w14:textId="3CEFD8B9" w:rsidR="00752921" w:rsidRPr="002D7DD1" w:rsidRDefault="008C7914" w:rsidP="00752921">
      <w:pPr>
        <w:pStyle w:val="A2"/>
      </w:pPr>
      <w:bookmarkStart w:id="3" w:name="_Toc97648304"/>
      <w:bookmarkStart w:id="4" w:name="_Toc100213117"/>
      <w:r>
        <w:t xml:space="preserve"> </w:t>
      </w:r>
      <w:bookmarkStart w:id="5" w:name="_Toc100940564"/>
      <w:r w:rsidR="00752921" w:rsidRPr="002D7DD1">
        <w:t>Objet du document</w:t>
      </w:r>
      <w:bookmarkEnd w:id="3"/>
      <w:bookmarkEnd w:id="4"/>
      <w:bookmarkEnd w:id="5"/>
    </w:p>
    <w:p w14:paraId="6F92E938" w14:textId="77777777" w:rsidR="00752921" w:rsidRPr="00E74BBE" w:rsidRDefault="00752921" w:rsidP="00752921">
      <w:pPr>
        <w:pStyle w:val="A60"/>
      </w:pPr>
      <w:r w:rsidRPr="00E74BBE">
        <w:t xml:space="preserve">Ce document s’inscrit </w:t>
      </w:r>
      <w:r>
        <w:t xml:space="preserve">en complément au CCTP </w:t>
      </w:r>
      <w:r w:rsidRPr="00E74BBE">
        <w:t xml:space="preserve">commun. </w:t>
      </w:r>
    </w:p>
    <w:p w14:paraId="7209EB1F" w14:textId="3F901D56" w:rsidR="00752921" w:rsidRDefault="00752921" w:rsidP="00752921">
      <w:pPr>
        <w:pStyle w:val="A60"/>
      </w:pPr>
      <w:r w:rsidRPr="00E74BBE">
        <w:t xml:space="preserve">Il décrit aux soumissionnaires les </w:t>
      </w:r>
      <w:r w:rsidR="00E74843">
        <w:t>exigences de sécurité ACOSS applicables</w:t>
      </w:r>
      <w:r w:rsidRPr="00E74BBE">
        <w:t xml:space="preserve"> </w:t>
      </w:r>
      <w:r w:rsidR="00E74843">
        <w:t xml:space="preserve">aux différentes prestations </w:t>
      </w:r>
      <w:r w:rsidRPr="00E74BBE">
        <w:t xml:space="preserve">à exercer. </w:t>
      </w:r>
    </w:p>
    <w:p w14:paraId="16C231EE" w14:textId="423CF4E2" w:rsidR="00E74843" w:rsidRDefault="00876E7E" w:rsidP="00752921">
      <w:pPr>
        <w:pStyle w:val="A60"/>
      </w:pPr>
      <w:r>
        <w:t>Le document se compose d’un tableau présentant les références des exigences applicables à chaque type d’UO des différents lots</w:t>
      </w:r>
      <w:r w:rsidR="00B14893">
        <w:t>, puis du descriptif complet de chaque exigence</w:t>
      </w:r>
      <w:r>
        <w:t>.</w:t>
      </w:r>
    </w:p>
    <w:p w14:paraId="378B5DD1" w14:textId="74DE456E" w:rsidR="00B14893" w:rsidRDefault="00B14893" w:rsidP="00752921">
      <w:pPr>
        <w:pStyle w:val="A60"/>
      </w:pPr>
      <w:r>
        <w:t xml:space="preserve">Le soumissionnaire doit décrire dans son PAS comment il répond aux différentes exigences </w:t>
      </w:r>
      <w:r w:rsidR="001A0569">
        <w:t>pour les lots sur lesquels il est candidat.</w:t>
      </w:r>
    </w:p>
    <w:p w14:paraId="3C0174BF" w14:textId="77777777" w:rsidR="00752921" w:rsidRDefault="00752921" w:rsidP="00752921"/>
    <w:p w14:paraId="74A65F81" w14:textId="155B37A7" w:rsidR="00CC094B" w:rsidRDefault="008C7914" w:rsidP="008C7914">
      <w:pPr>
        <w:pStyle w:val="A2"/>
      </w:pPr>
      <w:r>
        <w:t xml:space="preserve"> </w:t>
      </w:r>
      <w:bookmarkStart w:id="6" w:name="_Toc100940565"/>
      <w:r w:rsidR="006E1068">
        <w:t>Questionnaire</w:t>
      </w:r>
      <w:r w:rsidR="009A58C3">
        <w:t xml:space="preserve"> d’évaluation de la maturité</w:t>
      </w:r>
      <w:bookmarkEnd w:id="6"/>
    </w:p>
    <w:p w14:paraId="4F905DC3" w14:textId="7069D1A3" w:rsidR="009C57D0" w:rsidRDefault="009C57D0" w:rsidP="009C57D0"/>
    <w:p w14:paraId="597F67E0" w14:textId="76D02E27" w:rsidR="007E4315" w:rsidRPr="002261EC" w:rsidRDefault="009C57D0" w:rsidP="00A553C3">
      <w:pPr>
        <w:jc w:val="both"/>
        <w:rPr>
          <w:rFonts w:cs="Calibri"/>
        </w:rPr>
      </w:pPr>
      <w:r w:rsidRPr="002261EC">
        <w:rPr>
          <w:rFonts w:cs="Calibri"/>
        </w:rPr>
        <w:t xml:space="preserve">Le Titulaire doit </w:t>
      </w:r>
      <w:r w:rsidR="00003719" w:rsidRPr="002261EC">
        <w:rPr>
          <w:rFonts w:cs="Calibri"/>
        </w:rPr>
        <w:t xml:space="preserve">par ailleurs </w:t>
      </w:r>
      <w:r w:rsidRPr="002261EC">
        <w:rPr>
          <w:rFonts w:cs="Calibri"/>
        </w:rPr>
        <w:t>compléter le document nommé « </w:t>
      </w:r>
      <w:r w:rsidR="006C7338" w:rsidRPr="002261EC">
        <w:rPr>
          <w:rFonts w:cs="Calibri"/>
        </w:rPr>
        <w:t>Evaluation de Maturité de Sécurité des Fournisseurs</w:t>
      </w:r>
      <w:r w:rsidRPr="002261EC">
        <w:rPr>
          <w:rFonts w:cs="Calibri"/>
        </w:rPr>
        <w:t> » et</w:t>
      </w:r>
      <w:r w:rsidR="000A722A" w:rsidRPr="002261EC">
        <w:rPr>
          <w:rFonts w:cs="Calibri"/>
        </w:rPr>
        <w:t xml:space="preserve"> répondre à l’ensemble des questions </w:t>
      </w:r>
      <w:r w:rsidR="00FF6D42" w:rsidRPr="002261EC">
        <w:rPr>
          <w:rFonts w:cs="Calibri"/>
        </w:rPr>
        <w:t>mentionnées.</w:t>
      </w:r>
      <w:r w:rsidR="00585CCB" w:rsidRPr="002261EC">
        <w:rPr>
          <w:rFonts w:cs="Calibri"/>
        </w:rPr>
        <w:t xml:space="preserve"> </w:t>
      </w:r>
    </w:p>
    <w:p w14:paraId="1061BA0E" w14:textId="77777777" w:rsidR="007E4315" w:rsidRPr="002261EC" w:rsidRDefault="007E4315" w:rsidP="00A553C3">
      <w:pPr>
        <w:jc w:val="both"/>
        <w:rPr>
          <w:rFonts w:cs="Calibri"/>
        </w:rPr>
      </w:pPr>
    </w:p>
    <w:p w14:paraId="269C4537" w14:textId="644E7609" w:rsidR="009C57D0" w:rsidRPr="002261EC" w:rsidRDefault="00585CCB" w:rsidP="00A553C3">
      <w:pPr>
        <w:jc w:val="both"/>
        <w:rPr>
          <w:rFonts w:cs="Calibri"/>
        </w:rPr>
      </w:pPr>
      <w:r w:rsidRPr="002261EC">
        <w:rPr>
          <w:rFonts w:cs="Calibri"/>
        </w:rPr>
        <w:t xml:space="preserve">Le questionnaire </w:t>
      </w:r>
      <w:r w:rsidR="007C14DB" w:rsidRPr="002261EC">
        <w:rPr>
          <w:rFonts w:cs="Calibri"/>
        </w:rPr>
        <w:t xml:space="preserve">de sécurité </w:t>
      </w:r>
      <w:r w:rsidRPr="002261EC">
        <w:rPr>
          <w:rFonts w:cs="Calibri"/>
        </w:rPr>
        <w:t xml:space="preserve">est en lien avec les exigences de sécurité du présent document </w:t>
      </w:r>
      <w:r w:rsidR="003C4C92" w:rsidRPr="002261EC">
        <w:rPr>
          <w:rFonts w:cs="Calibri"/>
        </w:rPr>
        <w:t>et est un outil utilisé par l’ACOSS pour traiter les réponses au présent marché</w:t>
      </w:r>
      <w:r w:rsidR="00C2569A" w:rsidRPr="002261EC">
        <w:rPr>
          <w:rFonts w:cs="Calibri"/>
        </w:rPr>
        <w:t xml:space="preserve">. Cet outil servira à apprécier </w:t>
      </w:r>
      <w:r w:rsidR="00821F36" w:rsidRPr="002261EC">
        <w:rPr>
          <w:rFonts w:cs="Calibri"/>
        </w:rPr>
        <w:t>le niveau de sécurité déclaré par chaque candidat.</w:t>
      </w:r>
      <w:r w:rsidR="00055181" w:rsidRPr="002261EC">
        <w:rPr>
          <w:rFonts w:cs="Calibri"/>
        </w:rPr>
        <w:t xml:space="preserve"> Ne pas répondre au questionnaire </w:t>
      </w:r>
      <w:r w:rsidR="00CF3B86" w:rsidRPr="002261EC">
        <w:rPr>
          <w:rFonts w:cs="Calibri"/>
        </w:rPr>
        <w:t xml:space="preserve">impliquera inévitablement </w:t>
      </w:r>
      <w:r w:rsidR="000E1CB1" w:rsidRPr="002261EC">
        <w:rPr>
          <w:rFonts w:cs="Calibri"/>
        </w:rPr>
        <w:t>la note minimale à l’appréciation du niveau de sécurité du candidat.</w:t>
      </w:r>
      <w:r w:rsidR="00CF3B86" w:rsidRPr="002261EC">
        <w:rPr>
          <w:rFonts w:cs="Calibri"/>
        </w:rPr>
        <w:t xml:space="preserve"> </w:t>
      </w:r>
    </w:p>
    <w:p w14:paraId="561F5CE4" w14:textId="0C3B8833" w:rsidR="00FF6D42" w:rsidRDefault="00FF6D42" w:rsidP="00A553C3">
      <w:pPr>
        <w:jc w:val="both"/>
      </w:pPr>
    </w:p>
    <w:p w14:paraId="261B1D9F" w14:textId="77777777" w:rsidR="006E1068" w:rsidRPr="009C57D0" w:rsidRDefault="006E1068" w:rsidP="009C57D0"/>
    <w:p w14:paraId="61E46728" w14:textId="6781ABBD" w:rsidR="00991328" w:rsidRPr="00590B30" w:rsidRDefault="005C7918" w:rsidP="008C7914">
      <w:pPr>
        <w:pStyle w:val="A1"/>
        <w:numPr>
          <w:ilvl w:val="0"/>
          <w:numId w:val="36"/>
        </w:numPr>
        <w:ind w:left="426"/>
      </w:pPr>
      <w:bookmarkStart w:id="7" w:name="_Toc100940566"/>
      <w:r w:rsidRPr="00590B30">
        <w:lastRenderedPageBreak/>
        <w:t>EXIGENCES</w:t>
      </w:r>
      <w:bookmarkEnd w:id="7"/>
    </w:p>
    <w:p w14:paraId="4D4FCFFD" w14:textId="7811F76F" w:rsidR="006F297B" w:rsidRDefault="006F297B" w:rsidP="006F297B">
      <w:pPr>
        <w:pStyle w:val="A2"/>
      </w:pPr>
      <w:bookmarkStart w:id="8" w:name="_Toc410743810"/>
      <w:bookmarkStart w:id="9" w:name="_Toc411597006"/>
      <w:bookmarkStart w:id="10" w:name="_Toc411598666"/>
      <w:bookmarkStart w:id="11" w:name="_Toc412731825"/>
      <w:bookmarkStart w:id="12" w:name="_Toc417031322"/>
      <w:bookmarkEnd w:id="2"/>
      <w:r>
        <w:t xml:space="preserve"> </w:t>
      </w:r>
      <w:bookmarkStart w:id="13" w:name="_Toc100940567"/>
      <w:r>
        <w:t>Tableau de synthèse</w:t>
      </w:r>
      <w:r w:rsidR="00D06083">
        <w:t xml:space="preserve"> des exigences applicables</w:t>
      </w:r>
      <w:bookmarkEnd w:id="13"/>
    </w:p>
    <w:p w14:paraId="644E526F" w14:textId="0B081196" w:rsidR="00D56D32" w:rsidRDefault="00000000" w:rsidP="00D56D32">
      <w:pPr>
        <w:ind w:left="851"/>
        <w:rPr>
          <w:noProof/>
        </w:rPr>
      </w:pPr>
      <w:r>
        <w:rPr>
          <w:noProof/>
        </w:rPr>
        <w:pict w14:anchorId="5E69981D">
          <v:shape id="_x0000_i1025" type="#_x0000_t75" style="width:43.3pt;height:9.15pt;visibility:visible;mso-wrap-style:square">
            <v:imagedata r:id="rId19" o:title=""/>
          </v:shape>
        </w:pict>
      </w:r>
      <w:r w:rsidR="00FC4DAB">
        <w:rPr>
          <w:noProof/>
        </w:rPr>
        <w:t xml:space="preserve"> Indique que l’exigence (ou le souhait) est applicable aux UO</w:t>
      </w:r>
      <w:r w:rsidR="0017642B">
        <w:rPr>
          <w:noProof/>
        </w:rPr>
        <w:t xml:space="preserve"> concernées.</w:t>
      </w:r>
    </w:p>
    <w:p w14:paraId="7743E655" w14:textId="72D5C514" w:rsidR="0017642B" w:rsidRDefault="00000000" w:rsidP="00D56D32">
      <w:pPr>
        <w:ind w:left="851"/>
        <w:rPr>
          <w:noProof/>
        </w:rPr>
      </w:pPr>
      <w:r>
        <w:rPr>
          <w:noProof/>
        </w:rPr>
        <w:pict w14:anchorId="408DF847">
          <v:shape id="_x0000_i1026" type="#_x0000_t75" style="width:43.3pt;height:9.15pt;visibility:visible;mso-wrap-style:square">
            <v:imagedata r:id="rId20" o:title=""/>
          </v:shape>
        </w:pict>
      </w:r>
      <w:r w:rsidR="0017642B">
        <w:rPr>
          <w:noProof/>
        </w:rPr>
        <w:t xml:space="preserve"> Indique que</w:t>
      </w:r>
      <w:r w:rsidR="0017642B" w:rsidRPr="0017642B">
        <w:rPr>
          <w:noProof/>
        </w:rPr>
        <w:t xml:space="preserve"> </w:t>
      </w:r>
      <w:r w:rsidR="0017642B">
        <w:rPr>
          <w:noProof/>
        </w:rPr>
        <w:t>l’exigence (ou le souhait) n’est pas applicable aux UO concernées.</w:t>
      </w:r>
    </w:p>
    <w:p w14:paraId="0DF695CB" w14:textId="77777777" w:rsidR="0017642B" w:rsidRDefault="0017642B" w:rsidP="00D56D32">
      <w:pPr>
        <w:ind w:left="851"/>
      </w:pPr>
    </w:p>
    <w:tbl>
      <w:tblPr>
        <w:tblW w:w="10740" w:type="dxa"/>
        <w:tblInd w:w="-639" w:type="dxa"/>
        <w:tblCellMar>
          <w:left w:w="70" w:type="dxa"/>
          <w:right w:w="70" w:type="dxa"/>
        </w:tblCellMar>
        <w:tblLook w:val="04A0" w:firstRow="1" w:lastRow="0" w:firstColumn="1" w:lastColumn="0" w:noHBand="0" w:noVBand="1"/>
      </w:tblPr>
      <w:tblGrid>
        <w:gridCol w:w="2360"/>
        <w:gridCol w:w="1460"/>
        <w:gridCol w:w="1220"/>
        <w:gridCol w:w="1220"/>
        <w:gridCol w:w="1640"/>
        <w:gridCol w:w="1440"/>
        <w:gridCol w:w="1400"/>
      </w:tblGrid>
      <w:tr w:rsidR="0000296F" w:rsidRPr="0000296F" w14:paraId="2A2093D9" w14:textId="77777777" w:rsidTr="0000296F">
        <w:trPr>
          <w:trHeight w:val="612"/>
          <w:tblHeader/>
        </w:trPr>
        <w:tc>
          <w:tcPr>
            <w:tcW w:w="2360" w:type="dxa"/>
            <w:tcBorders>
              <w:top w:val="single" w:sz="8" w:space="0" w:color="auto"/>
              <w:left w:val="single" w:sz="8" w:space="0" w:color="auto"/>
              <w:bottom w:val="single" w:sz="8" w:space="0" w:color="auto"/>
              <w:right w:val="nil"/>
            </w:tcBorders>
            <w:shd w:val="clear" w:color="000000" w:fill="548235"/>
            <w:hideMark/>
          </w:tcPr>
          <w:p w14:paraId="4B355BE0" w14:textId="77777777" w:rsidR="0000296F" w:rsidRPr="0000296F" w:rsidRDefault="0000296F" w:rsidP="0000296F">
            <w:pPr>
              <w:jc w:val="right"/>
              <w:rPr>
                <w:rFonts w:ascii="Arial" w:hAnsi="Arial" w:cs="Arial"/>
                <w:b/>
                <w:bCs/>
                <w:color w:val="FFFFFF"/>
                <w:sz w:val="22"/>
                <w:szCs w:val="22"/>
              </w:rPr>
            </w:pPr>
            <w:r w:rsidRPr="0000296F">
              <w:rPr>
                <w:rFonts w:ascii="Arial" w:hAnsi="Arial" w:cs="Arial"/>
                <w:b/>
                <w:bCs/>
                <w:color w:val="FFFFFF"/>
                <w:sz w:val="22"/>
                <w:szCs w:val="22"/>
              </w:rPr>
              <w:t>UO concernées</w:t>
            </w:r>
          </w:p>
        </w:tc>
        <w:tc>
          <w:tcPr>
            <w:tcW w:w="1460" w:type="dxa"/>
            <w:tcBorders>
              <w:top w:val="single" w:sz="8" w:space="0" w:color="auto"/>
              <w:left w:val="single" w:sz="8" w:space="0" w:color="auto"/>
              <w:bottom w:val="single" w:sz="8" w:space="0" w:color="auto"/>
              <w:right w:val="single" w:sz="8" w:space="0" w:color="auto"/>
            </w:tcBorders>
            <w:shd w:val="clear" w:color="000000" w:fill="C6E0B4"/>
            <w:hideMark/>
          </w:tcPr>
          <w:p w14:paraId="5912709F" w14:textId="77777777" w:rsidR="0000296F" w:rsidRPr="0000296F" w:rsidRDefault="0000296F" w:rsidP="0000296F">
            <w:pPr>
              <w:jc w:val="center"/>
              <w:rPr>
                <w:rFonts w:cs="Calibri"/>
                <w:b/>
                <w:bCs/>
                <w:color w:val="000000"/>
                <w:sz w:val="22"/>
                <w:szCs w:val="22"/>
              </w:rPr>
            </w:pPr>
            <w:r w:rsidRPr="0000296F">
              <w:rPr>
                <w:rFonts w:cs="Calibri"/>
                <w:b/>
                <w:bCs/>
                <w:color w:val="000000"/>
                <w:sz w:val="22"/>
                <w:szCs w:val="22"/>
              </w:rPr>
              <w:t>UO services lots 1,2,3,4,6</w:t>
            </w:r>
          </w:p>
        </w:tc>
        <w:tc>
          <w:tcPr>
            <w:tcW w:w="1220" w:type="dxa"/>
            <w:tcBorders>
              <w:top w:val="single" w:sz="8" w:space="0" w:color="auto"/>
              <w:left w:val="nil"/>
              <w:bottom w:val="single" w:sz="8" w:space="0" w:color="auto"/>
              <w:right w:val="single" w:sz="8" w:space="0" w:color="auto"/>
            </w:tcBorders>
            <w:shd w:val="clear" w:color="000000" w:fill="C6E0B4"/>
            <w:hideMark/>
          </w:tcPr>
          <w:p w14:paraId="33777235" w14:textId="77777777" w:rsidR="0000296F" w:rsidRPr="0000296F" w:rsidRDefault="0000296F" w:rsidP="0000296F">
            <w:pPr>
              <w:jc w:val="center"/>
              <w:rPr>
                <w:rFonts w:cs="Calibri"/>
                <w:b/>
                <w:bCs/>
                <w:color w:val="000000"/>
                <w:sz w:val="22"/>
                <w:szCs w:val="22"/>
              </w:rPr>
            </w:pPr>
            <w:r w:rsidRPr="0000296F">
              <w:rPr>
                <w:rFonts w:cs="Calibri"/>
                <w:b/>
                <w:bCs/>
                <w:color w:val="000000"/>
                <w:sz w:val="22"/>
                <w:szCs w:val="22"/>
              </w:rPr>
              <w:t>UO services lot 9</w:t>
            </w:r>
          </w:p>
        </w:tc>
        <w:tc>
          <w:tcPr>
            <w:tcW w:w="1220" w:type="dxa"/>
            <w:tcBorders>
              <w:top w:val="single" w:sz="8" w:space="0" w:color="auto"/>
              <w:left w:val="nil"/>
              <w:bottom w:val="single" w:sz="8" w:space="0" w:color="auto"/>
              <w:right w:val="single" w:sz="8" w:space="0" w:color="auto"/>
            </w:tcBorders>
            <w:shd w:val="clear" w:color="000000" w:fill="C6E0B4"/>
            <w:hideMark/>
          </w:tcPr>
          <w:p w14:paraId="08652B0E" w14:textId="77777777" w:rsidR="0000296F" w:rsidRPr="0000296F" w:rsidRDefault="0000296F" w:rsidP="0000296F">
            <w:pPr>
              <w:jc w:val="center"/>
              <w:rPr>
                <w:rFonts w:cs="Calibri"/>
                <w:b/>
                <w:bCs/>
                <w:color w:val="000000"/>
                <w:sz w:val="22"/>
                <w:szCs w:val="22"/>
              </w:rPr>
            </w:pPr>
            <w:r w:rsidRPr="0000296F">
              <w:rPr>
                <w:rFonts w:cs="Calibri"/>
                <w:b/>
                <w:bCs/>
                <w:color w:val="000000"/>
                <w:sz w:val="22"/>
                <w:szCs w:val="22"/>
              </w:rPr>
              <w:t>UO services lot 8</w:t>
            </w:r>
          </w:p>
        </w:tc>
        <w:tc>
          <w:tcPr>
            <w:tcW w:w="1640" w:type="dxa"/>
            <w:tcBorders>
              <w:top w:val="single" w:sz="8" w:space="0" w:color="auto"/>
              <w:left w:val="nil"/>
              <w:bottom w:val="single" w:sz="8" w:space="0" w:color="auto"/>
              <w:right w:val="single" w:sz="8" w:space="0" w:color="auto"/>
            </w:tcBorders>
            <w:shd w:val="clear" w:color="000000" w:fill="C6E0B4"/>
            <w:hideMark/>
          </w:tcPr>
          <w:p w14:paraId="2C317CB9" w14:textId="77777777" w:rsidR="0000296F" w:rsidRPr="0000296F" w:rsidRDefault="0000296F" w:rsidP="0000296F">
            <w:pPr>
              <w:jc w:val="center"/>
              <w:rPr>
                <w:rFonts w:cs="Calibri"/>
                <w:b/>
                <w:bCs/>
                <w:color w:val="000000"/>
                <w:sz w:val="22"/>
                <w:szCs w:val="22"/>
              </w:rPr>
            </w:pPr>
            <w:r w:rsidRPr="0000296F">
              <w:rPr>
                <w:rFonts w:cs="Calibri"/>
                <w:b/>
                <w:bCs/>
                <w:color w:val="000000"/>
                <w:sz w:val="22"/>
                <w:szCs w:val="22"/>
              </w:rPr>
              <w:t>UO services lot 10</w:t>
            </w:r>
          </w:p>
        </w:tc>
        <w:tc>
          <w:tcPr>
            <w:tcW w:w="1440" w:type="dxa"/>
            <w:tcBorders>
              <w:top w:val="single" w:sz="8" w:space="0" w:color="auto"/>
              <w:left w:val="nil"/>
              <w:bottom w:val="single" w:sz="8" w:space="0" w:color="auto"/>
              <w:right w:val="single" w:sz="8" w:space="0" w:color="auto"/>
            </w:tcBorders>
            <w:shd w:val="clear" w:color="000000" w:fill="C6E0B4"/>
            <w:hideMark/>
          </w:tcPr>
          <w:p w14:paraId="018A875F" w14:textId="77777777" w:rsidR="0000296F" w:rsidRPr="0000296F" w:rsidRDefault="0000296F" w:rsidP="0000296F">
            <w:pPr>
              <w:jc w:val="center"/>
              <w:rPr>
                <w:rFonts w:cs="Calibri"/>
                <w:b/>
                <w:bCs/>
                <w:color w:val="000000"/>
                <w:sz w:val="22"/>
                <w:szCs w:val="22"/>
              </w:rPr>
            </w:pPr>
            <w:r w:rsidRPr="0000296F">
              <w:rPr>
                <w:rFonts w:cs="Calibri"/>
                <w:b/>
                <w:bCs/>
                <w:color w:val="000000"/>
                <w:sz w:val="22"/>
                <w:szCs w:val="22"/>
              </w:rPr>
              <w:t>UO expertises</w:t>
            </w:r>
          </w:p>
        </w:tc>
        <w:tc>
          <w:tcPr>
            <w:tcW w:w="1400" w:type="dxa"/>
            <w:tcBorders>
              <w:top w:val="single" w:sz="8" w:space="0" w:color="auto"/>
              <w:left w:val="nil"/>
              <w:bottom w:val="single" w:sz="8" w:space="0" w:color="auto"/>
              <w:right w:val="single" w:sz="8" w:space="0" w:color="auto"/>
            </w:tcBorders>
            <w:shd w:val="clear" w:color="000000" w:fill="C6E0B4"/>
            <w:hideMark/>
          </w:tcPr>
          <w:p w14:paraId="3A7809E6" w14:textId="77777777" w:rsidR="0000296F" w:rsidRPr="0000296F" w:rsidRDefault="0000296F" w:rsidP="0000296F">
            <w:pPr>
              <w:jc w:val="center"/>
              <w:rPr>
                <w:rFonts w:cs="Calibri"/>
                <w:b/>
                <w:bCs/>
                <w:color w:val="000000"/>
                <w:sz w:val="22"/>
                <w:szCs w:val="22"/>
              </w:rPr>
            </w:pPr>
            <w:r w:rsidRPr="0000296F">
              <w:rPr>
                <w:rFonts w:cs="Calibri"/>
                <w:b/>
                <w:bCs/>
                <w:color w:val="000000"/>
                <w:sz w:val="22"/>
                <w:szCs w:val="22"/>
              </w:rPr>
              <w:t>UO activités</w:t>
            </w:r>
          </w:p>
        </w:tc>
      </w:tr>
      <w:tr w:rsidR="0000296F" w:rsidRPr="0000296F" w14:paraId="0417AB4F" w14:textId="77777777" w:rsidTr="0000296F">
        <w:trPr>
          <w:trHeight w:val="288"/>
        </w:trPr>
        <w:tc>
          <w:tcPr>
            <w:tcW w:w="2360" w:type="dxa"/>
            <w:tcBorders>
              <w:top w:val="nil"/>
              <w:left w:val="single" w:sz="8" w:space="0" w:color="auto"/>
              <w:bottom w:val="nil"/>
              <w:right w:val="nil"/>
            </w:tcBorders>
            <w:shd w:val="clear" w:color="000000" w:fill="002060"/>
            <w:noWrap/>
            <w:vAlign w:val="center"/>
            <w:hideMark/>
          </w:tcPr>
          <w:p w14:paraId="3ED4C23A" w14:textId="77777777" w:rsidR="0000296F" w:rsidRPr="0000296F" w:rsidRDefault="0000296F" w:rsidP="0000296F">
            <w:pPr>
              <w:rPr>
                <w:rFonts w:ascii="Arial" w:hAnsi="Arial" w:cs="Arial"/>
                <w:b/>
                <w:bCs/>
                <w:color w:val="FFFFFF"/>
                <w:sz w:val="22"/>
                <w:szCs w:val="22"/>
              </w:rPr>
            </w:pPr>
            <w:proofErr w:type="spellStart"/>
            <w:r w:rsidRPr="0000296F">
              <w:rPr>
                <w:rFonts w:ascii="Arial" w:hAnsi="Arial" w:cs="Arial"/>
                <w:b/>
                <w:bCs/>
                <w:color w:val="FFFFFF"/>
                <w:sz w:val="22"/>
                <w:szCs w:val="22"/>
              </w:rPr>
              <w:t>Ref</w:t>
            </w:r>
            <w:proofErr w:type="spellEnd"/>
            <w:r w:rsidRPr="0000296F">
              <w:rPr>
                <w:rFonts w:ascii="Arial" w:hAnsi="Arial" w:cs="Arial"/>
                <w:b/>
                <w:bCs/>
                <w:color w:val="FFFFFF"/>
                <w:sz w:val="22"/>
                <w:szCs w:val="22"/>
              </w:rPr>
              <w:t>. exigence CCTP</w:t>
            </w:r>
          </w:p>
        </w:tc>
        <w:tc>
          <w:tcPr>
            <w:tcW w:w="1460" w:type="dxa"/>
            <w:tcBorders>
              <w:top w:val="nil"/>
              <w:left w:val="nil"/>
              <w:bottom w:val="nil"/>
              <w:right w:val="single" w:sz="8" w:space="0" w:color="auto"/>
            </w:tcBorders>
            <w:shd w:val="clear" w:color="000000" w:fill="002060"/>
            <w:noWrap/>
            <w:vAlign w:val="center"/>
            <w:hideMark/>
          </w:tcPr>
          <w:p w14:paraId="032BEF1C" w14:textId="77777777" w:rsidR="0000296F" w:rsidRPr="0000296F" w:rsidRDefault="0000296F" w:rsidP="0000296F">
            <w:pPr>
              <w:rPr>
                <w:rFonts w:ascii="Arial" w:hAnsi="Arial" w:cs="Arial"/>
                <w:b/>
                <w:bCs/>
                <w:color w:val="FFFFFF"/>
                <w:sz w:val="22"/>
                <w:szCs w:val="22"/>
              </w:rPr>
            </w:pPr>
            <w:r w:rsidRPr="0000296F">
              <w:rPr>
                <w:rFonts w:ascii="Arial" w:hAnsi="Arial" w:cs="Arial"/>
                <w:b/>
                <w:bCs/>
                <w:color w:val="FFFFFF"/>
                <w:sz w:val="22"/>
                <w:szCs w:val="22"/>
              </w:rPr>
              <w:t> </w:t>
            </w:r>
          </w:p>
        </w:tc>
        <w:tc>
          <w:tcPr>
            <w:tcW w:w="1220" w:type="dxa"/>
            <w:tcBorders>
              <w:top w:val="nil"/>
              <w:left w:val="nil"/>
              <w:bottom w:val="nil"/>
              <w:right w:val="nil"/>
            </w:tcBorders>
            <w:shd w:val="clear" w:color="000000" w:fill="002060"/>
            <w:noWrap/>
            <w:vAlign w:val="bottom"/>
            <w:hideMark/>
          </w:tcPr>
          <w:p w14:paraId="4780B5F3" w14:textId="77777777" w:rsidR="0000296F" w:rsidRPr="0000296F" w:rsidRDefault="0000296F" w:rsidP="0000296F">
            <w:pPr>
              <w:rPr>
                <w:rFonts w:cs="Calibri"/>
                <w:color w:val="000000"/>
                <w:sz w:val="22"/>
                <w:szCs w:val="22"/>
              </w:rPr>
            </w:pPr>
            <w:r w:rsidRPr="0000296F">
              <w:rPr>
                <w:rFonts w:cs="Calibri"/>
                <w:color w:val="000000"/>
                <w:sz w:val="22"/>
                <w:szCs w:val="22"/>
              </w:rPr>
              <w:t> </w:t>
            </w:r>
          </w:p>
        </w:tc>
        <w:tc>
          <w:tcPr>
            <w:tcW w:w="1220" w:type="dxa"/>
            <w:tcBorders>
              <w:top w:val="nil"/>
              <w:left w:val="nil"/>
              <w:bottom w:val="nil"/>
              <w:right w:val="nil"/>
            </w:tcBorders>
            <w:shd w:val="clear" w:color="000000" w:fill="002060"/>
            <w:noWrap/>
            <w:vAlign w:val="bottom"/>
            <w:hideMark/>
          </w:tcPr>
          <w:p w14:paraId="2FD10EA3" w14:textId="77777777" w:rsidR="0000296F" w:rsidRPr="0000296F" w:rsidRDefault="0000296F" w:rsidP="0000296F">
            <w:pPr>
              <w:rPr>
                <w:rFonts w:cs="Calibri"/>
                <w:color w:val="000000"/>
                <w:sz w:val="22"/>
                <w:szCs w:val="22"/>
              </w:rPr>
            </w:pPr>
            <w:r w:rsidRPr="0000296F">
              <w:rPr>
                <w:rFonts w:cs="Calibri"/>
                <w:color w:val="000000"/>
                <w:sz w:val="22"/>
                <w:szCs w:val="22"/>
              </w:rPr>
              <w:t> </w:t>
            </w:r>
          </w:p>
        </w:tc>
        <w:tc>
          <w:tcPr>
            <w:tcW w:w="1640" w:type="dxa"/>
            <w:tcBorders>
              <w:top w:val="nil"/>
              <w:left w:val="nil"/>
              <w:bottom w:val="nil"/>
              <w:right w:val="nil"/>
            </w:tcBorders>
            <w:shd w:val="clear" w:color="000000" w:fill="002060"/>
            <w:noWrap/>
            <w:vAlign w:val="bottom"/>
            <w:hideMark/>
          </w:tcPr>
          <w:p w14:paraId="022B4827" w14:textId="77777777" w:rsidR="0000296F" w:rsidRPr="0000296F" w:rsidRDefault="0000296F" w:rsidP="0000296F">
            <w:pPr>
              <w:rPr>
                <w:rFonts w:cs="Calibri"/>
                <w:color w:val="000000"/>
                <w:sz w:val="22"/>
                <w:szCs w:val="22"/>
              </w:rPr>
            </w:pPr>
            <w:r w:rsidRPr="0000296F">
              <w:rPr>
                <w:rFonts w:cs="Calibri"/>
                <w:color w:val="000000"/>
                <w:sz w:val="22"/>
                <w:szCs w:val="22"/>
              </w:rPr>
              <w:t> </w:t>
            </w:r>
          </w:p>
        </w:tc>
        <w:tc>
          <w:tcPr>
            <w:tcW w:w="1440" w:type="dxa"/>
            <w:tcBorders>
              <w:top w:val="nil"/>
              <w:left w:val="nil"/>
              <w:bottom w:val="nil"/>
              <w:right w:val="nil"/>
            </w:tcBorders>
            <w:shd w:val="clear" w:color="000000" w:fill="002060"/>
            <w:noWrap/>
            <w:vAlign w:val="bottom"/>
            <w:hideMark/>
          </w:tcPr>
          <w:p w14:paraId="517BB7D7" w14:textId="77777777" w:rsidR="0000296F" w:rsidRPr="0000296F" w:rsidRDefault="0000296F" w:rsidP="0000296F">
            <w:pPr>
              <w:rPr>
                <w:rFonts w:cs="Calibri"/>
                <w:color w:val="000000"/>
                <w:sz w:val="22"/>
                <w:szCs w:val="22"/>
              </w:rPr>
            </w:pPr>
            <w:r w:rsidRPr="0000296F">
              <w:rPr>
                <w:rFonts w:cs="Calibri"/>
                <w:color w:val="000000"/>
                <w:sz w:val="22"/>
                <w:szCs w:val="22"/>
              </w:rPr>
              <w:t> </w:t>
            </w:r>
          </w:p>
        </w:tc>
        <w:tc>
          <w:tcPr>
            <w:tcW w:w="1400" w:type="dxa"/>
            <w:tcBorders>
              <w:top w:val="nil"/>
              <w:left w:val="nil"/>
              <w:bottom w:val="nil"/>
              <w:right w:val="nil"/>
            </w:tcBorders>
            <w:shd w:val="clear" w:color="000000" w:fill="002060"/>
            <w:noWrap/>
            <w:vAlign w:val="bottom"/>
            <w:hideMark/>
          </w:tcPr>
          <w:p w14:paraId="12488B60" w14:textId="77777777" w:rsidR="0000296F" w:rsidRPr="0000296F" w:rsidRDefault="0000296F" w:rsidP="0000296F">
            <w:pPr>
              <w:rPr>
                <w:rFonts w:cs="Calibri"/>
                <w:color w:val="000000"/>
                <w:sz w:val="22"/>
                <w:szCs w:val="22"/>
              </w:rPr>
            </w:pPr>
            <w:r w:rsidRPr="0000296F">
              <w:rPr>
                <w:rFonts w:cs="Calibri"/>
                <w:color w:val="000000"/>
                <w:sz w:val="22"/>
                <w:szCs w:val="22"/>
              </w:rPr>
              <w:t> </w:t>
            </w:r>
          </w:p>
        </w:tc>
      </w:tr>
      <w:tr w:rsidR="0000296F" w:rsidRPr="0000296F" w14:paraId="1B80A4CB" w14:textId="77777777" w:rsidTr="0000296F">
        <w:trPr>
          <w:trHeight w:val="288"/>
        </w:trPr>
        <w:tc>
          <w:tcPr>
            <w:tcW w:w="2360" w:type="dxa"/>
            <w:tcBorders>
              <w:top w:val="single" w:sz="4" w:space="0" w:color="auto"/>
              <w:left w:val="single" w:sz="4" w:space="0" w:color="auto"/>
              <w:bottom w:val="single" w:sz="4" w:space="0" w:color="auto"/>
              <w:right w:val="single" w:sz="4" w:space="0" w:color="auto"/>
            </w:tcBorders>
            <w:shd w:val="clear" w:color="000000" w:fill="B4C6E7"/>
            <w:vAlign w:val="center"/>
            <w:hideMark/>
          </w:tcPr>
          <w:p w14:paraId="1B13A97A" w14:textId="77777777" w:rsidR="0000296F" w:rsidRPr="0000296F" w:rsidRDefault="0000296F" w:rsidP="0000296F">
            <w:pPr>
              <w:rPr>
                <w:rFonts w:ascii="Arial" w:hAnsi="Arial" w:cs="Arial"/>
                <w:color w:val="000000"/>
                <w:sz w:val="22"/>
                <w:szCs w:val="22"/>
              </w:rPr>
            </w:pPr>
            <w:r w:rsidRPr="0000296F">
              <w:rPr>
                <w:rFonts w:ascii="Arial" w:hAnsi="Arial" w:cs="Arial"/>
                <w:color w:val="000000"/>
                <w:sz w:val="22"/>
                <w:szCs w:val="22"/>
              </w:rPr>
              <w:t>SEC_C_POL_1</w:t>
            </w:r>
          </w:p>
        </w:tc>
        <w:tc>
          <w:tcPr>
            <w:tcW w:w="1460" w:type="dxa"/>
            <w:tcBorders>
              <w:top w:val="single" w:sz="4" w:space="0" w:color="auto"/>
              <w:left w:val="nil"/>
              <w:bottom w:val="single" w:sz="4" w:space="0" w:color="auto"/>
              <w:right w:val="single" w:sz="4" w:space="0" w:color="auto"/>
            </w:tcBorders>
            <w:shd w:val="clear" w:color="auto" w:fill="auto"/>
            <w:noWrap/>
            <w:vAlign w:val="center"/>
            <w:hideMark/>
          </w:tcPr>
          <w:p w14:paraId="5C597480" w14:textId="77777777" w:rsidR="0000296F" w:rsidRPr="0000296F" w:rsidRDefault="0000296F" w:rsidP="0000296F">
            <w:pPr>
              <w:jc w:val="center"/>
              <w:rPr>
                <w:rFonts w:cs="Calibri"/>
                <w:b/>
                <w:bCs/>
                <w:color w:val="000000"/>
                <w:sz w:val="22"/>
                <w:szCs w:val="22"/>
              </w:rPr>
            </w:pPr>
            <w:r w:rsidRPr="0000296F">
              <w:rPr>
                <w:rFonts w:cs="Calibri"/>
                <w:b/>
                <w:bCs/>
                <w:color w:val="000000"/>
                <w:sz w:val="22"/>
                <w:szCs w:val="22"/>
              </w:rPr>
              <w:t>X</w:t>
            </w:r>
          </w:p>
        </w:tc>
        <w:tc>
          <w:tcPr>
            <w:tcW w:w="1220" w:type="dxa"/>
            <w:tcBorders>
              <w:top w:val="single" w:sz="4" w:space="0" w:color="auto"/>
              <w:left w:val="nil"/>
              <w:bottom w:val="single" w:sz="4" w:space="0" w:color="auto"/>
              <w:right w:val="single" w:sz="4" w:space="0" w:color="auto"/>
            </w:tcBorders>
            <w:shd w:val="clear" w:color="auto" w:fill="auto"/>
            <w:noWrap/>
            <w:vAlign w:val="center"/>
            <w:hideMark/>
          </w:tcPr>
          <w:p w14:paraId="6ED741C4" w14:textId="77777777" w:rsidR="0000296F" w:rsidRPr="0000296F" w:rsidRDefault="0000296F" w:rsidP="0000296F">
            <w:pPr>
              <w:jc w:val="center"/>
              <w:rPr>
                <w:rFonts w:cs="Calibri"/>
                <w:b/>
                <w:bCs/>
                <w:color w:val="000000"/>
                <w:sz w:val="22"/>
                <w:szCs w:val="22"/>
              </w:rPr>
            </w:pPr>
            <w:r w:rsidRPr="0000296F">
              <w:rPr>
                <w:rFonts w:cs="Calibri"/>
                <w:b/>
                <w:bCs/>
                <w:color w:val="000000"/>
                <w:sz w:val="22"/>
                <w:szCs w:val="22"/>
              </w:rPr>
              <w:t>X</w:t>
            </w:r>
          </w:p>
        </w:tc>
        <w:tc>
          <w:tcPr>
            <w:tcW w:w="1220" w:type="dxa"/>
            <w:tcBorders>
              <w:top w:val="single" w:sz="4" w:space="0" w:color="auto"/>
              <w:left w:val="nil"/>
              <w:bottom w:val="single" w:sz="4" w:space="0" w:color="auto"/>
              <w:right w:val="single" w:sz="4" w:space="0" w:color="auto"/>
            </w:tcBorders>
            <w:shd w:val="clear" w:color="auto" w:fill="auto"/>
            <w:noWrap/>
            <w:vAlign w:val="center"/>
            <w:hideMark/>
          </w:tcPr>
          <w:p w14:paraId="5302F24A" w14:textId="77777777" w:rsidR="0000296F" w:rsidRPr="0000296F" w:rsidRDefault="0000296F" w:rsidP="0000296F">
            <w:pPr>
              <w:jc w:val="center"/>
              <w:rPr>
                <w:rFonts w:cs="Calibri"/>
                <w:b/>
                <w:bCs/>
                <w:color w:val="000000"/>
                <w:sz w:val="22"/>
                <w:szCs w:val="22"/>
              </w:rPr>
            </w:pPr>
            <w:r w:rsidRPr="0000296F">
              <w:rPr>
                <w:rFonts w:cs="Calibri"/>
                <w:b/>
                <w:bCs/>
                <w:color w:val="000000"/>
                <w:sz w:val="22"/>
                <w:szCs w:val="22"/>
              </w:rPr>
              <w:t>X</w:t>
            </w:r>
          </w:p>
        </w:tc>
        <w:tc>
          <w:tcPr>
            <w:tcW w:w="1640" w:type="dxa"/>
            <w:tcBorders>
              <w:top w:val="single" w:sz="4" w:space="0" w:color="auto"/>
              <w:left w:val="nil"/>
              <w:bottom w:val="single" w:sz="4" w:space="0" w:color="auto"/>
              <w:right w:val="single" w:sz="4" w:space="0" w:color="auto"/>
            </w:tcBorders>
            <w:shd w:val="clear" w:color="auto" w:fill="auto"/>
            <w:noWrap/>
            <w:vAlign w:val="center"/>
            <w:hideMark/>
          </w:tcPr>
          <w:p w14:paraId="3315E4EA" w14:textId="77777777" w:rsidR="0000296F" w:rsidRPr="0000296F" w:rsidRDefault="0000296F" w:rsidP="0000296F">
            <w:pPr>
              <w:jc w:val="center"/>
              <w:rPr>
                <w:rFonts w:cs="Calibri"/>
                <w:b/>
                <w:bCs/>
                <w:color w:val="000000"/>
                <w:sz w:val="22"/>
                <w:szCs w:val="22"/>
              </w:rPr>
            </w:pPr>
            <w:r w:rsidRPr="0000296F">
              <w:rPr>
                <w:rFonts w:cs="Calibri"/>
                <w:b/>
                <w:bCs/>
                <w:color w:val="000000"/>
                <w:sz w:val="22"/>
                <w:szCs w:val="22"/>
              </w:rPr>
              <w:t>X</w:t>
            </w:r>
          </w:p>
        </w:tc>
        <w:tc>
          <w:tcPr>
            <w:tcW w:w="1440" w:type="dxa"/>
            <w:tcBorders>
              <w:top w:val="single" w:sz="4" w:space="0" w:color="auto"/>
              <w:left w:val="nil"/>
              <w:bottom w:val="single" w:sz="4" w:space="0" w:color="auto"/>
              <w:right w:val="single" w:sz="4" w:space="0" w:color="auto"/>
            </w:tcBorders>
            <w:shd w:val="clear" w:color="auto" w:fill="auto"/>
            <w:noWrap/>
            <w:vAlign w:val="center"/>
            <w:hideMark/>
          </w:tcPr>
          <w:p w14:paraId="69FBAB4A" w14:textId="77777777" w:rsidR="0000296F" w:rsidRPr="0000296F" w:rsidRDefault="0000296F" w:rsidP="0000296F">
            <w:pPr>
              <w:jc w:val="center"/>
              <w:rPr>
                <w:rFonts w:cs="Calibri"/>
                <w:b/>
                <w:bCs/>
                <w:color w:val="000000"/>
                <w:sz w:val="22"/>
                <w:szCs w:val="22"/>
              </w:rPr>
            </w:pPr>
            <w:r w:rsidRPr="0000296F">
              <w:rPr>
                <w:rFonts w:cs="Calibri"/>
                <w:b/>
                <w:bCs/>
                <w:color w:val="000000"/>
                <w:sz w:val="22"/>
                <w:szCs w:val="22"/>
              </w:rPr>
              <w:t>X</w:t>
            </w:r>
          </w:p>
        </w:tc>
        <w:tc>
          <w:tcPr>
            <w:tcW w:w="1400" w:type="dxa"/>
            <w:tcBorders>
              <w:top w:val="single" w:sz="4" w:space="0" w:color="auto"/>
              <w:left w:val="nil"/>
              <w:bottom w:val="single" w:sz="4" w:space="0" w:color="auto"/>
              <w:right w:val="single" w:sz="4" w:space="0" w:color="auto"/>
            </w:tcBorders>
            <w:shd w:val="clear" w:color="auto" w:fill="auto"/>
            <w:noWrap/>
            <w:vAlign w:val="center"/>
            <w:hideMark/>
          </w:tcPr>
          <w:p w14:paraId="76E71E41" w14:textId="77777777" w:rsidR="0000296F" w:rsidRPr="0000296F" w:rsidRDefault="0000296F" w:rsidP="0000296F">
            <w:pPr>
              <w:jc w:val="center"/>
              <w:rPr>
                <w:rFonts w:cs="Calibri"/>
                <w:b/>
                <w:bCs/>
                <w:color w:val="000000"/>
                <w:sz w:val="22"/>
                <w:szCs w:val="22"/>
              </w:rPr>
            </w:pPr>
            <w:r w:rsidRPr="0000296F">
              <w:rPr>
                <w:rFonts w:cs="Calibri"/>
                <w:b/>
                <w:bCs/>
                <w:color w:val="000000"/>
                <w:sz w:val="22"/>
                <w:szCs w:val="22"/>
              </w:rPr>
              <w:t>X</w:t>
            </w:r>
          </w:p>
        </w:tc>
      </w:tr>
      <w:tr w:rsidR="0000296F" w:rsidRPr="0000296F" w14:paraId="438ACE3D" w14:textId="77777777" w:rsidTr="0000296F">
        <w:trPr>
          <w:trHeight w:val="288"/>
        </w:trPr>
        <w:tc>
          <w:tcPr>
            <w:tcW w:w="2360" w:type="dxa"/>
            <w:tcBorders>
              <w:top w:val="nil"/>
              <w:left w:val="single" w:sz="4" w:space="0" w:color="auto"/>
              <w:bottom w:val="single" w:sz="4" w:space="0" w:color="auto"/>
              <w:right w:val="single" w:sz="4" w:space="0" w:color="auto"/>
            </w:tcBorders>
            <w:shd w:val="clear" w:color="000000" w:fill="B4C6E7"/>
            <w:vAlign w:val="center"/>
            <w:hideMark/>
          </w:tcPr>
          <w:p w14:paraId="313EB8EB" w14:textId="77777777" w:rsidR="0000296F" w:rsidRPr="0000296F" w:rsidRDefault="0000296F" w:rsidP="0000296F">
            <w:pPr>
              <w:rPr>
                <w:rFonts w:ascii="Arial" w:hAnsi="Arial" w:cs="Arial"/>
                <w:color w:val="000000"/>
                <w:sz w:val="22"/>
                <w:szCs w:val="22"/>
              </w:rPr>
            </w:pPr>
            <w:r w:rsidRPr="0000296F">
              <w:rPr>
                <w:rFonts w:ascii="Arial" w:hAnsi="Arial" w:cs="Arial"/>
                <w:color w:val="000000"/>
                <w:sz w:val="22"/>
                <w:szCs w:val="22"/>
              </w:rPr>
              <w:t>SEC_C_POL_2</w:t>
            </w:r>
          </w:p>
        </w:tc>
        <w:tc>
          <w:tcPr>
            <w:tcW w:w="1460" w:type="dxa"/>
            <w:tcBorders>
              <w:top w:val="nil"/>
              <w:left w:val="nil"/>
              <w:bottom w:val="single" w:sz="4" w:space="0" w:color="auto"/>
              <w:right w:val="single" w:sz="4" w:space="0" w:color="auto"/>
            </w:tcBorders>
            <w:shd w:val="clear" w:color="auto" w:fill="auto"/>
            <w:noWrap/>
            <w:vAlign w:val="center"/>
            <w:hideMark/>
          </w:tcPr>
          <w:p w14:paraId="4E48D98D" w14:textId="77777777" w:rsidR="0000296F" w:rsidRPr="0000296F" w:rsidRDefault="0000296F" w:rsidP="0000296F">
            <w:pPr>
              <w:jc w:val="center"/>
              <w:rPr>
                <w:rFonts w:cs="Calibri"/>
                <w:b/>
                <w:bCs/>
                <w:color w:val="000000"/>
                <w:sz w:val="22"/>
                <w:szCs w:val="22"/>
              </w:rPr>
            </w:pPr>
            <w:r w:rsidRPr="0000296F">
              <w:rPr>
                <w:rFonts w:cs="Calibri"/>
                <w:b/>
                <w:bCs/>
                <w:color w:val="000000"/>
                <w:sz w:val="22"/>
                <w:szCs w:val="22"/>
              </w:rPr>
              <w:t>X</w:t>
            </w:r>
          </w:p>
        </w:tc>
        <w:tc>
          <w:tcPr>
            <w:tcW w:w="1220" w:type="dxa"/>
            <w:tcBorders>
              <w:top w:val="nil"/>
              <w:left w:val="nil"/>
              <w:bottom w:val="single" w:sz="4" w:space="0" w:color="auto"/>
              <w:right w:val="single" w:sz="4" w:space="0" w:color="auto"/>
            </w:tcBorders>
            <w:shd w:val="clear" w:color="auto" w:fill="auto"/>
            <w:noWrap/>
            <w:vAlign w:val="center"/>
            <w:hideMark/>
          </w:tcPr>
          <w:p w14:paraId="5BCEC951" w14:textId="77777777" w:rsidR="0000296F" w:rsidRPr="0000296F" w:rsidRDefault="0000296F" w:rsidP="0000296F">
            <w:pPr>
              <w:jc w:val="center"/>
              <w:rPr>
                <w:rFonts w:cs="Calibri"/>
                <w:b/>
                <w:bCs/>
                <w:color w:val="000000"/>
                <w:sz w:val="22"/>
                <w:szCs w:val="22"/>
              </w:rPr>
            </w:pPr>
            <w:r w:rsidRPr="0000296F">
              <w:rPr>
                <w:rFonts w:cs="Calibri"/>
                <w:b/>
                <w:bCs/>
                <w:color w:val="000000"/>
                <w:sz w:val="22"/>
                <w:szCs w:val="22"/>
              </w:rPr>
              <w:t>X</w:t>
            </w:r>
          </w:p>
        </w:tc>
        <w:tc>
          <w:tcPr>
            <w:tcW w:w="1220" w:type="dxa"/>
            <w:tcBorders>
              <w:top w:val="nil"/>
              <w:left w:val="nil"/>
              <w:bottom w:val="single" w:sz="4" w:space="0" w:color="auto"/>
              <w:right w:val="single" w:sz="4" w:space="0" w:color="auto"/>
            </w:tcBorders>
            <w:shd w:val="clear" w:color="auto" w:fill="auto"/>
            <w:noWrap/>
            <w:vAlign w:val="center"/>
            <w:hideMark/>
          </w:tcPr>
          <w:p w14:paraId="270E1320" w14:textId="77777777" w:rsidR="0000296F" w:rsidRPr="0000296F" w:rsidRDefault="0000296F" w:rsidP="0000296F">
            <w:pPr>
              <w:jc w:val="center"/>
              <w:rPr>
                <w:rFonts w:cs="Calibri"/>
                <w:b/>
                <w:bCs/>
                <w:color w:val="000000"/>
                <w:sz w:val="22"/>
                <w:szCs w:val="22"/>
              </w:rPr>
            </w:pPr>
            <w:r w:rsidRPr="0000296F">
              <w:rPr>
                <w:rFonts w:cs="Calibri"/>
                <w:b/>
                <w:bCs/>
                <w:color w:val="000000"/>
                <w:sz w:val="22"/>
                <w:szCs w:val="22"/>
              </w:rPr>
              <w:t>X</w:t>
            </w:r>
          </w:p>
        </w:tc>
        <w:tc>
          <w:tcPr>
            <w:tcW w:w="1640" w:type="dxa"/>
            <w:tcBorders>
              <w:top w:val="nil"/>
              <w:left w:val="nil"/>
              <w:bottom w:val="single" w:sz="4" w:space="0" w:color="auto"/>
              <w:right w:val="single" w:sz="4" w:space="0" w:color="auto"/>
            </w:tcBorders>
            <w:shd w:val="clear" w:color="auto" w:fill="auto"/>
            <w:noWrap/>
            <w:vAlign w:val="center"/>
            <w:hideMark/>
          </w:tcPr>
          <w:p w14:paraId="62007F46" w14:textId="77777777" w:rsidR="0000296F" w:rsidRPr="0000296F" w:rsidRDefault="0000296F" w:rsidP="0000296F">
            <w:pPr>
              <w:jc w:val="center"/>
              <w:rPr>
                <w:rFonts w:cs="Calibri"/>
                <w:b/>
                <w:bCs/>
                <w:color w:val="000000"/>
                <w:sz w:val="22"/>
                <w:szCs w:val="22"/>
              </w:rPr>
            </w:pPr>
            <w:r w:rsidRPr="0000296F">
              <w:rPr>
                <w:rFonts w:cs="Calibri"/>
                <w:b/>
                <w:bCs/>
                <w:color w:val="000000"/>
                <w:sz w:val="22"/>
                <w:szCs w:val="22"/>
              </w:rPr>
              <w:t>X</w:t>
            </w:r>
          </w:p>
        </w:tc>
        <w:tc>
          <w:tcPr>
            <w:tcW w:w="1440" w:type="dxa"/>
            <w:tcBorders>
              <w:top w:val="nil"/>
              <w:left w:val="nil"/>
              <w:bottom w:val="single" w:sz="4" w:space="0" w:color="auto"/>
              <w:right w:val="single" w:sz="4" w:space="0" w:color="auto"/>
            </w:tcBorders>
            <w:shd w:val="clear" w:color="auto" w:fill="auto"/>
            <w:noWrap/>
            <w:vAlign w:val="center"/>
            <w:hideMark/>
          </w:tcPr>
          <w:p w14:paraId="481F99AA" w14:textId="77777777" w:rsidR="0000296F" w:rsidRPr="0000296F" w:rsidRDefault="0000296F" w:rsidP="0000296F">
            <w:pPr>
              <w:jc w:val="center"/>
              <w:rPr>
                <w:rFonts w:cs="Calibri"/>
                <w:b/>
                <w:bCs/>
                <w:color w:val="000000"/>
                <w:sz w:val="22"/>
                <w:szCs w:val="22"/>
              </w:rPr>
            </w:pPr>
            <w:r w:rsidRPr="0000296F">
              <w:rPr>
                <w:rFonts w:cs="Calibri"/>
                <w:b/>
                <w:bCs/>
                <w:color w:val="000000"/>
                <w:sz w:val="22"/>
                <w:szCs w:val="22"/>
              </w:rPr>
              <w:t>X</w:t>
            </w:r>
          </w:p>
        </w:tc>
        <w:tc>
          <w:tcPr>
            <w:tcW w:w="1400" w:type="dxa"/>
            <w:tcBorders>
              <w:top w:val="nil"/>
              <w:left w:val="nil"/>
              <w:bottom w:val="single" w:sz="4" w:space="0" w:color="auto"/>
              <w:right w:val="single" w:sz="4" w:space="0" w:color="auto"/>
            </w:tcBorders>
            <w:shd w:val="clear" w:color="auto" w:fill="auto"/>
            <w:noWrap/>
            <w:vAlign w:val="center"/>
            <w:hideMark/>
          </w:tcPr>
          <w:p w14:paraId="7F56E48C" w14:textId="77777777" w:rsidR="0000296F" w:rsidRPr="0000296F" w:rsidRDefault="0000296F" w:rsidP="0000296F">
            <w:pPr>
              <w:jc w:val="center"/>
              <w:rPr>
                <w:rFonts w:cs="Calibri"/>
                <w:b/>
                <w:bCs/>
                <w:color w:val="000000"/>
                <w:sz w:val="22"/>
                <w:szCs w:val="22"/>
              </w:rPr>
            </w:pPr>
            <w:r w:rsidRPr="0000296F">
              <w:rPr>
                <w:rFonts w:cs="Calibri"/>
                <w:b/>
                <w:bCs/>
                <w:color w:val="000000"/>
                <w:sz w:val="22"/>
                <w:szCs w:val="22"/>
              </w:rPr>
              <w:t>X</w:t>
            </w:r>
          </w:p>
        </w:tc>
      </w:tr>
      <w:tr w:rsidR="0000296F" w:rsidRPr="0000296F" w14:paraId="679E9DB5" w14:textId="77777777" w:rsidTr="0000296F">
        <w:trPr>
          <w:trHeight w:val="288"/>
        </w:trPr>
        <w:tc>
          <w:tcPr>
            <w:tcW w:w="2360" w:type="dxa"/>
            <w:tcBorders>
              <w:top w:val="nil"/>
              <w:left w:val="single" w:sz="4" w:space="0" w:color="auto"/>
              <w:bottom w:val="single" w:sz="4" w:space="0" w:color="auto"/>
              <w:right w:val="single" w:sz="4" w:space="0" w:color="auto"/>
            </w:tcBorders>
            <w:shd w:val="clear" w:color="000000" w:fill="B4C6E7"/>
            <w:vAlign w:val="center"/>
            <w:hideMark/>
          </w:tcPr>
          <w:p w14:paraId="3F16CBE8" w14:textId="77777777" w:rsidR="0000296F" w:rsidRPr="0000296F" w:rsidRDefault="0000296F" w:rsidP="0000296F">
            <w:pPr>
              <w:rPr>
                <w:rFonts w:ascii="Arial" w:hAnsi="Arial" w:cs="Arial"/>
                <w:color w:val="000000"/>
                <w:sz w:val="22"/>
                <w:szCs w:val="22"/>
              </w:rPr>
            </w:pPr>
            <w:r w:rsidRPr="0000296F">
              <w:rPr>
                <w:rFonts w:ascii="Arial" w:hAnsi="Arial" w:cs="Arial"/>
                <w:color w:val="000000"/>
                <w:sz w:val="22"/>
                <w:szCs w:val="22"/>
              </w:rPr>
              <w:t>SEC_C_POL_4</w:t>
            </w:r>
          </w:p>
        </w:tc>
        <w:tc>
          <w:tcPr>
            <w:tcW w:w="1460" w:type="dxa"/>
            <w:tcBorders>
              <w:top w:val="nil"/>
              <w:left w:val="nil"/>
              <w:bottom w:val="single" w:sz="4" w:space="0" w:color="auto"/>
              <w:right w:val="single" w:sz="4" w:space="0" w:color="auto"/>
            </w:tcBorders>
            <w:shd w:val="clear" w:color="auto" w:fill="auto"/>
            <w:noWrap/>
            <w:vAlign w:val="center"/>
            <w:hideMark/>
          </w:tcPr>
          <w:p w14:paraId="689963A3" w14:textId="77777777" w:rsidR="0000296F" w:rsidRPr="0000296F" w:rsidRDefault="0000296F" w:rsidP="0000296F">
            <w:pPr>
              <w:jc w:val="center"/>
              <w:rPr>
                <w:rFonts w:cs="Calibri"/>
                <w:b/>
                <w:bCs/>
                <w:color w:val="000000"/>
                <w:sz w:val="22"/>
                <w:szCs w:val="22"/>
              </w:rPr>
            </w:pPr>
            <w:r w:rsidRPr="0000296F">
              <w:rPr>
                <w:rFonts w:cs="Calibri"/>
                <w:b/>
                <w:bCs/>
                <w:color w:val="000000"/>
                <w:sz w:val="22"/>
                <w:szCs w:val="22"/>
              </w:rPr>
              <w:t>X</w:t>
            </w:r>
          </w:p>
        </w:tc>
        <w:tc>
          <w:tcPr>
            <w:tcW w:w="1220" w:type="dxa"/>
            <w:tcBorders>
              <w:top w:val="nil"/>
              <w:left w:val="nil"/>
              <w:bottom w:val="single" w:sz="4" w:space="0" w:color="auto"/>
              <w:right w:val="single" w:sz="4" w:space="0" w:color="auto"/>
            </w:tcBorders>
            <w:shd w:val="clear" w:color="auto" w:fill="auto"/>
            <w:noWrap/>
            <w:vAlign w:val="center"/>
            <w:hideMark/>
          </w:tcPr>
          <w:p w14:paraId="5F9054AE" w14:textId="77777777" w:rsidR="0000296F" w:rsidRPr="0000296F" w:rsidRDefault="0000296F" w:rsidP="0000296F">
            <w:pPr>
              <w:jc w:val="center"/>
              <w:rPr>
                <w:rFonts w:cs="Calibri"/>
                <w:b/>
                <w:bCs/>
                <w:color w:val="000000"/>
                <w:sz w:val="22"/>
                <w:szCs w:val="22"/>
              </w:rPr>
            </w:pPr>
            <w:r w:rsidRPr="0000296F">
              <w:rPr>
                <w:rFonts w:cs="Calibri"/>
                <w:b/>
                <w:bCs/>
                <w:color w:val="000000"/>
                <w:sz w:val="22"/>
                <w:szCs w:val="22"/>
              </w:rPr>
              <w:t>X</w:t>
            </w:r>
          </w:p>
        </w:tc>
        <w:tc>
          <w:tcPr>
            <w:tcW w:w="1220" w:type="dxa"/>
            <w:tcBorders>
              <w:top w:val="nil"/>
              <w:left w:val="nil"/>
              <w:bottom w:val="single" w:sz="4" w:space="0" w:color="auto"/>
              <w:right w:val="single" w:sz="4" w:space="0" w:color="auto"/>
            </w:tcBorders>
            <w:shd w:val="clear" w:color="auto" w:fill="auto"/>
            <w:noWrap/>
            <w:vAlign w:val="center"/>
            <w:hideMark/>
          </w:tcPr>
          <w:p w14:paraId="3F0D89B4" w14:textId="77777777" w:rsidR="0000296F" w:rsidRPr="0000296F" w:rsidRDefault="0000296F" w:rsidP="0000296F">
            <w:pPr>
              <w:jc w:val="center"/>
              <w:rPr>
                <w:rFonts w:cs="Calibri"/>
                <w:b/>
                <w:bCs/>
                <w:color w:val="000000"/>
                <w:sz w:val="22"/>
                <w:szCs w:val="22"/>
              </w:rPr>
            </w:pPr>
            <w:r w:rsidRPr="0000296F">
              <w:rPr>
                <w:rFonts w:cs="Calibri"/>
                <w:b/>
                <w:bCs/>
                <w:color w:val="000000"/>
                <w:sz w:val="22"/>
                <w:szCs w:val="22"/>
              </w:rPr>
              <w:t>X</w:t>
            </w:r>
          </w:p>
        </w:tc>
        <w:tc>
          <w:tcPr>
            <w:tcW w:w="1640" w:type="dxa"/>
            <w:tcBorders>
              <w:top w:val="nil"/>
              <w:left w:val="nil"/>
              <w:bottom w:val="single" w:sz="4" w:space="0" w:color="auto"/>
              <w:right w:val="single" w:sz="4" w:space="0" w:color="auto"/>
            </w:tcBorders>
            <w:shd w:val="clear" w:color="auto" w:fill="auto"/>
            <w:noWrap/>
            <w:vAlign w:val="center"/>
            <w:hideMark/>
          </w:tcPr>
          <w:p w14:paraId="056886DA" w14:textId="77777777" w:rsidR="0000296F" w:rsidRPr="0000296F" w:rsidRDefault="0000296F" w:rsidP="0000296F">
            <w:pPr>
              <w:jc w:val="center"/>
              <w:rPr>
                <w:rFonts w:cs="Calibri"/>
                <w:b/>
                <w:bCs/>
                <w:color w:val="000000"/>
                <w:sz w:val="22"/>
                <w:szCs w:val="22"/>
              </w:rPr>
            </w:pPr>
            <w:r w:rsidRPr="0000296F">
              <w:rPr>
                <w:rFonts w:cs="Calibri"/>
                <w:b/>
                <w:bCs/>
                <w:color w:val="000000"/>
                <w:sz w:val="22"/>
                <w:szCs w:val="22"/>
              </w:rPr>
              <w:t>X</w:t>
            </w:r>
          </w:p>
        </w:tc>
        <w:tc>
          <w:tcPr>
            <w:tcW w:w="1440" w:type="dxa"/>
            <w:tcBorders>
              <w:top w:val="nil"/>
              <w:left w:val="nil"/>
              <w:bottom w:val="single" w:sz="4" w:space="0" w:color="auto"/>
              <w:right w:val="single" w:sz="4" w:space="0" w:color="auto"/>
            </w:tcBorders>
            <w:shd w:val="clear" w:color="auto" w:fill="auto"/>
            <w:noWrap/>
            <w:vAlign w:val="center"/>
            <w:hideMark/>
          </w:tcPr>
          <w:p w14:paraId="1609FF1D" w14:textId="77777777" w:rsidR="0000296F" w:rsidRPr="0000296F" w:rsidRDefault="0000296F" w:rsidP="0000296F">
            <w:pPr>
              <w:jc w:val="center"/>
              <w:rPr>
                <w:rFonts w:cs="Calibri"/>
                <w:b/>
                <w:bCs/>
                <w:color w:val="000000"/>
                <w:sz w:val="22"/>
                <w:szCs w:val="22"/>
              </w:rPr>
            </w:pPr>
            <w:r w:rsidRPr="0000296F">
              <w:rPr>
                <w:rFonts w:cs="Calibri"/>
                <w:b/>
                <w:bCs/>
                <w:color w:val="000000"/>
                <w:sz w:val="22"/>
                <w:szCs w:val="22"/>
              </w:rPr>
              <w:t>X</w:t>
            </w:r>
          </w:p>
        </w:tc>
        <w:tc>
          <w:tcPr>
            <w:tcW w:w="1400" w:type="dxa"/>
            <w:tcBorders>
              <w:top w:val="nil"/>
              <w:left w:val="nil"/>
              <w:bottom w:val="single" w:sz="4" w:space="0" w:color="auto"/>
              <w:right w:val="single" w:sz="4" w:space="0" w:color="auto"/>
            </w:tcBorders>
            <w:shd w:val="clear" w:color="auto" w:fill="auto"/>
            <w:noWrap/>
            <w:vAlign w:val="center"/>
            <w:hideMark/>
          </w:tcPr>
          <w:p w14:paraId="188CAB91" w14:textId="77777777" w:rsidR="0000296F" w:rsidRPr="0000296F" w:rsidRDefault="0000296F" w:rsidP="0000296F">
            <w:pPr>
              <w:jc w:val="center"/>
              <w:rPr>
                <w:rFonts w:cs="Calibri"/>
                <w:b/>
                <w:bCs/>
                <w:color w:val="000000"/>
                <w:sz w:val="22"/>
                <w:szCs w:val="22"/>
              </w:rPr>
            </w:pPr>
            <w:r w:rsidRPr="0000296F">
              <w:rPr>
                <w:rFonts w:cs="Calibri"/>
                <w:b/>
                <w:bCs/>
                <w:color w:val="000000"/>
                <w:sz w:val="22"/>
                <w:szCs w:val="22"/>
              </w:rPr>
              <w:t>X</w:t>
            </w:r>
          </w:p>
        </w:tc>
      </w:tr>
      <w:tr w:rsidR="0000296F" w:rsidRPr="0000296F" w14:paraId="339BD346" w14:textId="77777777" w:rsidTr="0000296F">
        <w:trPr>
          <w:trHeight w:val="288"/>
        </w:trPr>
        <w:tc>
          <w:tcPr>
            <w:tcW w:w="2360" w:type="dxa"/>
            <w:tcBorders>
              <w:top w:val="nil"/>
              <w:left w:val="single" w:sz="4" w:space="0" w:color="auto"/>
              <w:bottom w:val="dashed" w:sz="4" w:space="0" w:color="auto"/>
              <w:right w:val="nil"/>
            </w:tcBorders>
            <w:shd w:val="clear" w:color="000000" w:fill="B4C6E7"/>
            <w:vAlign w:val="center"/>
            <w:hideMark/>
          </w:tcPr>
          <w:p w14:paraId="4B152642" w14:textId="77777777" w:rsidR="0000296F" w:rsidRPr="0000296F" w:rsidRDefault="0000296F" w:rsidP="0000296F">
            <w:pPr>
              <w:rPr>
                <w:rFonts w:ascii="Arial" w:hAnsi="Arial" w:cs="Arial"/>
                <w:color w:val="000000"/>
                <w:sz w:val="22"/>
                <w:szCs w:val="22"/>
              </w:rPr>
            </w:pPr>
            <w:r w:rsidRPr="0000296F">
              <w:rPr>
                <w:rFonts w:ascii="Arial" w:hAnsi="Arial" w:cs="Arial"/>
                <w:color w:val="000000"/>
                <w:sz w:val="22"/>
                <w:szCs w:val="22"/>
              </w:rPr>
              <w:t>SEC_C_ORG_1</w:t>
            </w:r>
          </w:p>
        </w:tc>
        <w:tc>
          <w:tcPr>
            <w:tcW w:w="1460" w:type="dxa"/>
            <w:tcBorders>
              <w:top w:val="nil"/>
              <w:left w:val="single" w:sz="4" w:space="0" w:color="auto"/>
              <w:bottom w:val="single" w:sz="4" w:space="0" w:color="auto"/>
              <w:right w:val="single" w:sz="4" w:space="0" w:color="auto"/>
            </w:tcBorders>
            <w:shd w:val="clear" w:color="auto" w:fill="auto"/>
            <w:noWrap/>
            <w:vAlign w:val="center"/>
            <w:hideMark/>
          </w:tcPr>
          <w:p w14:paraId="05699556" w14:textId="77777777" w:rsidR="0000296F" w:rsidRPr="0000296F" w:rsidRDefault="0000296F" w:rsidP="0000296F">
            <w:pPr>
              <w:jc w:val="center"/>
              <w:rPr>
                <w:rFonts w:cs="Calibri"/>
                <w:b/>
                <w:bCs/>
                <w:color w:val="000000"/>
                <w:sz w:val="22"/>
                <w:szCs w:val="22"/>
              </w:rPr>
            </w:pPr>
            <w:r w:rsidRPr="0000296F">
              <w:rPr>
                <w:rFonts w:cs="Calibri"/>
                <w:b/>
                <w:bCs/>
                <w:color w:val="000000"/>
                <w:sz w:val="22"/>
                <w:szCs w:val="22"/>
              </w:rPr>
              <w:t>X</w:t>
            </w:r>
          </w:p>
        </w:tc>
        <w:tc>
          <w:tcPr>
            <w:tcW w:w="1220" w:type="dxa"/>
            <w:tcBorders>
              <w:top w:val="nil"/>
              <w:left w:val="nil"/>
              <w:bottom w:val="single" w:sz="4" w:space="0" w:color="auto"/>
              <w:right w:val="single" w:sz="4" w:space="0" w:color="auto"/>
            </w:tcBorders>
            <w:shd w:val="clear" w:color="auto" w:fill="auto"/>
            <w:noWrap/>
            <w:vAlign w:val="center"/>
            <w:hideMark/>
          </w:tcPr>
          <w:p w14:paraId="3E92B22C" w14:textId="77777777" w:rsidR="0000296F" w:rsidRPr="0000296F" w:rsidRDefault="0000296F" w:rsidP="0000296F">
            <w:pPr>
              <w:jc w:val="center"/>
              <w:rPr>
                <w:rFonts w:cs="Calibri"/>
                <w:b/>
                <w:bCs/>
                <w:color w:val="000000"/>
                <w:sz w:val="22"/>
                <w:szCs w:val="22"/>
              </w:rPr>
            </w:pPr>
            <w:r w:rsidRPr="0000296F">
              <w:rPr>
                <w:rFonts w:cs="Calibri"/>
                <w:b/>
                <w:bCs/>
                <w:color w:val="000000"/>
                <w:sz w:val="22"/>
                <w:szCs w:val="22"/>
              </w:rPr>
              <w:t>X</w:t>
            </w:r>
          </w:p>
        </w:tc>
        <w:tc>
          <w:tcPr>
            <w:tcW w:w="1220" w:type="dxa"/>
            <w:tcBorders>
              <w:top w:val="nil"/>
              <w:left w:val="nil"/>
              <w:bottom w:val="single" w:sz="4" w:space="0" w:color="auto"/>
              <w:right w:val="single" w:sz="4" w:space="0" w:color="auto"/>
            </w:tcBorders>
            <w:shd w:val="clear" w:color="auto" w:fill="auto"/>
            <w:noWrap/>
            <w:vAlign w:val="center"/>
            <w:hideMark/>
          </w:tcPr>
          <w:p w14:paraId="1CCA2917" w14:textId="77777777" w:rsidR="0000296F" w:rsidRPr="0000296F" w:rsidRDefault="0000296F" w:rsidP="0000296F">
            <w:pPr>
              <w:jc w:val="center"/>
              <w:rPr>
                <w:rFonts w:cs="Calibri"/>
                <w:b/>
                <w:bCs/>
                <w:color w:val="000000"/>
                <w:sz w:val="22"/>
                <w:szCs w:val="22"/>
              </w:rPr>
            </w:pPr>
            <w:r w:rsidRPr="0000296F">
              <w:rPr>
                <w:rFonts w:cs="Calibri"/>
                <w:b/>
                <w:bCs/>
                <w:color w:val="000000"/>
                <w:sz w:val="22"/>
                <w:szCs w:val="22"/>
              </w:rPr>
              <w:t>X</w:t>
            </w:r>
          </w:p>
        </w:tc>
        <w:tc>
          <w:tcPr>
            <w:tcW w:w="1640" w:type="dxa"/>
            <w:tcBorders>
              <w:top w:val="nil"/>
              <w:left w:val="nil"/>
              <w:bottom w:val="single" w:sz="4" w:space="0" w:color="auto"/>
              <w:right w:val="single" w:sz="4" w:space="0" w:color="auto"/>
            </w:tcBorders>
            <w:shd w:val="clear" w:color="auto" w:fill="auto"/>
            <w:noWrap/>
            <w:vAlign w:val="center"/>
            <w:hideMark/>
          </w:tcPr>
          <w:p w14:paraId="12970870" w14:textId="77777777" w:rsidR="0000296F" w:rsidRPr="0000296F" w:rsidRDefault="0000296F" w:rsidP="0000296F">
            <w:pPr>
              <w:jc w:val="center"/>
              <w:rPr>
                <w:rFonts w:cs="Calibri"/>
                <w:b/>
                <w:bCs/>
                <w:color w:val="000000"/>
                <w:sz w:val="22"/>
                <w:szCs w:val="22"/>
              </w:rPr>
            </w:pPr>
            <w:r w:rsidRPr="0000296F">
              <w:rPr>
                <w:rFonts w:cs="Calibri"/>
                <w:b/>
                <w:bCs/>
                <w:color w:val="000000"/>
                <w:sz w:val="22"/>
                <w:szCs w:val="22"/>
              </w:rPr>
              <w:t>X</w:t>
            </w:r>
          </w:p>
        </w:tc>
        <w:tc>
          <w:tcPr>
            <w:tcW w:w="1440" w:type="dxa"/>
            <w:tcBorders>
              <w:top w:val="nil"/>
              <w:left w:val="nil"/>
              <w:bottom w:val="single" w:sz="4" w:space="0" w:color="auto"/>
              <w:right w:val="single" w:sz="4" w:space="0" w:color="auto"/>
            </w:tcBorders>
            <w:shd w:val="clear" w:color="auto" w:fill="auto"/>
            <w:noWrap/>
            <w:vAlign w:val="center"/>
            <w:hideMark/>
          </w:tcPr>
          <w:p w14:paraId="472B6330" w14:textId="77777777" w:rsidR="0000296F" w:rsidRPr="0000296F" w:rsidRDefault="0000296F" w:rsidP="0000296F">
            <w:pPr>
              <w:jc w:val="center"/>
              <w:rPr>
                <w:rFonts w:cs="Calibri"/>
                <w:b/>
                <w:bCs/>
                <w:color w:val="000000"/>
                <w:sz w:val="22"/>
                <w:szCs w:val="22"/>
              </w:rPr>
            </w:pPr>
            <w:r w:rsidRPr="0000296F">
              <w:rPr>
                <w:rFonts w:cs="Calibri"/>
                <w:b/>
                <w:bCs/>
                <w:color w:val="000000"/>
                <w:sz w:val="22"/>
                <w:szCs w:val="22"/>
              </w:rPr>
              <w:t>X</w:t>
            </w:r>
          </w:p>
        </w:tc>
        <w:tc>
          <w:tcPr>
            <w:tcW w:w="1400" w:type="dxa"/>
            <w:tcBorders>
              <w:top w:val="nil"/>
              <w:left w:val="nil"/>
              <w:bottom w:val="single" w:sz="4" w:space="0" w:color="auto"/>
              <w:right w:val="single" w:sz="4" w:space="0" w:color="auto"/>
            </w:tcBorders>
            <w:shd w:val="clear" w:color="auto" w:fill="auto"/>
            <w:noWrap/>
            <w:vAlign w:val="center"/>
            <w:hideMark/>
          </w:tcPr>
          <w:p w14:paraId="6689129C" w14:textId="77777777" w:rsidR="0000296F" w:rsidRPr="0000296F" w:rsidRDefault="0000296F" w:rsidP="0000296F">
            <w:pPr>
              <w:jc w:val="center"/>
              <w:rPr>
                <w:rFonts w:cs="Calibri"/>
                <w:b/>
                <w:bCs/>
                <w:color w:val="000000"/>
                <w:sz w:val="22"/>
                <w:szCs w:val="22"/>
              </w:rPr>
            </w:pPr>
            <w:r w:rsidRPr="0000296F">
              <w:rPr>
                <w:rFonts w:cs="Calibri"/>
                <w:b/>
                <w:bCs/>
                <w:color w:val="000000"/>
                <w:sz w:val="22"/>
                <w:szCs w:val="22"/>
              </w:rPr>
              <w:t>X</w:t>
            </w:r>
          </w:p>
        </w:tc>
      </w:tr>
      <w:tr w:rsidR="0000296F" w:rsidRPr="0000296F" w14:paraId="4FA43EDF" w14:textId="77777777" w:rsidTr="0000296F">
        <w:trPr>
          <w:trHeight w:val="288"/>
        </w:trPr>
        <w:tc>
          <w:tcPr>
            <w:tcW w:w="2360" w:type="dxa"/>
            <w:tcBorders>
              <w:top w:val="single" w:sz="4" w:space="0" w:color="auto"/>
              <w:left w:val="single" w:sz="4" w:space="0" w:color="auto"/>
              <w:bottom w:val="dashed" w:sz="4" w:space="0" w:color="auto"/>
              <w:right w:val="nil"/>
            </w:tcBorders>
            <w:shd w:val="clear" w:color="000000" w:fill="B4C6E7"/>
            <w:vAlign w:val="center"/>
            <w:hideMark/>
          </w:tcPr>
          <w:p w14:paraId="7C04EDC8" w14:textId="77777777" w:rsidR="0000296F" w:rsidRPr="0000296F" w:rsidRDefault="0000296F" w:rsidP="0000296F">
            <w:pPr>
              <w:rPr>
                <w:rFonts w:ascii="Arial" w:hAnsi="Arial" w:cs="Arial"/>
                <w:color w:val="000000"/>
                <w:sz w:val="22"/>
                <w:szCs w:val="22"/>
              </w:rPr>
            </w:pPr>
            <w:r w:rsidRPr="0000296F">
              <w:rPr>
                <w:rFonts w:ascii="Arial" w:hAnsi="Arial" w:cs="Arial"/>
                <w:color w:val="000000"/>
                <w:sz w:val="22"/>
                <w:szCs w:val="22"/>
              </w:rPr>
              <w:t>SEC_C_ORG_2</w:t>
            </w:r>
          </w:p>
        </w:tc>
        <w:tc>
          <w:tcPr>
            <w:tcW w:w="1460" w:type="dxa"/>
            <w:tcBorders>
              <w:top w:val="nil"/>
              <w:left w:val="single" w:sz="4" w:space="0" w:color="auto"/>
              <w:bottom w:val="single" w:sz="4" w:space="0" w:color="auto"/>
              <w:right w:val="single" w:sz="4" w:space="0" w:color="auto"/>
            </w:tcBorders>
            <w:shd w:val="clear" w:color="auto" w:fill="auto"/>
            <w:noWrap/>
            <w:vAlign w:val="center"/>
            <w:hideMark/>
          </w:tcPr>
          <w:p w14:paraId="64230B30" w14:textId="77777777" w:rsidR="0000296F" w:rsidRPr="0000296F" w:rsidRDefault="0000296F" w:rsidP="0000296F">
            <w:pPr>
              <w:jc w:val="center"/>
              <w:rPr>
                <w:rFonts w:cs="Calibri"/>
                <w:b/>
                <w:bCs/>
                <w:color w:val="000000"/>
                <w:sz w:val="22"/>
                <w:szCs w:val="22"/>
              </w:rPr>
            </w:pPr>
            <w:r w:rsidRPr="0000296F">
              <w:rPr>
                <w:rFonts w:cs="Calibri"/>
                <w:b/>
                <w:bCs/>
                <w:color w:val="000000"/>
                <w:sz w:val="22"/>
                <w:szCs w:val="22"/>
              </w:rPr>
              <w:t>X</w:t>
            </w:r>
          </w:p>
        </w:tc>
        <w:tc>
          <w:tcPr>
            <w:tcW w:w="1220" w:type="dxa"/>
            <w:tcBorders>
              <w:top w:val="nil"/>
              <w:left w:val="nil"/>
              <w:bottom w:val="single" w:sz="4" w:space="0" w:color="auto"/>
              <w:right w:val="single" w:sz="4" w:space="0" w:color="auto"/>
            </w:tcBorders>
            <w:shd w:val="clear" w:color="auto" w:fill="auto"/>
            <w:noWrap/>
            <w:vAlign w:val="center"/>
            <w:hideMark/>
          </w:tcPr>
          <w:p w14:paraId="2F712241" w14:textId="77777777" w:rsidR="0000296F" w:rsidRPr="0000296F" w:rsidRDefault="0000296F" w:rsidP="0000296F">
            <w:pPr>
              <w:jc w:val="center"/>
              <w:rPr>
                <w:rFonts w:cs="Calibri"/>
                <w:b/>
                <w:bCs/>
                <w:color w:val="000000"/>
                <w:sz w:val="22"/>
                <w:szCs w:val="22"/>
              </w:rPr>
            </w:pPr>
            <w:r w:rsidRPr="0000296F">
              <w:rPr>
                <w:rFonts w:cs="Calibri"/>
                <w:b/>
                <w:bCs/>
                <w:color w:val="000000"/>
                <w:sz w:val="22"/>
                <w:szCs w:val="22"/>
              </w:rPr>
              <w:t>X</w:t>
            </w:r>
          </w:p>
        </w:tc>
        <w:tc>
          <w:tcPr>
            <w:tcW w:w="1220" w:type="dxa"/>
            <w:tcBorders>
              <w:top w:val="nil"/>
              <w:left w:val="nil"/>
              <w:bottom w:val="single" w:sz="4" w:space="0" w:color="auto"/>
              <w:right w:val="single" w:sz="4" w:space="0" w:color="auto"/>
            </w:tcBorders>
            <w:shd w:val="clear" w:color="auto" w:fill="auto"/>
            <w:noWrap/>
            <w:vAlign w:val="center"/>
            <w:hideMark/>
          </w:tcPr>
          <w:p w14:paraId="223BEE15" w14:textId="77777777" w:rsidR="0000296F" w:rsidRPr="0000296F" w:rsidRDefault="0000296F" w:rsidP="0000296F">
            <w:pPr>
              <w:jc w:val="center"/>
              <w:rPr>
                <w:rFonts w:cs="Calibri"/>
                <w:b/>
                <w:bCs/>
                <w:color w:val="000000"/>
                <w:sz w:val="22"/>
                <w:szCs w:val="22"/>
              </w:rPr>
            </w:pPr>
            <w:r w:rsidRPr="0000296F">
              <w:rPr>
                <w:rFonts w:cs="Calibri"/>
                <w:b/>
                <w:bCs/>
                <w:color w:val="000000"/>
                <w:sz w:val="22"/>
                <w:szCs w:val="22"/>
              </w:rPr>
              <w:t>X</w:t>
            </w:r>
          </w:p>
        </w:tc>
        <w:tc>
          <w:tcPr>
            <w:tcW w:w="1640" w:type="dxa"/>
            <w:tcBorders>
              <w:top w:val="nil"/>
              <w:left w:val="nil"/>
              <w:bottom w:val="single" w:sz="4" w:space="0" w:color="auto"/>
              <w:right w:val="single" w:sz="4" w:space="0" w:color="auto"/>
            </w:tcBorders>
            <w:shd w:val="clear" w:color="auto" w:fill="auto"/>
            <w:noWrap/>
            <w:vAlign w:val="center"/>
            <w:hideMark/>
          </w:tcPr>
          <w:p w14:paraId="702966A1" w14:textId="77777777" w:rsidR="0000296F" w:rsidRPr="0000296F" w:rsidRDefault="0000296F" w:rsidP="0000296F">
            <w:pPr>
              <w:jc w:val="center"/>
              <w:rPr>
                <w:rFonts w:cs="Calibri"/>
                <w:b/>
                <w:bCs/>
                <w:color w:val="000000"/>
                <w:sz w:val="22"/>
                <w:szCs w:val="22"/>
              </w:rPr>
            </w:pPr>
            <w:r w:rsidRPr="0000296F">
              <w:rPr>
                <w:rFonts w:cs="Calibri"/>
                <w:b/>
                <w:bCs/>
                <w:color w:val="000000"/>
                <w:sz w:val="22"/>
                <w:szCs w:val="22"/>
              </w:rPr>
              <w:t>X</w:t>
            </w:r>
          </w:p>
        </w:tc>
        <w:tc>
          <w:tcPr>
            <w:tcW w:w="1440" w:type="dxa"/>
            <w:tcBorders>
              <w:top w:val="nil"/>
              <w:left w:val="nil"/>
              <w:bottom w:val="single" w:sz="4" w:space="0" w:color="auto"/>
              <w:right w:val="single" w:sz="4" w:space="0" w:color="auto"/>
            </w:tcBorders>
            <w:shd w:val="clear" w:color="auto" w:fill="auto"/>
            <w:noWrap/>
            <w:vAlign w:val="center"/>
            <w:hideMark/>
          </w:tcPr>
          <w:p w14:paraId="7F5327DE" w14:textId="77777777" w:rsidR="0000296F" w:rsidRPr="0000296F" w:rsidRDefault="0000296F" w:rsidP="0000296F">
            <w:pPr>
              <w:jc w:val="center"/>
              <w:rPr>
                <w:rFonts w:cs="Calibri"/>
                <w:b/>
                <w:bCs/>
                <w:color w:val="000000"/>
                <w:sz w:val="22"/>
                <w:szCs w:val="22"/>
              </w:rPr>
            </w:pPr>
            <w:r w:rsidRPr="0000296F">
              <w:rPr>
                <w:rFonts w:cs="Calibri"/>
                <w:b/>
                <w:bCs/>
                <w:color w:val="000000"/>
                <w:sz w:val="22"/>
                <w:szCs w:val="22"/>
              </w:rPr>
              <w:t>X</w:t>
            </w:r>
          </w:p>
        </w:tc>
        <w:tc>
          <w:tcPr>
            <w:tcW w:w="1400" w:type="dxa"/>
            <w:tcBorders>
              <w:top w:val="nil"/>
              <w:left w:val="nil"/>
              <w:bottom w:val="single" w:sz="4" w:space="0" w:color="auto"/>
              <w:right w:val="single" w:sz="4" w:space="0" w:color="auto"/>
            </w:tcBorders>
            <w:shd w:val="clear" w:color="auto" w:fill="auto"/>
            <w:noWrap/>
            <w:vAlign w:val="center"/>
            <w:hideMark/>
          </w:tcPr>
          <w:p w14:paraId="342D79BE" w14:textId="77777777" w:rsidR="0000296F" w:rsidRPr="0000296F" w:rsidRDefault="0000296F" w:rsidP="0000296F">
            <w:pPr>
              <w:jc w:val="center"/>
              <w:rPr>
                <w:rFonts w:cs="Calibri"/>
                <w:b/>
                <w:bCs/>
                <w:color w:val="000000"/>
                <w:sz w:val="22"/>
                <w:szCs w:val="22"/>
              </w:rPr>
            </w:pPr>
            <w:r w:rsidRPr="0000296F">
              <w:rPr>
                <w:rFonts w:cs="Calibri"/>
                <w:b/>
                <w:bCs/>
                <w:color w:val="000000"/>
                <w:sz w:val="22"/>
                <w:szCs w:val="22"/>
              </w:rPr>
              <w:t>X</w:t>
            </w:r>
          </w:p>
        </w:tc>
      </w:tr>
      <w:tr w:rsidR="0000296F" w:rsidRPr="0000296F" w14:paraId="3CADF995" w14:textId="77777777" w:rsidTr="0000296F">
        <w:trPr>
          <w:trHeight w:val="288"/>
        </w:trPr>
        <w:tc>
          <w:tcPr>
            <w:tcW w:w="2360" w:type="dxa"/>
            <w:tcBorders>
              <w:top w:val="single" w:sz="4" w:space="0" w:color="auto"/>
              <w:left w:val="single" w:sz="4" w:space="0" w:color="auto"/>
              <w:bottom w:val="dashed" w:sz="4" w:space="0" w:color="auto"/>
              <w:right w:val="nil"/>
            </w:tcBorders>
            <w:shd w:val="clear" w:color="000000" w:fill="B4C6E7"/>
            <w:vAlign w:val="center"/>
            <w:hideMark/>
          </w:tcPr>
          <w:p w14:paraId="6B0CCA79" w14:textId="77777777" w:rsidR="0000296F" w:rsidRPr="0000296F" w:rsidRDefault="0000296F" w:rsidP="0000296F">
            <w:pPr>
              <w:rPr>
                <w:rFonts w:ascii="Arial" w:hAnsi="Arial" w:cs="Arial"/>
                <w:color w:val="000000"/>
                <w:sz w:val="22"/>
                <w:szCs w:val="22"/>
              </w:rPr>
            </w:pPr>
            <w:r w:rsidRPr="0000296F">
              <w:rPr>
                <w:rFonts w:ascii="Arial" w:hAnsi="Arial" w:cs="Arial"/>
                <w:color w:val="000000"/>
                <w:sz w:val="22"/>
                <w:szCs w:val="22"/>
              </w:rPr>
              <w:t>SEC_C_ORG_3</w:t>
            </w:r>
          </w:p>
        </w:tc>
        <w:tc>
          <w:tcPr>
            <w:tcW w:w="1460" w:type="dxa"/>
            <w:tcBorders>
              <w:top w:val="nil"/>
              <w:left w:val="single" w:sz="4" w:space="0" w:color="auto"/>
              <w:bottom w:val="single" w:sz="4" w:space="0" w:color="auto"/>
              <w:right w:val="single" w:sz="4" w:space="0" w:color="auto"/>
            </w:tcBorders>
            <w:shd w:val="clear" w:color="auto" w:fill="auto"/>
            <w:noWrap/>
            <w:vAlign w:val="center"/>
            <w:hideMark/>
          </w:tcPr>
          <w:p w14:paraId="64C07F83" w14:textId="77777777" w:rsidR="0000296F" w:rsidRPr="0000296F" w:rsidRDefault="0000296F" w:rsidP="0000296F">
            <w:pPr>
              <w:jc w:val="center"/>
              <w:rPr>
                <w:rFonts w:cs="Calibri"/>
                <w:b/>
                <w:bCs/>
                <w:color w:val="000000"/>
                <w:sz w:val="22"/>
                <w:szCs w:val="22"/>
              </w:rPr>
            </w:pPr>
            <w:r w:rsidRPr="0000296F">
              <w:rPr>
                <w:rFonts w:cs="Calibri"/>
                <w:b/>
                <w:bCs/>
                <w:color w:val="000000"/>
                <w:sz w:val="22"/>
                <w:szCs w:val="22"/>
              </w:rPr>
              <w:t>X</w:t>
            </w:r>
          </w:p>
        </w:tc>
        <w:tc>
          <w:tcPr>
            <w:tcW w:w="1220" w:type="dxa"/>
            <w:tcBorders>
              <w:top w:val="nil"/>
              <w:left w:val="nil"/>
              <w:bottom w:val="single" w:sz="4" w:space="0" w:color="auto"/>
              <w:right w:val="single" w:sz="4" w:space="0" w:color="auto"/>
            </w:tcBorders>
            <w:shd w:val="clear" w:color="auto" w:fill="auto"/>
            <w:noWrap/>
            <w:vAlign w:val="center"/>
            <w:hideMark/>
          </w:tcPr>
          <w:p w14:paraId="47E8B2A9" w14:textId="77777777" w:rsidR="0000296F" w:rsidRPr="0000296F" w:rsidRDefault="0000296F" w:rsidP="0000296F">
            <w:pPr>
              <w:jc w:val="center"/>
              <w:rPr>
                <w:rFonts w:cs="Calibri"/>
                <w:b/>
                <w:bCs/>
                <w:color w:val="000000"/>
                <w:sz w:val="22"/>
                <w:szCs w:val="22"/>
              </w:rPr>
            </w:pPr>
            <w:r w:rsidRPr="0000296F">
              <w:rPr>
                <w:rFonts w:cs="Calibri"/>
                <w:b/>
                <w:bCs/>
                <w:color w:val="000000"/>
                <w:sz w:val="22"/>
                <w:szCs w:val="22"/>
              </w:rPr>
              <w:t>X</w:t>
            </w:r>
          </w:p>
        </w:tc>
        <w:tc>
          <w:tcPr>
            <w:tcW w:w="1220" w:type="dxa"/>
            <w:tcBorders>
              <w:top w:val="nil"/>
              <w:left w:val="nil"/>
              <w:bottom w:val="single" w:sz="4" w:space="0" w:color="auto"/>
              <w:right w:val="single" w:sz="4" w:space="0" w:color="auto"/>
            </w:tcBorders>
            <w:shd w:val="clear" w:color="auto" w:fill="auto"/>
            <w:noWrap/>
            <w:vAlign w:val="center"/>
            <w:hideMark/>
          </w:tcPr>
          <w:p w14:paraId="451AD0B7" w14:textId="77777777" w:rsidR="0000296F" w:rsidRPr="0000296F" w:rsidRDefault="0000296F" w:rsidP="0000296F">
            <w:pPr>
              <w:jc w:val="center"/>
              <w:rPr>
                <w:rFonts w:cs="Calibri"/>
                <w:b/>
                <w:bCs/>
                <w:color w:val="000000"/>
                <w:sz w:val="22"/>
                <w:szCs w:val="22"/>
              </w:rPr>
            </w:pPr>
            <w:r w:rsidRPr="0000296F">
              <w:rPr>
                <w:rFonts w:cs="Calibri"/>
                <w:b/>
                <w:bCs/>
                <w:color w:val="000000"/>
                <w:sz w:val="22"/>
                <w:szCs w:val="22"/>
              </w:rPr>
              <w:t>X</w:t>
            </w:r>
          </w:p>
        </w:tc>
        <w:tc>
          <w:tcPr>
            <w:tcW w:w="1640" w:type="dxa"/>
            <w:tcBorders>
              <w:top w:val="nil"/>
              <w:left w:val="nil"/>
              <w:bottom w:val="single" w:sz="4" w:space="0" w:color="auto"/>
              <w:right w:val="single" w:sz="4" w:space="0" w:color="auto"/>
            </w:tcBorders>
            <w:shd w:val="clear" w:color="auto" w:fill="auto"/>
            <w:noWrap/>
            <w:vAlign w:val="center"/>
            <w:hideMark/>
          </w:tcPr>
          <w:p w14:paraId="30C5D5B9" w14:textId="77777777" w:rsidR="0000296F" w:rsidRPr="0000296F" w:rsidRDefault="0000296F" w:rsidP="0000296F">
            <w:pPr>
              <w:jc w:val="center"/>
              <w:rPr>
                <w:rFonts w:cs="Calibri"/>
                <w:b/>
                <w:bCs/>
                <w:color w:val="000000"/>
                <w:sz w:val="22"/>
                <w:szCs w:val="22"/>
              </w:rPr>
            </w:pPr>
            <w:r w:rsidRPr="0000296F">
              <w:rPr>
                <w:rFonts w:cs="Calibri"/>
                <w:b/>
                <w:bCs/>
                <w:color w:val="000000"/>
                <w:sz w:val="22"/>
                <w:szCs w:val="22"/>
              </w:rPr>
              <w:t>X</w:t>
            </w:r>
          </w:p>
        </w:tc>
        <w:tc>
          <w:tcPr>
            <w:tcW w:w="1440" w:type="dxa"/>
            <w:tcBorders>
              <w:top w:val="nil"/>
              <w:left w:val="nil"/>
              <w:bottom w:val="single" w:sz="4" w:space="0" w:color="auto"/>
              <w:right w:val="single" w:sz="4" w:space="0" w:color="auto"/>
            </w:tcBorders>
            <w:shd w:val="clear" w:color="auto" w:fill="auto"/>
            <w:noWrap/>
            <w:vAlign w:val="center"/>
            <w:hideMark/>
          </w:tcPr>
          <w:p w14:paraId="30A4DA7F" w14:textId="77777777" w:rsidR="0000296F" w:rsidRPr="0000296F" w:rsidRDefault="0000296F" w:rsidP="0000296F">
            <w:pPr>
              <w:jc w:val="center"/>
              <w:rPr>
                <w:rFonts w:cs="Calibri"/>
                <w:b/>
                <w:bCs/>
                <w:color w:val="000000"/>
                <w:sz w:val="22"/>
                <w:szCs w:val="22"/>
              </w:rPr>
            </w:pPr>
            <w:r w:rsidRPr="0000296F">
              <w:rPr>
                <w:rFonts w:cs="Calibri"/>
                <w:b/>
                <w:bCs/>
                <w:color w:val="000000"/>
                <w:sz w:val="22"/>
                <w:szCs w:val="22"/>
              </w:rPr>
              <w:t>X</w:t>
            </w:r>
          </w:p>
        </w:tc>
        <w:tc>
          <w:tcPr>
            <w:tcW w:w="1400" w:type="dxa"/>
            <w:tcBorders>
              <w:top w:val="nil"/>
              <w:left w:val="nil"/>
              <w:bottom w:val="single" w:sz="4" w:space="0" w:color="auto"/>
              <w:right w:val="single" w:sz="4" w:space="0" w:color="auto"/>
            </w:tcBorders>
            <w:shd w:val="clear" w:color="auto" w:fill="auto"/>
            <w:noWrap/>
            <w:vAlign w:val="center"/>
            <w:hideMark/>
          </w:tcPr>
          <w:p w14:paraId="3F5F0E22" w14:textId="77777777" w:rsidR="0000296F" w:rsidRPr="0000296F" w:rsidRDefault="0000296F" w:rsidP="0000296F">
            <w:pPr>
              <w:jc w:val="center"/>
              <w:rPr>
                <w:rFonts w:cs="Calibri"/>
                <w:b/>
                <w:bCs/>
                <w:color w:val="000000"/>
                <w:sz w:val="22"/>
                <w:szCs w:val="22"/>
              </w:rPr>
            </w:pPr>
            <w:r w:rsidRPr="0000296F">
              <w:rPr>
                <w:rFonts w:cs="Calibri"/>
                <w:b/>
                <w:bCs/>
                <w:color w:val="000000"/>
                <w:sz w:val="22"/>
                <w:szCs w:val="22"/>
              </w:rPr>
              <w:t>X</w:t>
            </w:r>
          </w:p>
        </w:tc>
      </w:tr>
      <w:tr w:rsidR="0000296F" w:rsidRPr="0000296F" w14:paraId="3879BE7A" w14:textId="77777777" w:rsidTr="0000296F">
        <w:trPr>
          <w:trHeight w:val="288"/>
        </w:trPr>
        <w:tc>
          <w:tcPr>
            <w:tcW w:w="2360" w:type="dxa"/>
            <w:tcBorders>
              <w:top w:val="single" w:sz="4" w:space="0" w:color="auto"/>
              <w:left w:val="single" w:sz="4" w:space="0" w:color="auto"/>
              <w:bottom w:val="dashed" w:sz="4" w:space="0" w:color="auto"/>
              <w:right w:val="nil"/>
            </w:tcBorders>
            <w:shd w:val="clear" w:color="000000" w:fill="B4C6E7"/>
            <w:vAlign w:val="center"/>
            <w:hideMark/>
          </w:tcPr>
          <w:p w14:paraId="794C8AB0" w14:textId="77777777" w:rsidR="0000296F" w:rsidRPr="0000296F" w:rsidRDefault="0000296F" w:rsidP="0000296F">
            <w:pPr>
              <w:rPr>
                <w:rFonts w:ascii="Arial" w:hAnsi="Arial" w:cs="Arial"/>
                <w:color w:val="000000"/>
                <w:sz w:val="22"/>
                <w:szCs w:val="22"/>
              </w:rPr>
            </w:pPr>
            <w:r w:rsidRPr="0000296F">
              <w:rPr>
                <w:rFonts w:ascii="Arial" w:hAnsi="Arial" w:cs="Arial"/>
                <w:color w:val="000000"/>
                <w:sz w:val="22"/>
                <w:szCs w:val="22"/>
              </w:rPr>
              <w:t>SEC_C_ORG_4</w:t>
            </w:r>
          </w:p>
        </w:tc>
        <w:tc>
          <w:tcPr>
            <w:tcW w:w="1460" w:type="dxa"/>
            <w:tcBorders>
              <w:top w:val="nil"/>
              <w:left w:val="single" w:sz="4" w:space="0" w:color="auto"/>
              <w:bottom w:val="single" w:sz="4" w:space="0" w:color="auto"/>
              <w:right w:val="single" w:sz="4" w:space="0" w:color="auto"/>
            </w:tcBorders>
            <w:shd w:val="clear" w:color="auto" w:fill="auto"/>
            <w:noWrap/>
            <w:vAlign w:val="center"/>
            <w:hideMark/>
          </w:tcPr>
          <w:p w14:paraId="08717FAC" w14:textId="77777777" w:rsidR="0000296F" w:rsidRPr="0000296F" w:rsidRDefault="0000296F" w:rsidP="0000296F">
            <w:pPr>
              <w:jc w:val="center"/>
              <w:rPr>
                <w:rFonts w:cs="Calibri"/>
                <w:b/>
                <w:bCs/>
                <w:color w:val="000000"/>
                <w:sz w:val="22"/>
                <w:szCs w:val="22"/>
              </w:rPr>
            </w:pPr>
            <w:r w:rsidRPr="0000296F">
              <w:rPr>
                <w:rFonts w:cs="Calibri"/>
                <w:b/>
                <w:bCs/>
                <w:color w:val="000000"/>
                <w:sz w:val="22"/>
                <w:szCs w:val="22"/>
              </w:rPr>
              <w:t>X</w:t>
            </w:r>
          </w:p>
        </w:tc>
        <w:tc>
          <w:tcPr>
            <w:tcW w:w="1220" w:type="dxa"/>
            <w:tcBorders>
              <w:top w:val="nil"/>
              <w:left w:val="nil"/>
              <w:bottom w:val="single" w:sz="4" w:space="0" w:color="auto"/>
              <w:right w:val="single" w:sz="4" w:space="0" w:color="auto"/>
            </w:tcBorders>
            <w:shd w:val="clear" w:color="auto" w:fill="auto"/>
            <w:noWrap/>
            <w:vAlign w:val="center"/>
            <w:hideMark/>
          </w:tcPr>
          <w:p w14:paraId="053B952C" w14:textId="77777777" w:rsidR="0000296F" w:rsidRPr="0000296F" w:rsidRDefault="0000296F" w:rsidP="0000296F">
            <w:pPr>
              <w:jc w:val="center"/>
              <w:rPr>
                <w:rFonts w:cs="Calibri"/>
                <w:b/>
                <w:bCs/>
                <w:color w:val="000000"/>
                <w:sz w:val="22"/>
                <w:szCs w:val="22"/>
              </w:rPr>
            </w:pPr>
            <w:r w:rsidRPr="0000296F">
              <w:rPr>
                <w:rFonts w:cs="Calibri"/>
                <w:b/>
                <w:bCs/>
                <w:color w:val="000000"/>
                <w:sz w:val="22"/>
                <w:szCs w:val="22"/>
              </w:rPr>
              <w:t>X</w:t>
            </w:r>
          </w:p>
        </w:tc>
        <w:tc>
          <w:tcPr>
            <w:tcW w:w="1220" w:type="dxa"/>
            <w:tcBorders>
              <w:top w:val="nil"/>
              <w:left w:val="nil"/>
              <w:bottom w:val="single" w:sz="4" w:space="0" w:color="auto"/>
              <w:right w:val="single" w:sz="4" w:space="0" w:color="auto"/>
            </w:tcBorders>
            <w:shd w:val="clear" w:color="auto" w:fill="auto"/>
            <w:noWrap/>
            <w:vAlign w:val="center"/>
            <w:hideMark/>
          </w:tcPr>
          <w:p w14:paraId="59D6687D" w14:textId="77777777" w:rsidR="0000296F" w:rsidRPr="0000296F" w:rsidRDefault="0000296F" w:rsidP="0000296F">
            <w:pPr>
              <w:jc w:val="center"/>
              <w:rPr>
                <w:rFonts w:cs="Calibri"/>
                <w:b/>
                <w:bCs/>
                <w:color w:val="000000"/>
                <w:sz w:val="22"/>
                <w:szCs w:val="22"/>
              </w:rPr>
            </w:pPr>
            <w:r w:rsidRPr="0000296F">
              <w:rPr>
                <w:rFonts w:cs="Calibri"/>
                <w:b/>
                <w:bCs/>
                <w:color w:val="000000"/>
                <w:sz w:val="22"/>
                <w:szCs w:val="22"/>
              </w:rPr>
              <w:t>X</w:t>
            </w:r>
          </w:p>
        </w:tc>
        <w:tc>
          <w:tcPr>
            <w:tcW w:w="1640" w:type="dxa"/>
            <w:tcBorders>
              <w:top w:val="nil"/>
              <w:left w:val="nil"/>
              <w:bottom w:val="single" w:sz="4" w:space="0" w:color="auto"/>
              <w:right w:val="single" w:sz="4" w:space="0" w:color="auto"/>
            </w:tcBorders>
            <w:shd w:val="clear" w:color="auto" w:fill="auto"/>
            <w:noWrap/>
            <w:vAlign w:val="center"/>
            <w:hideMark/>
          </w:tcPr>
          <w:p w14:paraId="11736365" w14:textId="77777777" w:rsidR="0000296F" w:rsidRPr="0000296F" w:rsidRDefault="0000296F" w:rsidP="0000296F">
            <w:pPr>
              <w:jc w:val="center"/>
              <w:rPr>
                <w:rFonts w:cs="Calibri"/>
                <w:b/>
                <w:bCs/>
                <w:color w:val="000000"/>
                <w:sz w:val="22"/>
                <w:szCs w:val="22"/>
              </w:rPr>
            </w:pPr>
            <w:r w:rsidRPr="0000296F">
              <w:rPr>
                <w:rFonts w:cs="Calibri"/>
                <w:b/>
                <w:bCs/>
                <w:color w:val="000000"/>
                <w:sz w:val="22"/>
                <w:szCs w:val="22"/>
              </w:rPr>
              <w:t>X</w:t>
            </w:r>
          </w:p>
        </w:tc>
        <w:tc>
          <w:tcPr>
            <w:tcW w:w="1440" w:type="dxa"/>
            <w:tcBorders>
              <w:top w:val="nil"/>
              <w:left w:val="nil"/>
              <w:bottom w:val="single" w:sz="4" w:space="0" w:color="auto"/>
              <w:right w:val="single" w:sz="4" w:space="0" w:color="auto"/>
            </w:tcBorders>
            <w:shd w:val="clear" w:color="auto" w:fill="auto"/>
            <w:noWrap/>
            <w:vAlign w:val="center"/>
            <w:hideMark/>
          </w:tcPr>
          <w:p w14:paraId="12B8E752" w14:textId="77777777" w:rsidR="0000296F" w:rsidRPr="0000296F" w:rsidRDefault="0000296F" w:rsidP="0000296F">
            <w:pPr>
              <w:jc w:val="center"/>
              <w:rPr>
                <w:rFonts w:cs="Calibri"/>
                <w:b/>
                <w:bCs/>
                <w:color w:val="000000"/>
                <w:sz w:val="22"/>
                <w:szCs w:val="22"/>
              </w:rPr>
            </w:pPr>
            <w:r w:rsidRPr="0000296F">
              <w:rPr>
                <w:rFonts w:cs="Calibri"/>
                <w:b/>
                <w:bCs/>
                <w:color w:val="000000"/>
                <w:sz w:val="22"/>
                <w:szCs w:val="22"/>
              </w:rPr>
              <w:t>X</w:t>
            </w:r>
          </w:p>
        </w:tc>
        <w:tc>
          <w:tcPr>
            <w:tcW w:w="1400" w:type="dxa"/>
            <w:tcBorders>
              <w:top w:val="nil"/>
              <w:left w:val="nil"/>
              <w:bottom w:val="single" w:sz="4" w:space="0" w:color="auto"/>
              <w:right w:val="single" w:sz="4" w:space="0" w:color="auto"/>
            </w:tcBorders>
            <w:shd w:val="clear" w:color="auto" w:fill="auto"/>
            <w:noWrap/>
            <w:vAlign w:val="center"/>
            <w:hideMark/>
          </w:tcPr>
          <w:p w14:paraId="5A8EEF28" w14:textId="77777777" w:rsidR="0000296F" w:rsidRPr="0000296F" w:rsidRDefault="0000296F" w:rsidP="0000296F">
            <w:pPr>
              <w:jc w:val="center"/>
              <w:rPr>
                <w:rFonts w:cs="Calibri"/>
                <w:b/>
                <w:bCs/>
                <w:color w:val="000000"/>
                <w:sz w:val="22"/>
                <w:szCs w:val="22"/>
              </w:rPr>
            </w:pPr>
            <w:r w:rsidRPr="0000296F">
              <w:rPr>
                <w:rFonts w:cs="Calibri"/>
                <w:b/>
                <w:bCs/>
                <w:color w:val="000000"/>
                <w:sz w:val="22"/>
                <w:szCs w:val="22"/>
              </w:rPr>
              <w:t>X</w:t>
            </w:r>
          </w:p>
        </w:tc>
      </w:tr>
      <w:tr w:rsidR="0000296F" w:rsidRPr="0000296F" w14:paraId="7B503A05" w14:textId="77777777" w:rsidTr="0000296F">
        <w:trPr>
          <w:trHeight w:val="288"/>
        </w:trPr>
        <w:tc>
          <w:tcPr>
            <w:tcW w:w="2360" w:type="dxa"/>
            <w:tcBorders>
              <w:top w:val="single" w:sz="4" w:space="0" w:color="auto"/>
              <w:left w:val="single" w:sz="4" w:space="0" w:color="auto"/>
              <w:bottom w:val="dashed" w:sz="4" w:space="0" w:color="auto"/>
              <w:right w:val="nil"/>
            </w:tcBorders>
            <w:shd w:val="clear" w:color="000000" w:fill="B4C6E7"/>
            <w:vAlign w:val="center"/>
            <w:hideMark/>
          </w:tcPr>
          <w:p w14:paraId="318D2C35" w14:textId="77777777" w:rsidR="0000296F" w:rsidRPr="0000296F" w:rsidRDefault="0000296F" w:rsidP="0000296F">
            <w:pPr>
              <w:rPr>
                <w:rFonts w:ascii="Arial" w:hAnsi="Arial" w:cs="Arial"/>
                <w:color w:val="000000"/>
                <w:sz w:val="22"/>
                <w:szCs w:val="22"/>
              </w:rPr>
            </w:pPr>
            <w:r w:rsidRPr="0000296F">
              <w:rPr>
                <w:rFonts w:ascii="Arial" w:hAnsi="Arial" w:cs="Arial"/>
                <w:color w:val="000000"/>
                <w:sz w:val="22"/>
                <w:szCs w:val="22"/>
              </w:rPr>
              <w:t>SEC_C_ORG_9</w:t>
            </w:r>
          </w:p>
        </w:tc>
        <w:tc>
          <w:tcPr>
            <w:tcW w:w="1460" w:type="dxa"/>
            <w:tcBorders>
              <w:top w:val="nil"/>
              <w:left w:val="single" w:sz="4" w:space="0" w:color="auto"/>
              <w:bottom w:val="single" w:sz="4" w:space="0" w:color="auto"/>
              <w:right w:val="single" w:sz="4" w:space="0" w:color="auto"/>
            </w:tcBorders>
            <w:shd w:val="clear" w:color="auto" w:fill="auto"/>
            <w:noWrap/>
            <w:vAlign w:val="center"/>
            <w:hideMark/>
          </w:tcPr>
          <w:p w14:paraId="0FE5B796" w14:textId="77777777" w:rsidR="0000296F" w:rsidRPr="0000296F" w:rsidRDefault="0000296F" w:rsidP="0000296F">
            <w:pPr>
              <w:jc w:val="center"/>
              <w:rPr>
                <w:rFonts w:cs="Calibri"/>
                <w:b/>
                <w:bCs/>
                <w:color w:val="000000"/>
                <w:sz w:val="22"/>
                <w:szCs w:val="22"/>
              </w:rPr>
            </w:pPr>
            <w:r w:rsidRPr="0000296F">
              <w:rPr>
                <w:rFonts w:cs="Calibri"/>
                <w:b/>
                <w:bCs/>
                <w:color w:val="000000"/>
                <w:sz w:val="22"/>
                <w:szCs w:val="22"/>
              </w:rPr>
              <w:t>X</w:t>
            </w:r>
          </w:p>
        </w:tc>
        <w:tc>
          <w:tcPr>
            <w:tcW w:w="1220" w:type="dxa"/>
            <w:tcBorders>
              <w:top w:val="nil"/>
              <w:left w:val="nil"/>
              <w:bottom w:val="single" w:sz="4" w:space="0" w:color="auto"/>
              <w:right w:val="single" w:sz="4" w:space="0" w:color="auto"/>
            </w:tcBorders>
            <w:shd w:val="clear" w:color="auto" w:fill="auto"/>
            <w:noWrap/>
            <w:vAlign w:val="center"/>
            <w:hideMark/>
          </w:tcPr>
          <w:p w14:paraId="7AC0B028" w14:textId="77777777" w:rsidR="0000296F" w:rsidRPr="0000296F" w:rsidRDefault="0000296F" w:rsidP="0000296F">
            <w:pPr>
              <w:jc w:val="center"/>
              <w:rPr>
                <w:rFonts w:cs="Calibri"/>
                <w:b/>
                <w:bCs/>
                <w:color w:val="000000"/>
                <w:sz w:val="22"/>
                <w:szCs w:val="22"/>
              </w:rPr>
            </w:pPr>
            <w:r w:rsidRPr="0000296F">
              <w:rPr>
                <w:rFonts w:cs="Calibri"/>
                <w:b/>
                <w:bCs/>
                <w:color w:val="000000"/>
                <w:sz w:val="22"/>
                <w:szCs w:val="22"/>
              </w:rPr>
              <w:t>X</w:t>
            </w:r>
          </w:p>
        </w:tc>
        <w:tc>
          <w:tcPr>
            <w:tcW w:w="1220" w:type="dxa"/>
            <w:tcBorders>
              <w:top w:val="nil"/>
              <w:left w:val="nil"/>
              <w:bottom w:val="single" w:sz="4" w:space="0" w:color="auto"/>
              <w:right w:val="single" w:sz="4" w:space="0" w:color="auto"/>
            </w:tcBorders>
            <w:shd w:val="clear" w:color="auto" w:fill="auto"/>
            <w:noWrap/>
            <w:vAlign w:val="center"/>
            <w:hideMark/>
          </w:tcPr>
          <w:p w14:paraId="4D32F75A" w14:textId="77777777" w:rsidR="0000296F" w:rsidRPr="0000296F" w:rsidRDefault="0000296F" w:rsidP="0000296F">
            <w:pPr>
              <w:jc w:val="center"/>
              <w:rPr>
                <w:rFonts w:cs="Calibri"/>
                <w:b/>
                <w:bCs/>
                <w:color w:val="000000"/>
                <w:sz w:val="22"/>
                <w:szCs w:val="22"/>
              </w:rPr>
            </w:pPr>
            <w:r w:rsidRPr="0000296F">
              <w:rPr>
                <w:rFonts w:cs="Calibri"/>
                <w:b/>
                <w:bCs/>
                <w:color w:val="000000"/>
                <w:sz w:val="22"/>
                <w:szCs w:val="22"/>
              </w:rPr>
              <w:t>X</w:t>
            </w:r>
          </w:p>
        </w:tc>
        <w:tc>
          <w:tcPr>
            <w:tcW w:w="1640" w:type="dxa"/>
            <w:tcBorders>
              <w:top w:val="nil"/>
              <w:left w:val="nil"/>
              <w:bottom w:val="single" w:sz="4" w:space="0" w:color="auto"/>
              <w:right w:val="single" w:sz="4" w:space="0" w:color="auto"/>
            </w:tcBorders>
            <w:shd w:val="clear" w:color="auto" w:fill="auto"/>
            <w:noWrap/>
            <w:vAlign w:val="center"/>
            <w:hideMark/>
          </w:tcPr>
          <w:p w14:paraId="3748053F" w14:textId="77777777" w:rsidR="0000296F" w:rsidRPr="0000296F" w:rsidRDefault="0000296F" w:rsidP="0000296F">
            <w:pPr>
              <w:jc w:val="center"/>
              <w:rPr>
                <w:rFonts w:cs="Calibri"/>
                <w:b/>
                <w:bCs/>
                <w:color w:val="000000"/>
                <w:sz w:val="22"/>
                <w:szCs w:val="22"/>
              </w:rPr>
            </w:pPr>
            <w:r w:rsidRPr="0000296F">
              <w:rPr>
                <w:rFonts w:cs="Calibri"/>
                <w:b/>
                <w:bCs/>
                <w:color w:val="000000"/>
                <w:sz w:val="22"/>
                <w:szCs w:val="22"/>
              </w:rPr>
              <w:t>X</w:t>
            </w:r>
          </w:p>
        </w:tc>
        <w:tc>
          <w:tcPr>
            <w:tcW w:w="1440" w:type="dxa"/>
            <w:tcBorders>
              <w:top w:val="nil"/>
              <w:left w:val="nil"/>
              <w:bottom w:val="single" w:sz="4" w:space="0" w:color="auto"/>
              <w:right w:val="single" w:sz="4" w:space="0" w:color="auto"/>
            </w:tcBorders>
            <w:shd w:val="clear" w:color="auto" w:fill="auto"/>
            <w:noWrap/>
            <w:vAlign w:val="center"/>
            <w:hideMark/>
          </w:tcPr>
          <w:p w14:paraId="60FE1BA6" w14:textId="77777777" w:rsidR="0000296F" w:rsidRPr="0000296F" w:rsidRDefault="0000296F" w:rsidP="0000296F">
            <w:pPr>
              <w:jc w:val="center"/>
              <w:rPr>
                <w:rFonts w:cs="Calibri"/>
                <w:b/>
                <w:bCs/>
                <w:color w:val="000000"/>
                <w:sz w:val="22"/>
                <w:szCs w:val="22"/>
              </w:rPr>
            </w:pPr>
            <w:r w:rsidRPr="0000296F">
              <w:rPr>
                <w:rFonts w:cs="Calibri"/>
                <w:b/>
                <w:bCs/>
                <w:color w:val="000000"/>
                <w:sz w:val="22"/>
                <w:szCs w:val="22"/>
              </w:rPr>
              <w:t>X</w:t>
            </w:r>
          </w:p>
        </w:tc>
        <w:tc>
          <w:tcPr>
            <w:tcW w:w="1400" w:type="dxa"/>
            <w:tcBorders>
              <w:top w:val="nil"/>
              <w:left w:val="nil"/>
              <w:bottom w:val="single" w:sz="4" w:space="0" w:color="auto"/>
              <w:right w:val="single" w:sz="4" w:space="0" w:color="auto"/>
            </w:tcBorders>
            <w:shd w:val="clear" w:color="auto" w:fill="auto"/>
            <w:noWrap/>
            <w:vAlign w:val="center"/>
            <w:hideMark/>
          </w:tcPr>
          <w:p w14:paraId="0F77A060" w14:textId="77777777" w:rsidR="0000296F" w:rsidRPr="0000296F" w:rsidRDefault="0000296F" w:rsidP="0000296F">
            <w:pPr>
              <w:jc w:val="center"/>
              <w:rPr>
                <w:rFonts w:cs="Calibri"/>
                <w:b/>
                <w:bCs/>
                <w:color w:val="000000"/>
                <w:sz w:val="22"/>
                <w:szCs w:val="22"/>
              </w:rPr>
            </w:pPr>
            <w:r w:rsidRPr="0000296F">
              <w:rPr>
                <w:rFonts w:cs="Calibri"/>
                <w:b/>
                <w:bCs/>
                <w:color w:val="000000"/>
                <w:sz w:val="22"/>
                <w:szCs w:val="22"/>
              </w:rPr>
              <w:t>X</w:t>
            </w:r>
          </w:p>
        </w:tc>
      </w:tr>
      <w:tr w:rsidR="0000296F" w:rsidRPr="0000296F" w14:paraId="197F9F6D" w14:textId="77777777" w:rsidTr="0000296F">
        <w:trPr>
          <w:trHeight w:val="288"/>
        </w:trPr>
        <w:tc>
          <w:tcPr>
            <w:tcW w:w="2360" w:type="dxa"/>
            <w:tcBorders>
              <w:top w:val="single" w:sz="4" w:space="0" w:color="auto"/>
              <w:left w:val="single" w:sz="4" w:space="0" w:color="auto"/>
              <w:bottom w:val="single" w:sz="4" w:space="0" w:color="auto"/>
              <w:right w:val="nil"/>
            </w:tcBorders>
            <w:shd w:val="clear" w:color="000000" w:fill="B4C6E7"/>
            <w:vAlign w:val="center"/>
            <w:hideMark/>
          </w:tcPr>
          <w:p w14:paraId="4FCEC608" w14:textId="77777777" w:rsidR="0000296F" w:rsidRPr="0000296F" w:rsidRDefault="0000296F" w:rsidP="0000296F">
            <w:pPr>
              <w:rPr>
                <w:rFonts w:ascii="Arial" w:hAnsi="Arial" w:cs="Arial"/>
                <w:color w:val="000000"/>
                <w:sz w:val="22"/>
                <w:szCs w:val="22"/>
              </w:rPr>
            </w:pPr>
            <w:r w:rsidRPr="0000296F">
              <w:rPr>
                <w:rFonts w:ascii="Arial" w:hAnsi="Arial" w:cs="Arial"/>
                <w:color w:val="000000"/>
                <w:sz w:val="22"/>
                <w:szCs w:val="22"/>
              </w:rPr>
              <w:t>SEC_C_RH_1</w:t>
            </w:r>
          </w:p>
        </w:tc>
        <w:tc>
          <w:tcPr>
            <w:tcW w:w="1460" w:type="dxa"/>
            <w:tcBorders>
              <w:top w:val="nil"/>
              <w:left w:val="single" w:sz="4" w:space="0" w:color="auto"/>
              <w:bottom w:val="single" w:sz="4" w:space="0" w:color="auto"/>
              <w:right w:val="single" w:sz="4" w:space="0" w:color="auto"/>
            </w:tcBorders>
            <w:shd w:val="clear" w:color="auto" w:fill="auto"/>
            <w:noWrap/>
            <w:vAlign w:val="center"/>
            <w:hideMark/>
          </w:tcPr>
          <w:p w14:paraId="4A8FF041" w14:textId="77777777" w:rsidR="0000296F" w:rsidRPr="0000296F" w:rsidRDefault="0000296F" w:rsidP="0000296F">
            <w:pPr>
              <w:jc w:val="center"/>
              <w:rPr>
                <w:rFonts w:cs="Calibri"/>
                <w:b/>
                <w:bCs/>
                <w:color w:val="000000"/>
                <w:sz w:val="22"/>
                <w:szCs w:val="22"/>
              </w:rPr>
            </w:pPr>
            <w:r w:rsidRPr="0000296F">
              <w:rPr>
                <w:rFonts w:cs="Calibri"/>
                <w:b/>
                <w:bCs/>
                <w:color w:val="000000"/>
                <w:sz w:val="22"/>
                <w:szCs w:val="22"/>
              </w:rPr>
              <w:t>X</w:t>
            </w:r>
          </w:p>
        </w:tc>
        <w:tc>
          <w:tcPr>
            <w:tcW w:w="1220" w:type="dxa"/>
            <w:tcBorders>
              <w:top w:val="nil"/>
              <w:left w:val="nil"/>
              <w:bottom w:val="single" w:sz="4" w:space="0" w:color="auto"/>
              <w:right w:val="single" w:sz="4" w:space="0" w:color="auto"/>
            </w:tcBorders>
            <w:shd w:val="clear" w:color="auto" w:fill="auto"/>
            <w:noWrap/>
            <w:vAlign w:val="center"/>
            <w:hideMark/>
          </w:tcPr>
          <w:p w14:paraId="0F00D52B" w14:textId="77777777" w:rsidR="0000296F" w:rsidRPr="0000296F" w:rsidRDefault="0000296F" w:rsidP="0000296F">
            <w:pPr>
              <w:jc w:val="center"/>
              <w:rPr>
                <w:rFonts w:cs="Calibri"/>
                <w:b/>
                <w:bCs/>
                <w:color w:val="000000"/>
                <w:sz w:val="22"/>
                <w:szCs w:val="22"/>
              </w:rPr>
            </w:pPr>
            <w:r w:rsidRPr="0000296F">
              <w:rPr>
                <w:rFonts w:cs="Calibri"/>
                <w:b/>
                <w:bCs/>
                <w:color w:val="000000"/>
                <w:sz w:val="22"/>
                <w:szCs w:val="22"/>
              </w:rPr>
              <w:t>X</w:t>
            </w:r>
          </w:p>
        </w:tc>
        <w:tc>
          <w:tcPr>
            <w:tcW w:w="1220" w:type="dxa"/>
            <w:tcBorders>
              <w:top w:val="nil"/>
              <w:left w:val="nil"/>
              <w:bottom w:val="single" w:sz="4" w:space="0" w:color="auto"/>
              <w:right w:val="single" w:sz="4" w:space="0" w:color="auto"/>
            </w:tcBorders>
            <w:shd w:val="clear" w:color="auto" w:fill="auto"/>
            <w:noWrap/>
            <w:vAlign w:val="center"/>
            <w:hideMark/>
          </w:tcPr>
          <w:p w14:paraId="2DFE8726" w14:textId="77777777" w:rsidR="0000296F" w:rsidRPr="0000296F" w:rsidRDefault="0000296F" w:rsidP="0000296F">
            <w:pPr>
              <w:jc w:val="center"/>
              <w:rPr>
                <w:rFonts w:cs="Calibri"/>
                <w:b/>
                <w:bCs/>
                <w:color w:val="000000"/>
                <w:sz w:val="22"/>
                <w:szCs w:val="22"/>
              </w:rPr>
            </w:pPr>
            <w:r w:rsidRPr="0000296F">
              <w:rPr>
                <w:rFonts w:cs="Calibri"/>
                <w:b/>
                <w:bCs/>
                <w:color w:val="000000"/>
                <w:sz w:val="22"/>
                <w:szCs w:val="22"/>
              </w:rPr>
              <w:t>X</w:t>
            </w:r>
          </w:p>
        </w:tc>
        <w:tc>
          <w:tcPr>
            <w:tcW w:w="1640" w:type="dxa"/>
            <w:tcBorders>
              <w:top w:val="nil"/>
              <w:left w:val="nil"/>
              <w:bottom w:val="single" w:sz="4" w:space="0" w:color="auto"/>
              <w:right w:val="single" w:sz="4" w:space="0" w:color="auto"/>
            </w:tcBorders>
            <w:shd w:val="clear" w:color="auto" w:fill="auto"/>
            <w:noWrap/>
            <w:vAlign w:val="center"/>
            <w:hideMark/>
          </w:tcPr>
          <w:p w14:paraId="18937CF2" w14:textId="77777777" w:rsidR="0000296F" w:rsidRPr="0000296F" w:rsidRDefault="0000296F" w:rsidP="0000296F">
            <w:pPr>
              <w:jc w:val="center"/>
              <w:rPr>
                <w:rFonts w:cs="Calibri"/>
                <w:b/>
                <w:bCs/>
                <w:color w:val="000000"/>
                <w:sz w:val="22"/>
                <w:szCs w:val="22"/>
              </w:rPr>
            </w:pPr>
            <w:r w:rsidRPr="0000296F">
              <w:rPr>
                <w:rFonts w:cs="Calibri"/>
                <w:b/>
                <w:bCs/>
                <w:color w:val="000000"/>
                <w:sz w:val="22"/>
                <w:szCs w:val="22"/>
              </w:rPr>
              <w:t>X</w:t>
            </w:r>
          </w:p>
        </w:tc>
        <w:tc>
          <w:tcPr>
            <w:tcW w:w="1440" w:type="dxa"/>
            <w:tcBorders>
              <w:top w:val="nil"/>
              <w:left w:val="nil"/>
              <w:bottom w:val="single" w:sz="4" w:space="0" w:color="auto"/>
              <w:right w:val="single" w:sz="4" w:space="0" w:color="auto"/>
            </w:tcBorders>
            <w:shd w:val="clear" w:color="auto" w:fill="auto"/>
            <w:noWrap/>
            <w:vAlign w:val="center"/>
            <w:hideMark/>
          </w:tcPr>
          <w:p w14:paraId="6D2D15F8" w14:textId="77777777" w:rsidR="0000296F" w:rsidRPr="0000296F" w:rsidRDefault="0000296F" w:rsidP="0000296F">
            <w:pPr>
              <w:jc w:val="center"/>
              <w:rPr>
                <w:rFonts w:cs="Calibri"/>
                <w:b/>
                <w:bCs/>
                <w:color w:val="000000"/>
                <w:sz w:val="22"/>
                <w:szCs w:val="22"/>
              </w:rPr>
            </w:pPr>
            <w:r w:rsidRPr="0000296F">
              <w:rPr>
                <w:rFonts w:cs="Calibri"/>
                <w:b/>
                <w:bCs/>
                <w:color w:val="000000"/>
                <w:sz w:val="22"/>
                <w:szCs w:val="22"/>
              </w:rPr>
              <w:t>X</w:t>
            </w:r>
          </w:p>
        </w:tc>
        <w:tc>
          <w:tcPr>
            <w:tcW w:w="1400" w:type="dxa"/>
            <w:tcBorders>
              <w:top w:val="nil"/>
              <w:left w:val="nil"/>
              <w:bottom w:val="single" w:sz="4" w:space="0" w:color="auto"/>
              <w:right w:val="single" w:sz="4" w:space="0" w:color="auto"/>
            </w:tcBorders>
            <w:shd w:val="clear" w:color="auto" w:fill="auto"/>
            <w:noWrap/>
            <w:vAlign w:val="center"/>
            <w:hideMark/>
          </w:tcPr>
          <w:p w14:paraId="75B0C4ED" w14:textId="77777777" w:rsidR="0000296F" w:rsidRPr="0000296F" w:rsidRDefault="0000296F" w:rsidP="0000296F">
            <w:pPr>
              <w:jc w:val="center"/>
              <w:rPr>
                <w:rFonts w:cs="Calibri"/>
                <w:b/>
                <w:bCs/>
                <w:color w:val="000000"/>
                <w:sz w:val="22"/>
                <w:szCs w:val="22"/>
              </w:rPr>
            </w:pPr>
            <w:r w:rsidRPr="0000296F">
              <w:rPr>
                <w:rFonts w:cs="Calibri"/>
                <w:b/>
                <w:bCs/>
                <w:color w:val="000000"/>
                <w:sz w:val="22"/>
                <w:szCs w:val="22"/>
              </w:rPr>
              <w:t>X</w:t>
            </w:r>
          </w:p>
        </w:tc>
      </w:tr>
      <w:tr w:rsidR="0000296F" w:rsidRPr="0000296F" w14:paraId="53394CE5" w14:textId="77777777" w:rsidTr="0000296F">
        <w:trPr>
          <w:trHeight w:val="288"/>
        </w:trPr>
        <w:tc>
          <w:tcPr>
            <w:tcW w:w="2360" w:type="dxa"/>
            <w:tcBorders>
              <w:top w:val="nil"/>
              <w:left w:val="single" w:sz="4" w:space="0" w:color="auto"/>
              <w:bottom w:val="single" w:sz="4" w:space="0" w:color="auto"/>
              <w:right w:val="nil"/>
            </w:tcBorders>
            <w:shd w:val="clear" w:color="000000" w:fill="B4C6E7"/>
            <w:vAlign w:val="center"/>
            <w:hideMark/>
          </w:tcPr>
          <w:p w14:paraId="5013DEA8" w14:textId="77777777" w:rsidR="0000296F" w:rsidRPr="0000296F" w:rsidRDefault="0000296F" w:rsidP="0000296F">
            <w:pPr>
              <w:rPr>
                <w:rFonts w:ascii="Arial" w:hAnsi="Arial" w:cs="Arial"/>
                <w:color w:val="000000"/>
                <w:sz w:val="22"/>
                <w:szCs w:val="22"/>
              </w:rPr>
            </w:pPr>
            <w:r w:rsidRPr="0000296F">
              <w:rPr>
                <w:rFonts w:ascii="Arial" w:hAnsi="Arial" w:cs="Arial"/>
                <w:color w:val="000000"/>
                <w:sz w:val="22"/>
                <w:szCs w:val="22"/>
              </w:rPr>
              <w:t>SEC_C_RH_2</w:t>
            </w:r>
          </w:p>
        </w:tc>
        <w:tc>
          <w:tcPr>
            <w:tcW w:w="1460" w:type="dxa"/>
            <w:tcBorders>
              <w:top w:val="nil"/>
              <w:left w:val="single" w:sz="4" w:space="0" w:color="auto"/>
              <w:bottom w:val="single" w:sz="4" w:space="0" w:color="auto"/>
              <w:right w:val="single" w:sz="4" w:space="0" w:color="auto"/>
            </w:tcBorders>
            <w:shd w:val="clear" w:color="auto" w:fill="auto"/>
            <w:noWrap/>
            <w:vAlign w:val="center"/>
            <w:hideMark/>
          </w:tcPr>
          <w:p w14:paraId="2551A681" w14:textId="77777777" w:rsidR="0000296F" w:rsidRPr="0000296F" w:rsidRDefault="0000296F" w:rsidP="0000296F">
            <w:pPr>
              <w:jc w:val="center"/>
              <w:rPr>
                <w:rFonts w:cs="Calibri"/>
                <w:b/>
                <w:bCs/>
                <w:color w:val="000000"/>
                <w:sz w:val="22"/>
                <w:szCs w:val="22"/>
              </w:rPr>
            </w:pPr>
            <w:r w:rsidRPr="0000296F">
              <w:rPr>
                <w:rFonts w:cs="Calibri"/>
                <w:b/>
                <w:bCs/>
                <w:color w:val="000000"/>
                <w:sz w:val="22"/>
                <w:szCs w:val="22"/>
              </w:rPr>
              <w:t>X</w:t>
            </w:r>
          </w:p>
        </w:tc>
        <w:tc>
          <w:tcPr>
            <w:tcW w:w="1220" w:type="dxa"/>
            <w:tcBorders>
              <w:top w:val="nil"/>
              <w:left w:val="nil"/>
              <w:bottom w:val="single" w:sz="4" w:space="0" w:color="auto"/>
              <w:right w:val="single" w:sz="4" w:space="0" w:color="auto"/>
            </w:tcBorders>
            <w:shd w:val="clear" w:color="auto" w:fill="auto"/>
            <w:noWrap/>
            <w:vAlign w:val="center"/>
            <w:hideMark/>
          </w:tcPr>
          <w:p w14:paraId="486D63AD" w14:textId="77777777" w:rsidR="0000296F" w:rsidRPr="0000296F" w:rsidRDefault="0000296F" w:rsidP="0000296F">
            <w:pPr>
              <w:jc w:val="center"/>
              <w:rPr>
                <w:rFonts w:cs="Calibri"/>
                <w:b/>
                <w:bCs/>
                <w:color w:val="000000"/>
                <w:sz w:val="22"/>
                <w:szCs w:val="22"/>
              </w:rPr>
            </w:pPr>
            <w:r w:rsidRPr="0000296F">
              <w:rPr>
                <w:rFonts w:cs="Calibri"/>
                <w:b/>
                <w:bCs/>
                <w:color w:val="000000"/>
                <w:sz w:val="22"/>
                <w:szCs w:val="22"/>
              </w:rPr>
              <w:t>X</w:t>
            </w:r>
          </w:p>
        </w:tc>
        <w:tc>
          <w:tcPr>
            <w:tcW w:w="1220" w:type="dxa"/>
            <w:tcBorders>
              <w:top w:val="nil"/>
              <w:left w:val="nil"/>
              <w:bottom w:val="single" w:sz="4" w:space="0" w:color="auto"/>
              <w:right w:val="single" w:sz="4" w:space="0" w:color="auto"/>
            </w:tcBorders>
            <w:shd w:val="clear" w:color="auto" w:fill="auto"/>
            <w:noWrap/>
            <w:vAlign w:val="center"/>
            <w:hideMark/>
          </w:tcPr>
          <w:p w14:paraId="2795C242" w14:textId="77777777" w:rsidR="0000296F" w:rsidRPr="0000296F" w:rsidRDefault="0000296F" w:rsidP="0000296F">
            <w:pPr>
              <w:jc w:val="center"/>
              <w:rPr>
                <w:rFonts w:cs="Calibri"/>
                <w:b/>
                <w:bCs/>
                <w:color w:val="000000"/>
                <w:sz w:val="22"/>
                <w:szCs w:val="22"/>
              </w:rPr>
            </w:pPr>
            <w:r w:rsidRPr="0000296F">
              <w:rPr>
                <w:rFonts w:cs="Calibri"/>
                <w:b/>
                <w:bCs/>
                <w:color w:val="000000"/>
                <w:sz w:val="22"/>
                <w:szCs w:val="22"/>
              </w:rPr>
              <w:t>X</w:t>
            </w:r>
          </w:p>
        </w:tc>
        <w:tc>
          <w:tcPr>
            <w:tcW w:w="1640" w:type="dxa"/>
            <w:tcBorders>
              <w:top w:val="nil"/>
              <w:left w:val="nil"/>
              <w:bottom w:val="single" w:sz="4" w:space="0" w:color="auto"/>
              <w:right w:val="single" w:sz="4" w:space="0" w:color="auto"/>
            </w:tcBorders>
            <w:shd w:val="clear" w:color="auto" w:fill="auto"/>
            <w:noWrap/>
            <w:vAlign w:val="center"/>
            <w:hideMark/>
          </w:tcPr>
          <w:p w14:paraId="374A32B9" w14:textId="77777777" w:rsidR="0000296F" w:rsidRPr="0000296F" w:rsidRDefault="0000296F" w:rsidP="0000296F">
            <w:pPr>
              <w:jc w:val="center"/>
              <w:rPr>
                <w:rFonts w:cs="Calibri"/>
                <w:b/>
                <w:bCs/>
                <w:color w:val="000000"/>
                <w:sz w:val="22"/>
                <w:szCs w:val="22"/>
              </w:rPr>
            </w:pPr>
            <w:r w:rsidRPr="0000296F">
              <w:rPr>
                <w:rFonts w:cs="Calibri"/>
                <w:b/>
                <w:bCs/>
                <w:color w:val="000000"/>
                <w:sz w:val="22"/>
                <w:szCs w:val="22"/>
              </w:rPr>
              <w:t>X</w:t>
            </w:r>
          </w:p>
        </w:tc>
        <w:tc>
          <w:tcPr>
            <w:tcW w:w="1440" w:type="dxa"/>
            <w:tcBorders>
              <w:top w:val="nil"/>
              <w:left w:val="nil"/>
              <w:bottom w:val="single" w:sz="4" w:space="0" w:color="auto"/>
              <w:right w:val="single" w:sz="4" w:space="0" w:color="auto"/>
            </w:tcBorders>
            <w:shd w:val="clear" w:color="auto" w:fill="auto"/>
            <w:noWrap/>
            <w:vAlign w:val="center"/>
            <w:hideMark/>
          </w:tcPr>
          <w:p w14:paraId="3488A765" w14:textId="77777777" w:rsidR="0000296F" w:rsidRPr="0000296F" w:rsidRDefault="0000296F" w:rsidP="0000296F">
            <w:pPr>
              <w:jc w:val="center"/>
              <w:rPr>
                <w:rFonts w:cs="Calibri"/>
                <w:b/>
                <w:bCs/>
                <w:color w:val="000000"/>
                <w:sz w:val="22"/>
                <w:szCs w:val="22"/>
              </w:rPr>
            </w:pPr>
            <w:r w:rsidRPr="0000296F">
              <w:rPr>
                <w:rFonts w:cs="Calibri"/>
                <w:b/>
                <w:bCs/>
                <w:color w:val="000000"/>
                <w:sz w:val="22"/>
                <w:szCs w:val="22"/>
              </w:rPr>
              <w:t>X</w:t>
            </w:r>
          </w:p>
        </w:tc>
        <w:tc>
          <w:tcPr>
            <w:tcW w:w="1400" w:type="dxa"/>
            <w:tcBorders>
              <w:top w:val="nil"/>
              <w:left w:val="nil"/>
              <w:bottom w:val="single" w:sz="4" w:space="0" w:color="auto"/>
              <w:right w:val="single" w:sz="4" w:space="0" w:color="auto"/>
            </w:tcBorders>
            <w:shd w:val="clear" w:color="auto" w:fill="auto"/>
            <w:noWrap/>
            <w:vAlign w:val="center"/>
            <w:hideMark/>
          </w:tcPr>
          <w:p w14:paraId="798A8C67" w14:textId="77777777" w:rsidR="0000296F" w:rsidRPr="0000296F" w:rsidRDefault="0000296F" w:rsidP="0000296F">
            <w:pPr>
              <w:jc w:val="center"/>
              <w:rPr>
                <w:rFonts w:cs="Calibri"/>
                <w:b/>
                <w:bCs/>
                <w:color w:val="000000"/>
                <w:sz w:val="22"/>
                <w:szCs w:val="22"/>
              </w:rPr>
            </w:pPr>
            <w:r w:rsidRPr="0000296F">
              <w:rPr>
                <w:rFonts w:cs="Calibri"/>
                <w:b/>
                <w:bCs/>
                <w:color w:val="000000"/>
                <w:sz w:val="22"/>
                <w:szCs w:val="22"/>
              </w:rPr>
              <w:t>X</w:t>
            </w:r>
          </w:p>
        </w:tc>
      </w:tr>
      <w:tr w:rsidR="0000296F" w:rsidRPr="0000296F" w14:paraId="4653BDFC" w14:textId="77777777" w:rsidTr="0000296F">
        <w:trPr>
          <w:trHeight w:val="288"/>
        </w:trPr>
        <w:tc>
          <w:tcPr>
            <w:tcW w:w="2360" w:type="dxa"/>
            <w:tcBorders>
              <w:top w:val="nil"/>
              <w:left w:val="single" w:sz="4" w:space="0" w:color="auto"/>
              <w:bottom w:val="single" w:sz="4" w:space="0" w:color="auto"/>
              <w:right w:val="nil"/>
            </w:tcBorders>
            <w:shd w:val="clear" w:color="000000" w:fill="B4C6E7"/>
            <w:vAlign w:val="center"/>
            <w:hideMark/>
          </w:tcPr>
          <w:p w14:paraId="5847C23C" w14:textId="77777777" w:rsidR="0000296F" w:rsidRPr="0000296F" w:rsidRDefault="0000296F" w:rsidP="0000296F">
            <w:pPr>
              <w:rPr>
                <w:rFonts w:ascii="Arial" w:hAnsi="Arial" w:cs="Arial"/>
                <w:color w:val="000000"/>
                <w:sz w:val="22"/>
                <w:szCs w:val="22"/>
              </w:rPr>
            </w:pPr>
            <w:r w:rsidRPr="0000296F">
              <w:rPr>
                <w:rFonts w:ascii="Arial" w:hAnsi="Arial" w:cs="Arial"/>
                <w:color w:val="000000"/>
                <w:sz w:val="22"/>
                <w:szCs w:val="22"/>
              </w:rPr>
              <w:t>SEC_C_RH_3</w:t>
            </w:r>
          </w:p>
        </w:tc>
        <w:tc>
          <w:tcPr>
            <w:tcW w:w="1460" w:type="dxa"/>
            <w:tcBorders>
              <w:top w:val="nil"/>
              <w:left w:val="single" w:sz="4" w:space="0" w:color="auto"/>
              <w:bottom w:val="single" w:sz="4" w:space="0" w:color="auto"/>
              <w:right w:val="single" w:sz="4" w:space="0" w:color="auto"/>
            </w:tcBorders>
            <w:shd w:val="clear" w:color="auto" w:fill="auto"/>
            <w:noWrap/>
            <w:vAlign w:val="center"/>
            <w:hideMark/>
          </w:tcPr>
          <w:p w14:paraId="53F357DB" w14:textId="77777777" w:rsidR="0000296F" w:rsidRPr="0000296F" w:rsidRDefault="0000296F" w:rsidP="0000296F">
            <w:pPr>
              <w:jc w:val="center"/>
              <w:rPr>
                <w:rFonts w:cs="Calibri"/>
                <w:b/>
                <w:bCs/>
                <w:color w:val="000000"/>
                <w:sz w:val="22"/>
                <w:szCs w:val="22"/>
              </w:rPr>
            </w:pPr>
            <w:r w:rsidRPr="0000296F">
              <w:rPr>
                <w:rFonts w:cs="Calibri"/>
                <w:b/>
                <w:bCs/>
                <w:color w:val="000000"/>
                <w:sz w:val="22"/>
                <w:szCs w:val="22"/>
              </w:rPr>
              <w:t>X</w:t>
            </w:r>
          </w:p>
        </w:tc>
        <w:tc>
          <w:tcPr>
            <w:tcW w:w="1220" w:type="dxa"/>
            <w:tcBorders>
              <w:top w:val="nil"/>
              <w:left w:val="nil"/>
              <w:bottom w:val="single" w:sz="4" w:space="0" w:color="auto"/>
              <w:right w:val="single" w:sz="4" w:space="0" w:color="auto"/>
            </w:tcBorders>
            <w:shd w:val="clear" w:color="auto" w:fill="auto"/>
            <w:noWrap/>
            <w:vAlign w:val="center"/>
            <w:hideMark/>
          </w:tcPr>
          <w:p w14:paraId="397E4127" w14:textId="77777777" w:rsidR="0000296F" w:rsidRPr="0000296F" w:rsidRDefault="0000296F" w:rsidP="0000296F">
            <w:pPr>
              <w:jc w:val="center"/>
              <w:rPr>
                <w:rFonts w:cs="Calibri"/>
                <w:b/>
                <w:bCs/>
                <w:color w:val="000000"/>
                <w:sz w:val="22"/>
                <w:szCs w:val="22"/>
              </w:rPr>
            </w:pPr>
            <w:r w:rsidRPr="0000296F">
              <w:rPr>
                <w:rFonts w:cs="Calibri"/>
                <w:b/>
                <w:bCs/>
                <w:color w:val="000000"/>
                <w:sz w:val="22"/>
                <w:szCs w:val="22"/>
              </w:rPr>
              <w:t>X</w:t>
            </w:r>
          </w:p>
        </w:tc>
        <w:tc>
          <w:tcPr>
            <w:tcW w:w="1220" w:type="dxa"/>
            <w:tcBorders>
              <w:top w:val="nil"/>
              <w:left w:val="nil"/>
              <w:bottom w:val="single" w:sz="4" w:space="0" w:color="auto"/>
              <w:right w:val="single" w:sz="4" w:space="0" w:color="auto"/>
            </w:tcBorders>
            <w:shd w:val="clear" w:color="auto" w:fill="auto"/>
            <w:noWrap/>
            <w:vAlign w:val="center"/>
            <w:hideMark/>
          </w:tcPr>
          <w:p w14:paraId="3B9651C8" w14:textId="77777777" w:rsidR="0000296F" w:rsidRPr="0000296F" w:rsidRDefault="0000296F" w:rsidP="0000296F">
            <w:pPr>
              <w:jc w:val="center"/>
              <w:rPr>
                <w:rFonts w:cs="Calibri"/>
                <w:b/>
                <w:bCs/>
                <w:color w:val="000000"/>
                <w:sz w:val="22"/>
                <w:szCs w:val="22"/>
              </w:rPr>
            </w:pPr>
            <w:r w:rsidRPr="0000296F">
              <w:rPr>
                <w:rFonts w:cs="Calibri"/>
                <w:b/>
                <w:bCs/>
                <w:color w:val="000000"/>
                <w:sz w:val="22"/>
                <w:szCs w:val="22"/>
              </w:rPr>
              <w:t>X</w:t>
            </w:r>
          </w:p>
        </w:tc>
        <w:tc>
          <w:tcPr>
            <w:tcW w:w="1640" w:type="dxa"/>
            <w:tcBorders>
              <w:top w:val="nil"/>
              <w:left w:val="nil"/>
              <w:bottom w:val="single" w:sz="4" w:space="0" w:color="auto"/>
              <w:right w:val="single" w:sz="4" w:space="0" w:color="auto"/>
            </w:tcBorders>
            <w:shd w:val="clear" w:color="auto" w:fill="auto"/>
            <w:noWrap/>
            <w:vAlign w:val="center"/>
            <w:hideMark/>
          </w:tcPr>
          <w:p w14:paraId="10CC2C9E" w14:textId="77777777" w:rsidR="0000296F" w:rsidRPr="0000296F" w:rsidRDefault="0000296F" w:rsidP="0000296F">
            <w:pPr>
              <w:jc w:val="center"/>
              <w:rPr>
                <w:rFonts w:cs="Calibri"/>
                <w:b/>
                <w:bCs/>
                <w:color w:val="000000"/>
                <w:sz w:val="22"/>
                <w:szCs w:val="22"/>
              </w:rPr>
            </w:pPr>
            <w:r w:rsidRPr="0000296F">
              <w:rPr>
                <w:rFonts w:cs="Calibri"/>
                <w:b/>
                <w:bCs/>
                <w:color w:val="000000"/>
                <w:sz w:val="22"/>
                <w:szCs w:val="22"/>
              </w:rPr>
              <w:t>X</w:t>
            </w:r>
          </w:p>
        </w:tc>
        <w:tc>
          <w:tcPr>
            <w:tcW w:w="1440" w:type="dxa"/>
            <w:tcBorders>
              <w:top w:val="nil"/>
              <w:left w:val="nil"/>
              <w:bottom w:val="single" w:sz="4" w:space="0" w:color="auto"/>
              <w:right w:val="single" w:sz="4" w:space="0" w:color="auto"/>
            </w:tcBorders>
            <w:shd w:val="clear" w:color="auto" w:fill="auto"/>
            <w:noWrap/>
            <w:vAlign w:val="center"/>
            <w:hideMark/>
          </w:tcPr>
          <w:p w14:paraId="03D85D67" w14:textId="77777777" w:rsidR="0000296F" w:rsidRPr="0000296F" w:rsidRDefault="0000296F" w:rsidP="0000296F">
            <w:pPr>
              <w:jc w:val="center"/>
              <w:rPr>
                <w:rFonts w:cs="Calibri"/>
                <w:b/>
                <w:bCs/>
                <w:color w:val="000000"/>
                <w:sz w:val="22"/>
                <w:szCs w:val="22"/>
              </w:rPr>
            </w:pPr>
            <w:r w:rsidRPr="0000296F">
              <w:rPr>
                <w:rFonts w:cs="Calibri"/>
                <w:b/>
                <w:bCs/>
                <w:color w:val="000000"/>
                <w:sz w:val="22"/>
                <w:szCs w:val="22"/>
              </w:rPr>
              <w:t>X</w:t>
            </w:r>
          </w:p>
        </w:tc>
        <w:tc>
          <w:tcPr>
            <w:tcW w:w="1400" w:type="dxa"/>
            <w:tcBorders>
              <w:top w:val="nil"/>
              <w:left w:val="nil"/>
              <w:bottom w:val="single" w:sz="4" w:space="0" w:color="auto"/>
              <w:right w:val="single" w:sz="4" w:space="0" w:color="auto"/>
            </w:tcBorders>
            <w:shd w:val="clear" w:color="auto" w:fill="auto"/>
            <w:noWrap/>
            <w:vAlign w:val="center"/>
            <w:hideMark/>
          </w:tcPr>
          <w:p w14:paraId="1E83EE25" w14:textId="77777777" w:rsidR="0000296F" w:rsidRPr="0000296F" w:rsidRDefault="0000296F" w:rsidP="0000296F">
            <w:pPr>
              <w:jc w:val="center"/>
              <w:rPr>
                <w:rFonts w:cs="Calibri"/>
                <w:b/>
                <w:bCs/>
                <w:color w:val="000000"/>
                <w:sz w:val="22"/>
                <w:szCs w:val="22"/>
              </w:rPr>
            </w:pPr>
            <w:r w:rsidRPr="0000296F">
              <w:rPr>
                <w:rFonts w:cs="Calibri"/>
                <w:b/>
                <w:bCs/>
                <w:color w:val="000000"/>
                <w:sz w:val="22"/>
                <w:szCs w:val="22"/>
              </w:rPr>
              <w:t>X</w:t>
            </w:r>
          </w:p>
        </w:tc>
      </w:tr>
      <w:tr w:rsidR="0000296F" w:rsidRPr="0000296F" w14:paraId="1637DBCC" w14:textId="77777777" w:rsidTr="0000296F">
        <w:trPr>
          <w:trHeight w:val="288"/>
        </w:trPr>
        <w:tc>
          <w:tcPr>
            <w:tcW w:w="2360" w:type="dxa"/>
            <w:tcBorders>
              <w:top w:val="nil"/>
              <w:left w:val="single" w:sz="4" w:space="0" w:color="auto"/>
              <w:bottom w:val="single" w:sz="4" w:space="0" w:color="auto"/>
              <w:right w:val="nil"/>
            </w:tcBorders>
            <w:shd w:val="clear" w:color="000000" w:fill="B4C6E7"/>
            <w:vAlign w:val="center"/>
            <w:hideMark/>
          </w:tcPr>
          <w:p w14:paraId="15AC3D66" w14:textId="77777777" w:rsidR="0000296F" w:rsidRPr="0000296F" w:rsidRDefault="0000296F" w:rsidP="0000296F">
            <w:pPr>
              <w:rPr>
                <w:rFonts w:ascii="Arial" w:hAnsi="Arial" w:cs="Arial"/>
                <w:color w:val="000000"/>
                <w:sz w:val="22"/>
                <w:szCs w:val="22"/>
              </w:rPr>
            </w:pPr>
            <w:r w:rsidRPr="0000296F">
              <w:rPr>
                <w:rFonts w:ascii="Arial" w:hAnsi="Arial" w:cs="Arial"/>
                <w:color w:val="000000"/>
                <w:sz w:val="22"/>
                <w:szCs w:val="22"/>
              </w:rPr>
              <w:t>SEC_C_RH_4</w:t>
            </w:r>
          </w:p>
        </w:tc>
        <w:tc>
          <w:tcPr>
            <w:tcW w:w="1460" w:type="dxa"/>
            <w:tcBorders>
              <w:top w:val="nil"/>
              <w:left w:val="single" w:sz="4" w:space="0" w:color="auto"/>
              <w:bottom w:val="single" w:sz="4" w:space="0" w:color="auto"/>
              <w:right w:val="single" w:sz="4" w:space="0" w:color="auto"/>
            </w:tcBorders>
            <w:shd w:val="clear" w:color="auto" w:fill="auto"/>
            <w:noWrap/>
            <w:vAlign w:val="center"/>
            <w:hideMark/>
          </w:tcPr>
          <w:p w14:paraId="0BBC2529" w14:textId="77777777" w:rsidR="0000296F" w:rsidRPr="0000296F" w:rsidRDefault="0000296F" w:rsidP="0000296F">
            <w:pPr>
              <w:jc w:val="center"/>
              <w:rPr>
                <w:rFonts w:cs="Calibri"/>
                <w:b/>
                <w:bCs/>
                <w:color w:val="000000"/>
                <w:sz w:val="22"/>
                <w:szCs w:val="22"/>
              </w:rPr>
            </w:pPr>
            <w:r w:rsidRPr="0000296F">
              <w:rPr>
                <w:rFonts w:cs="Calibri"/>
                <w:b/>
                <w:bCs/>
                <w:color w:val="000000"/>
                <w:sz w:val="22"/>
                <w:szCs w:val="22"/>
              </w:rPr>
              <w:t>X</w:t>
            </w:r>
          </w:p>
        </w:tc>
        <w:tc>
          <w:tcPr>
            <w:tcW w:w="1220" w:type="dxa"/>
            <w:tcBorders>
              <w:top w:val="nil"/>
              <w:left w:val="nil"/>
              <w:bottom w:val="single" w:sz="4" w:space="0" w:color="auto"/>
              <w:right w:val="single" w:sz="4" w:space="0" w:color="auto"/>
            </w:tcBorders>
            <w:shd w:val="clear" w:color="auto" w:fill="auto"/>
            <w:noWrap/>
            <w:vAlign w:val="center"/>
            <w:hideMark/>
          </w:tcPr>
          <w:p w14:paraId="4BEA44B9" w14:textId="77777777" w:rsidR="0000296F" w:rsidRPr="0000296F" w:rsidRDefault="0000296F" w:rsidP="0000296F">
            <w:pPr>
              <w:jc w:val="center"/>
              <w:rPr>
                <w:rFonts w:cs="Calibri"/>
                <w:b/>
                <w:bCs/>
                <w:color w:val="000000"/>
                <w:sz w:val="22"/>
                <w:szCs w:val="22"/>
              </w:rPr>
            </w:pPr>
            <w:r w:rsidRPr="0000296F">
              <w:rPr>
                <w:rFonts w:cs="Calibri"/>
                <w:b/>
                <w:bCs/>
                <w:color w:val="000000"/>
                <w:sz w:val="22"/>
                <w:szCs w:val="22"/>
              </w:rPr>
              <w:t>X</w:t>
            </w:r>
          </w:p>
        </w:tc>
        <w:tc>
          <w:tcPr>
            <w:tcW w:w="1220" w:type="dxa"/>
            <w:tcBorders>
              <w:top w:val="nil"/>
              <w:left w:val="nil"/>
              <w:bottom w:val="single" w:sz="4" w:space="0" w:color="auto"/>
              <w:right w:val="single" w:sz="4" w:space="0" w:color="auto"/>
            </w:tcBorders>
            <w:shd w:val="clear" w:color="auto" w:fill="auto"/>
            <w:noWrap/>
            <w:vAlign w:val="center"/>
            <w:hideMark/>
          </w:tcPr>
          <w:p w14:paraId="755B5B33" w14:textId="77777777" w:rsidR="0000296F" w:rsidRPr="0000296F" w:rsidRDefault="0000296F" w:rsidP="0000296F">
            <w:pPr>
              <w:jc w:val="center"/>
              <w:rPr>
                <w:rFonts w:cs="Calibri"/>
                <w:b/>
                <w:bCs/>
                <w:color w:val="000000"/>
                <w:sz w:val="22"/>
                <w:szCs w:val="22"/>
              </w:rPr>
            </w:pPr>
            <w:r w:rsidRPr="0000296F">
              <w:rPr>
                <w:rFonts w:cs="Calibri"/>
                <w:b/>
                <w:bCs/>
                <w:color w:val="000000"/>
                <w:sz w:val="22"/>
                <w:szCs w:val="22"/>
              </w:rPr>
              <w:t>X</w:t>
            </w:r>
          </w:p>
        </w:tc>
        <w:tc>
          <w:tcPr>
            <w:tcW w:w="1640" w:type="dxa"/>
            <w:tcBorders>
              <w:top w:val="nil"/>
              <w:left w:val="nil"/>
              <w:bottom w:val="single" w:sz="4" w:space="0" w:color="auto"/>
              <w:right w:val="single" w:sz="4" w:space="0" w:color="auto"/>
            </w:tcBorders>
            <w:shd w:val="clear" w:color="auto" w:fill="auto"/>
            <w:noWrap/>
            <w:vAlign w:val="center"/>
            <w:hideMark/>
          </w:tcPr>
          <w:p w14:paraId="4CC6A63E" w14:textId="77777777" w:rsidR="0000296F" w:rsidRPr="0000296F" w:rsidRDefault="0000296F" w:rsidP="0000296F">
            <w:pPr>
              <w:jc w:val="center"/>
              <w:rPr>
                <w:rFonts w:cs="Calibri"/>
                <w:b/>
                <w:bCs/>
                <w:color w:val="000000"/>
                <w:sz w:val="22"/>
                <w:szCs w:val="22"/>
              </w:rPr>
            </w:pPr>
            <w:r w:rsidRPr="0000296F">
              <w:rPr>
                <w:rFonts w:cs="Calibri"/>
                <w:b/>
                <w:bCs/>
                <w:color w:val="000000"/>
                <w:sz w:val="22"/>
                <w:szCs w:val="22"/>
              </w:rPr>
              <w:t>X</w:t>
            </w:r>
          </w:p>
        </w:tc>
        <w:tc>
          <w:tcPr>
            <w:tcW w:w="1440" w:type="dxa"/>
            <w:tcBorders>
              <w:top w:val="nil"/>
              <w:left w:val="nil"/>
              <w:bottom w:val="single" w:sz="4" w:space="0" w:color="auto"/>
              <w:right w:val="single" w:sz="4" w:space="0" w:color="auto"/>
            </w:tcBorders>
            <w:shd w:val="clear" w:color="auto" w:fill="auto"/>
            <w:noWrap/>
            <w:vAlign w:val="center"/>
            <w:hideMark/>
          </w:tcPr>
          <w:p w14:paraId="7BE475F5" w14:textId="77777777" w:rsidR="0000296F" w:rsidRPr="0000296F" w:rsidRDefault="0000296F" w:rsidP="0000296F">
            <w:pPr>
              <w:jc w:val="center"/>
              <w:rPr>
                <w:rFonts w:cs="Calibri"/>
                <w:b/>
                <w:bCs/>
                <w:color w:val="000000"/>
                <w:sz w:val="22"/>
                <w:szCs w:val="22"/>
              </w:rPr>
            </w:pPr>
            <w:r w:rsidRPr="0000296F">
              <w:rPr>
                <w:rFonts w:cs="Calibri"/>
                <w:b/>
                <w:bCs/>
                <w:color w:val="000000"/>
                <w:sz w:val="22"/>
                <w:szCs w:val="22"/>
              </w:rPr>
              <w:t>X</w:t>
            </w:r>
          </w:p>
        </w:tc>
        <w:tc>
          <w:tcPr>
            <w:tcW w:w="1400" w:type="dxa"/>
            <w:tcBorders>
              <w:top w:val="nil"/>
              <w:left w:val="nil"/>
              <w:bottom w:val="single" w:sz="4" w:space="0" w:color="auto"/>
              <w:right w:val="single" w:sz="4" w:space="0" w:color="auto"/>
            </w:tcBorders>
            <w:shd w:val="clear" w:color="auto" w:fill="auto"/>
            <w:noWrap/>
            <w:vAlign w:val="center"/>
            <w:hideMark/>
          </w:tcPr>
          <w:p w14:paraId="068E2541" w14:textId="77777777" w:rsidR="0000296F" w:rsidRPr="0000296F" w:rsidRDefault="0000296F" w:rsidP="0000296F">
            <w:pPr>
              <w:jc w:val="center"/>
              <w:rPr>
                <w:rFonts w:cs="Calibri"/>
                <w:b/>
                <w:bCs/>
                <w:color w:val="000000"/>
                <w:sz w:val="22"/>
                <w:szCs w:val="22"/>
              </w:rPr>
            </w:pPr>
            <w:r w:rsidRPr="0000296F">
              <w:rPr>
                <w:rFonts w:cs="Calibri"/>
                <w:b/>
                <w:bCs/>
                <w:color w:val="000000"/>
                <w:sz w:val="22"/>
                <w:szCs w:val="22"/>
              </w:rPr>
              <w:t>X</w:t>
            </w:r>
          </w:p>
        </w:tc>
      </w:tr>
      <w:tr w:rsidR="0000296F" w:rsidRPr="0000296F" w14:paraId="417E1026" w14:textId="77777777" w:rsidTr="0000296F">
        <w:trPr>
          <w:trHeight w:val="288"/>
        </w:trPr>
        <w:tc>
          <w:tcPr>
            <w:tcW w:w="2360" w:type="dxa"/>
            <w:tcBorders>
              <w:top w:val="nil"/>
              <w:left w:val="single" w:sz="4" w:space="0" w:color="auto"/>
              <w:bottom w:val="single" w:sz="4" w:space="0" w:color="auto"/>
              <w:right w:val="nil"/>
            </w:tcBorders>
            <w:shd w:val="clear" w:color="000000" w:fill="B4C6E7"/>
            <w:vAlign w:val="center"/>
            <w:hideMark/>
          </w:tcPr>
          <w:p w14:paraId="77F7E8E3" w14:textId="77777777" w:rsidR="0000296F" w:rsidRPr="0000296F" w:rsidRDefault="0000296F" w:rsidP="0000296F">
            <w:pPr>
              <w:rPr>
                <w:rFonts w:ascii="Arial" w:hAnsi="Arial" w:cs="Arial"/>
                <w:color w:val="000000"/>
                <w:sz w:val="22"/>
                <w:szCs w:val="22"/>
              </w:rPr>
            </w:pPr>
            <w:r w:rsidRPr="0000296F">
              <w:rPr>
                <w:rFonts w:ascii="Arial" w:hAnsi="Arial" w:cs="Arial"/>
                <w:color w:val="000000"/>
                <w:sz w:val="22"/>
                <w:szCs w:val="22"/>
              </w:rPr>
              <w:t>SEC_C_RH_7</w:t>
            </w:r>
          </w:p>
        </w:tc>
        <w:tc>
          <w:tcPr>
            <w:tcW w:w="1460" w:type="dxa"/>
            <w:tcBorders>
              <w:top w:val="nil"/>
              <w:left w:val="single" w:sz="4" w:space="0" w:color="auto"/>
              <w:bottom w:val="single" w:sz="4" w:space="0" w:color="auto"/>
              <w:right w:val="single" w:sz="4" w:space="0" w:color="auto"/>
            </w:tcBorders>
            <w:shd w:val="clear" w:color="auto" w:fill="auto"/>
            <w:noWrap/>
            <w:vAlign w:val="center"/>
            <w:hideMark/>
          </w:tcPr>
          <w:p w14:paraId="7CAE4D1D" w14:textId="77777777" w:rsidR="0000296F" w:rsidRPr="0000296F" w:rsidRDefault="0000296F" w:rsidP="0000296F">
            <w:pPr>
              <w:jc w:val="center"/>
              <w:rPr>
                <w:rFonts w:cs="Calibri"/>
                <w:b/>
                <w:bCs/>
                <w:color w:val="000000"/>
                <w:sz w:val="22"/>
                <w:szCs w:val="22"/>
              </w:rPr>
            </w:pPr>
            <w:r w:rsidRPr="0000296F">
              <w:rPr>
                <w:rFonts w:cs="Calibri"/>
                <w:b/>
                <w:bCs/>
                <w:color w:val="000000"/>
                <w:sz w:val="22"/>
                <w:szCs w:val="22"/>
              </w:rPr>
              <w:t>X</w:t>
            </w:r>
          </w:p>
        </w:tc>
        <w:tc>
          <w:tcPr>
            <w:tcW w:w="1220" w:type="dxa"/>
            <w:tcBorders>
              <w:top w:val="nil"/>
              <w:left w:val="nil"/>
              <w:bottom w:val="single" w:sz="4" w:space="0" w:color="auto"/>
              <w:right w:val="single" w:sz="4" w:space="0" w:color="auto"/>
            </w:tcBorders>
            <w:shd w:val="clear" w:color="auto" w:fill="auto"/>
            <w:noWrap/>
            <w:vAlign w:val="center"/>
            <w:hideMark/>
          </w:tcPr>
          <w:p w14:paraId="45D14D18" w14:textId="77777777" w:rsidR="0000296F" w:rsidRPr="0000296F" w:rsidRDefault="0000296F" w:rsidP="0000296F">
            <w:pPr>
              <w:jc w:val="center"/>
              <w:rPr>
                <w:rFonts w:cs="Calibri"/>
                <w:b/>
                <w:bCs/>
                <w:color w:val="000000"/>
                <w:sz w:val="22"/>
                <w:szCs w:val="22"/>
              </w:rPr>
            </w:pPr>
            <w:r w:rsidRPr="0000296F">
              <w:rPr>
                <w:rFonts w:cs="Calibri"/>
                <w:b/>
                <w:bCs/>
                <w:color w:val="000000"/>
                <w:sz w:val="22"/>
                <w:szCs w:val="22"/>
              </w:rPr>
              <w:t>X</w:t>
            </w:r>
          </w:p>
        </w:tc>
        <w:tc>
          <w:tcPr>
            <w:tcW w:w="1220" w:type="dxa"/>
            <w:tcBorders>
              <w:top w:val="nil"/>
              <w:left w:val="nil"/>
              <w:bottom w:val="single" w:sz="4" w:space="0" w:color="auto"/>
              <w:right w:val="single" w:sz="4" w:space="0" w:color="auto"/>
            </w:tcBorders>
            <w:shd w:val="clear" w:color="auto" w:fill="auto"/>
            <w:noWrap/>
            <w:vAlign w:val="center"/>
            <w:hideMark/>
          </w:tcPr>
          <w:p w14:paraId="0987596E" w14:textId="77777777" w:rsidR="0000296F" w:rsidRPr="0000296F" w:rsidRDefault="0000296F" w:rsidP="0000296F">
            <w:pPr>
              <w:jc w:val="center"/>
              <w:rPr>
                <w:rFonts w:cs="Calibri"/>
                <w:b/>
                <w:bCs/>
                <w:color w:val="000000"/>
                <w:sz w:val="22"/>
                <w:szCs w:val="22"/>
              </w:rPr>
            </w:pPr>
            <w:r w:rsidRPr="0000296F">
              <w:rPr>
                <w:rFonts w:cs="Calibri"/>
                <w:b/>
                <w:bCs/>
                <w:color w:val="000000"/>
                <w:sz w:val="22"/>
                <w:szCs w:val="22"/>
              </w:rPr>
              <w:t>X</w:t>
            </w:r>
          </w:p>
        </w:tc>
        <w:tc>
          <w:tcPr>
            <w:tcW w:w="1640" w:type="dxa"/>
            <w:tcBorders>
              <w:top w:val="nil"/>
              <w:left w:val="nil"/>
              <w:bottom w:val="single" w:sz="4" w:space="0" w:color="auto"/>
              <w:right w:val="single" w:sz="4" w:space="0" w:color="auto"/>
            </w:tcBorders>
            <w:shd w:val="clear" w:color="auto" w:fill="auto"/>
            <w:noWrap/>
            <w:vAlign w:val="center"/>
            <w:hideMark/>
          </w:tcPr>
          <w:p w14:paraId="287E7DEB" w14:textId="77777777" w:rsidR="0000296F" w:rsidRPr="0000296F" w:rsidRDefault="0000296F" w:rsidP="0000296F">
            <w:pPr>
              <w:jc w:val="center"/>
              <w:rPr>
                <w:rFonts w:cs="Calibri"/>
                <w:b/>
                <w:bCs/>
                <w:color w:val="000000"/>
                <w:sz w:val="22"/>
                <w:szCs w:val="22"/>
              </w:rPr>
            </w:pPr>
            <w:r w:rsidRPr="0000296F">
              <w:rPr>
                <w:rFonts w:cs="Calibri"/>
                <w:b/>
                <w:bCs/>
                <w:color w:val="000000"/>
                <w:sz w:val="22"/>
                <w:szCs w:val="22"/>
              </w:rPr>
              <w:t>X</w:t>
            </w:r>
          </w:p>
        </w:tc>
        <w:tc>
          <w:tcPr>
            <w:tcW w:w="1440" w:type="dxa"/>
            <w:tcBorders>
              <w:top w:val="nil"/>
              <w:left w:val="nil"/>
              <w:bottom w:val="single" w:sz="4" w:space="0" w:color="auto"/>
              <w:right w:val="single" w:sz="4" w:space="0" w:color="auto"/>
            </w:tcBorders>
            <w:shd w:val="clear" w:color="000000" w:fill="D9D9D9"/>
            <w:noWrap/>
            <w:vAlign w:val="center"/>
            <w:hideMark/>
          </w:tcPr>
          <w:p w14:paraId="17B1799D" w14:textId="77777777" w:rsidR="0000296F" w:rsidRPr="0000296F" w:rsidRDefault="0000296F" w:rsidP="0000296F">
            <w:pPr>
              <w:jc w:val="center"/>
              <w:rPr>
                <w:rFonts w:cs="Calibri"/>
                <w:b/>
                <w:bCs/>
                <w:color w:val="000000"/>
                <w:sz w:val="22"/>
                <w:szCs w:val="22"/>
              </w:rPr>
            </w:pPr>
            <w:r w:rsidRPr="0000296F">
              <w:rPr>
                <w:rFonts w:cs="Calibri"/>
                <w:b/>
                <w:bCs/>
                <w:color w:val="000000"/>
                <w:sz w:val="22"/>
                <w:szCs w:val="22"/>
              </w:rPr>
              <w:t> </w:t>
            </w:r>
          </w:p>
        </w:tc>
        <w:tc>
          <w:tcPr>
            <w:tcW w:w="1400" w:type="dxa"/>
            <w:tcBorders>
              <w:top w:val="nil"/>
              <w:left w:val="nil"/>
              <w:bottom w:val="single" w:sz="4" w:space="0" w:color="auto"/>
              <w:right w:val="single" w:sz="4" w:space="0" w:color="auto"/>
            </w:tcBorders>
            <w:shd w:val="clear" w:color="auto" w:fill="auto"/>
            <w:noWrap/>
            <w:vAlign w:val="center"/>
            <w:hideMark/>
          </w:tcPr>
          <w:p w14:paraId="0E933C54" w14:textId="77777777" w:rsidR="0000296F" w:rsidRPr="0000296F" w:rsidRDefault="0000296F" w:rsidP="0000296F">
            <w:pPr>
              <w:jc w:val="center"/>
              <w:rPr>
                <w:rFonts w:cs="Calibri"/>
                <w:b/>
                <w:bCs/>
                <w:color w:val="000000"/>
                <w:sz w:val="22"/>
                <w:szCs w:val="22"/>
              </w:rPr>
            </w:pPr>
            <w:r w:rsidRPr="0000296F">
              <w:rPr>
                <w:rFonts w:cs="Calibri"/>
                <w:b/>
                <w:bCs/>
                <w:color w:val="000000"/>
                <w:sz w:val="22"/>
                <w:szCs w:val="22"/>
              </w:rPr>
              <w:t>X</w:t>
            </w:r>
          </w:p>
        </w:tc>
      </w:tr>
      <w:tr w:rsidR="0000296F" w:rsidRPr="0000296F" w14:paraId="7BE7C4CE" w14:textId="77777777" w:rsidTr="0000296F">
        <w:trPr>
          <w:trHeight w:val="288"/>
        </w:trPr>
        <w:tc>
          <w:tcPr>
            <w:tcW w:w="2360" w:type="dxa"/>
            <w:tcBorders>
              <w:top w:val="nil"/>
              <w:left w:val="single" w:sz="4" w:space="0" w:color="auto"/>
              <w:bottom w:val="single" w:sz="4" w:space="0" w:color="auto"/>
              <w:right w:val="nil"/>
            </w:tcBorders>
            <w:shd w:val="clear" w:color="000000" w:fill="B4C6E7"/>
            <w:vAlign w:val="center"/>
            <w:hideMark/>
          </w:tcPr>
          <w:p w14:paraId="1C3E4D09" w14:textId="77777777" w:rsidR="0000296F" w:rsidRPr="0000296F" w:rsidRDefault="0000296F" w:rsidP="0000296F">
            <w:pPr>
              <w:rPr>
                <w:rFonts w:ascii="Arial" w:hAnsi="Arial" w:cs="Arial"/>
                <w:color w:val="000000"/>
                <w:sz w:val="22"/>
                <w:szCs w:val="22"/>
              </w:rPr>
            </w:pPr>
            <w:r w:rsidRPr="0000296F">
              <w:rPr>
                <w:rFonts w:ascii="Arial" w:hAnsi="Arial" w:cs="Arial"/>
                <w:color w:val="000000"/>
                <w:sz w:val="22"/>
                <w:szCs w:val="22"/>
              </w:rPr>
              <w:t>SEC_C_RH_8</w:t>
            </w:r>
          </w:p>
        </w:tc>
        <w:tc>
          <w:tcPr>
            <w:tcW w:w="1460" w:type="dxa"/>
            <w:tcBorders>
              <w:top w:val="nil"/>
              <w:left w:val="single" w:sz="4" w:space="0" w:color="auto"/>
              <w:bottom w:val="single" w:sz="4" w:space="0" w:color="auto"/>
              <w:right w:val="single" w:sz="4" w:space="0" w:color="auto"/>
            </w:tcBorders>
            <w:shd w:val="clear" w:color="auto" w:fill="auto"/>
            <w:noWrap/>
            <w:vAlign w:val="center"/>
            <w:hideMark/>
          </w:tcPr>
          <w:p w14:paraId="1D1E13D6" w14:textId="77777777" w:rsidR="0000296F" w:rsidRPr="0000296F" w:rsidRDefault="0000296F" w:rsidP="0000296F">
            <w:pPr>
              <w:jc w:val="center"/>
              <w:rPr>
                <w:rFonts w:cs="Calibri"/>
                <w:b/>
                <w:bCs/>
                <w:color w:val="000000"/>
                <w:sz w:val="22"/>
                <w:szCs w:val="22"/>
              </w:rPr>
            </w:pPr>
            <w:r w:rsidRPr="0000296F">
              <w:rPr>
                <w:rFonts w:cs="Calibri"/>
                <w:b/>
                <w:bCs/>
                <w:color w:val="000000"/>
                <w:sz w:val="22"/>
                <w:szCs w:val="22"/>
              </w:rPr>
              <w:t>X</w:t>
            </w:r>
          </w:p>
        </w:tc>
        <w:tc>
          <w:tcPr>
            <w:tcW w:w="1220" w:type="dxa"/>
            <w:tcBorders>
              <w:top w:val="nil"/>
              <w:left w:val="nil"/>
              <w:bottom w:val="single" w:sz="4" w:space="0" w:color="auto"/>
              <w:right w:val="single" w:sz="4" w:space="0" w:color="auto"/>
            </w:tcBorders>
            <w:shd w:val="clear" w:color="auto" w:fill="auto"/>
            <w:noWrap/>
            <w:vAlign w:val="center"/>
            <w:hideMark/>
          </w:tcPr>
          <w:p w14:paraId="25EBA9BF" w14:textId="77777777" w:rsidR="0000296F" w:rsidRPr="0000296F" w:rsidRDefault="0000296F" w:rsidP="0000296F">
            <w:pPr>
              <w:jc w:val="center"/>
              <w:rPr>
                <w:rFonts w:cs="Calibri"/>
                <w:b/>
                <w:bCs/>
                <w:color w:val="000000"/>
                <w:sz w:val="22"/>
                <w:szCs w:val="22"/>
              </w:rPr>
            </w:pPr>
            <w:r w:rsidRPr="0000296F">
              <w:rPr>
                <w:rFonts w:cs="Calibri"/>
                <w:b/>
                <w:bCs/>
                <w:color w:val="000000"/>
                <w:sz w:val="22"/>
                <w:szCs w:val="22"/>
              </w:rPr>
              <w:t>X</w:t>
            </w:r>
          </w:p>
        </w:tc>
        <w:tc>
          <w:tcPr>
            <w:tcW w:w="1220" w:type="dxa"/>
            <w:tcBorders>
              <w:top w:val="nil"/>
              <w:left w:val="nil"/>
              <w:bottom w:val="single" w:sz="4" w:space="0" w:color="auto"/>
              <w:right w:val="single" w:sz="4" w:space="0" w:color="auto"/>
            </w:tcBorders>
            <w:shd w:val="clear" w:color="auto" w:fill="auto"/>
            <w:noWrap/>
            <w:vAlign w:val="center"/>
            <w:hideMark/>
          </w:tcPr>
          <w:p w14:paraId="5CDBD648" w14:textId="77777777" w:rsidR="0000296F" w:rsidRPr="0000296F" w:rsidRDefault="0000296F" w:rsidP="0000296F">
            <w:pPr>
              <w:jc w:val="center"/>
              <w:rPr>
                <w:rFonts w:cs="Calibri"/>
                <w:b/>
                <w:bCs/>
                <w:color w:val="000000"/>
                <w:sz w:val="22"/>
                <w:szCs w:val="22"/>
              </w:rPr>
            </w:pPr>
            <w:r w:rsidRPr="0000296F">
              <w:rPr>
                <w:rFonts w:cs="Calibri"/>
                <w:b/>
                <w:bCs/>
                <w:color w:val="000000"/>
                <w:sz w:val="22"/>
                <w:szCs w:val="22"/>
              </w:rPr>
              <w:t>X</w:t>
            </w:r>
          </w:p>
        </w:tc>
        <w:tc>
          <w:tcPr>
            <w:tcW w:w="1640" w:type="dxa"/>
            <w:tcBorders>
              <w:top w:val="nil"/>
              <w:left w:val="nil"/>
              <w:bottom w:val="single" w:sz="4" w:space="0" w:color="auto"/>
              <w:right w:val="single" w:sz="4" w:space="0" w:color="auto"/>
            </w:tcBorders>
            <w:shd w:val="clear" w:color="auto" w:fill="auto"/>
            <w:noWrap/>
            <w:vAlign w:val="center"/>
            <w:hideMark/>
          </w:tcPr>
          <w:p w14:paraId="78B87673" w14:textId="77777777" w:rsidR="0000296F" w:rsidRPr="0000296F" w:rsidRDefault="0000296F" w:rsidP="0000296F">
            <w:pPr>
              <w:jc w:val="center"/>
              <w:rPr>
                <w:rFonts w:cs="Calibri"/>
                <w:b/>
                <w:bCs/>
                <w:color w:val="000000"/>
                <w:sz w:val="22"/>
                <w:szCs w:val="22"/>
              </w:rPr>
            </w:pPr>
            <w:r w:rsidRPr="0000296F">
              <w:rPr>
                <w:rFonts w:cs="Calibri"/>
                <w:b/>
                <w:bCs/>
                <w:color w:val="000000"/>
                <w:sz w:val="22"/>
                <w:szCs w:val="22"/>
              </w:rPr>
              <w:t>X</w:t>
            </w:r>
          </w:p>
        </w:tc>
        <w:tc>
          <w:tcPr>
            <w:tcW w:w="1440" w:type="dxa"/>
            <w:tcBorders>
              <w:top w:val="nil"/>
              <w:left w:val="nil"/>
              <w:bottom w:val="single" w:sz="4" w:space="0" w:color="auto"/>
              <w:right w:val="single" w:sz="4" w:space="0" w:color="auto"/>
            </w:tcBorders>
            <w:shd w:val="clear" w:color="000000" w:fill="D9D9D9"/>
            <w:noWrap/>
            <w:vAlign w:val="center"/>
            <w:hideMark/>
          </w:tcPr>
          <w:p w14:paraId="57A50200" w14:textId="77777777" w:rsidR="0000296F" w:rsidRPr="0000296F" w:rsidRDefault="0000296F" w:rsidP="0000296F">
            <w:pPr>
              <w:jc w:val="center"/>
              <w:rPr>
                <w:rFonts w:cs="Calibri"/>
                <w:b/>
                <w:bCs/>
                <w:color w:val="000000"/>
                <w:sz w:val="22"/>
                <w:szCs w:val="22"/>
              </w:rPr>
            </w:pPr>
            <w:r w:rsidRPr="0000296F">
              <w:rPr>
                <w:rFonts w:cs="Calibri"/>
                <w:b/>
                <w:bCs/>
                <w:color w:val="000000"/>
                <w:sz w:val="22"/>
                <w:szCs w:val="22"/>
              </w:rPr>
              <w:t> </w:t>
            </w:r>
          </w:p>
        </w:tc>
        <w:tc>
          <w:tcPr>
            <w:tcW w:w="1400" w:type="dxa"/>
            <w:tcBorders>
              <w:top w:val="nil"/>
              <w:left w:val="nil"/>
              <w:bottom w:val="single" w:sz="4" w:space="0" w:color="auto"/>
              <w:right w:val="single" w:sz="4" w:space="0" w:color="auto"/>
            </w:tcBorders>
            <w:shd w:val="clear" w:color="auto" w:fill="auto"/>
            <w:noWrap/>
            <w:vAlign w:val="center"/>
            <w:hideMark/>
          </w:tcPr>
          <w:p w14:paraId="704AAD50" w14:textId="77777777" w:rsidR="0000296F" w:rsidRPr="0000296F" w:rsidRDefault="0000296F" w:rsidP="0000296F">
            <w:pPr>
              <w:jc w:val="center"/>
              <w:rPr>
                <w:rFonts w:cs="Calibri"/>
                <w:b/>
                <w:bCs/>
                <w:color w:val="000000"/>
                <w:sz w:val="22"/>
                <w:szCs w:val="22"/>
              </w:rPr>
            </w:pPr>
            <w:r w:rsidRPr="0000296F">
              <w:rPr>
                <w:rFonts w:cs="Calibri"/>
                <w:b/>
                <w:bCs/>
                <w:color w:val="000000"/>
                <w:sz w:val="22"/>
                <w:szCs w:val="22"/>
              </w:rPr>
              <w:t>X</w:t>
            </w:r>
          </w:p>
        </w:tc>
      </w:tr>
      <w:tr w:rsidR="0000296F" w:rsidRPr="0000296F" w14:paraId="15ECD84D" w14:textId="77777777" w:rsidTr="0000296F">
        <w:trPr>
          <w:trHeight w:val="288"/>
        </w:trPr>
        <w:tc>
          <w:tcPr>
            <w:tcW w:w="2360" w:type="dxa"/>
            <w:tcBorders>
              <w:top w:val="nil"/>
              <w:left w:val="single" w:sz="4" w:space="0" w:color="auto"/>
              <w:bottom w:val="single" w:sz="4" w:space="0" w:color="auto"/>
              <w:right w:val="nil"/>
            </w:tcBorders>
            <w:shd w:val="clear" w:color="000000" w:fill="B4C6E7"/>
            <w:hideMark/>
          </w:tcPr>
          <w:p w14:paraId="0575FEA9" w14:textId="77777777" w:rsidR="0000296F" w:rsidRPr="0000296F" w:rsidRDefault="0000296F" w:rsidP="0000296F">
            <w:pPr>
              <w:rPr>
                <w:rFonts w:ascii="Arial" w:hAnsi="Arial" w:cs="Arial"/>
                <w:color w:val="000000"/>
                <w:sz w:val="22"/>
                <w:szCs w:val="22"/>
              </w:rPr>
            </w:pPr>
            <w:r w:rsidRPr="0000296F">
              <w:rPr>
                <w:rFonts w:ascii="Arial" w:hAnsi="Arial" w:cs="Arial"/>
                <w:color w:val="000000"/>
                <w:sz w:val="22"/>
                <w:szCs w:val="22"/>
              </w:rPr>
              <w:t>SEC_C_ENV_1</w:t>
            </w:r>
          </w:p>
        </w:tc>
        <w:tc>
          <w:tcPr>
            <w:tcW w:w="1460" w:type="dxa"/>
            <w:tcBorders>
              <w:top w:val="nil"/>
              <w:left w:val="single" w:sz="4" w:space="0" w:color="auto"/>
              <w:bottom w:val="single" w:sz="4" w:space="0" w:color="auto"/>
              <w:right w:val="single" w:sz="4" w:space="0" w:color="auto"/>
            </w:tcBorders>
            <w:shd w:val="clear" w:color="auto" w:fill="auto"/>
            <w:noWrap/>
            <w:vAlign w:val="center"/>
            <w:hideMark/>
          </w:tcPr>
          <w:p w14:paraId="1AB75B8F" w14:textId="77777777" w:rsidR="0000296F" w:rsidRPr="0000296F" w:rsidRDefault="0000296F" w:rsidP="0000296F">
            <w:pPr>
              <w:jc w:val="center"/>
              <w:rPr>
                <w:rFonts w:cs="Calibri"/>
                <w:b/>
                <w:bCs/>
                <w:color w:val="000000"/>
                <w:sz w:val="22"/>
                <w:szCs w:val="22"/>
              </w:rPr>
            </w:pPr>
            <w:r w:rsidRPr="0000296F">
              <w:rPr>
                <w:rFonts w:cs="Calibri"/>
                <w:b/>
                <w:bCs/>
                <w:color w:val="000000"/>
                <w:sz w:val="22"/>
                <w:szCs w:val="22"/>
              </w:rPr>
              <w:t>X</w:t>
            </w:r>
          </w:p>
        </w:tc>
        <w:tc>
          <w:tcPr>
            <w:tcW w:w="1220" w:type="dxa"/>
            <w:tcBorders>
              <w:top w:val="nil"/>
              <w:left w:val="nil"/>
              <w:bottom w:val="single" w:sz="4" w:space="0" w:color="auto"/>
              <w:right w:val="single" w:sz="4" w:space="0" w:color="auto"/>
            </w:tcBorders>
            <w:shd w:val="clear" w:color="auto" w:fill="auto"/>
            <w:noWrap/>
            <w:vAlign w:val="center"/>
            <w:hideMark/>
          </w:tcPr>
          <w:p w14:paraId="07403F57" w14:textId="77777777" w:rsidR="0000296F" w:rsidRPr="0000296F" w:rsidRDefault="0000296F" w:rsidP="0000296F">
            <w:pPr>
              <w:jc w:val="center"/>
              <w:rPr>
                <w:rFonts w:cs="Calibri"/>
                <w:b/>
                <w:bCs/>
                <w:color w:val="000000"/>
                <w:sz w:val="22"/>
                <w:szCs w:val="22"/>
              </w:rPr>
            </w:pPr>
            <w:r w:rsidRPr="0000296F">
              <w:rPr>
                <w:rFonts w:cs="Calibri"/>
                <w:b/>
                <w:bCs/>
                <w:color w:val="000000"/>
                <w:sz w:val="22"/>
                <w:szCs w:val="22"/>
              </w:rPr>
              <w:t>X</w:t>
            </w:r>
          </w:p>
        </w:tc>
        <w:tc>
          <w:tcPr>
            <w:tcW w:w="1220" w:type="dxa"/>
            <w:tcBorders>
              <w:top w:val="nil"/>
              <w:left w:val="nil"/>
              <w:bottom w:val="single" w:sz="4" w:space="0" w:color="auto"/>
              <w:right w:val="single" w:sz="4" w:space="0" w:color="auto"/>
            </w:tcBorders>
            <w:shd w:val="clear" w:color="auto" w:fill="auto"/>
            <w:noWrap/>
            <w:vAlign w:val="center"/>
            <w:hideMark/>
          </w:tcPr>
          <w:p w14:paraId="46CA9D89" w14:textId="77777777" w:rsidR="0000296F" w:rsidRPr="0000296F" w:rsidRDefault="0000296F" w:rsidP="0000296F">
            <w:pPr>
              <w:jc w:val="center"/>
              <w:rPr>
                <w:rFonts w:cs="Calibri"/>
                <w:b/>
                <w:bCs/>
                <w:color w:val="000000"/>
                <w:sz w:val="22"/>
                <w:szCs w:val="22"/>
              </w:rPr>
            </w:pPr>
            <w:r w:rsidRPr="0000296F">
              <w:rPr>
                <w:rFonts w:cs="Calibri"/>
                <w:b/>
                <w:bCs/>
                <w:color w:val="000000"/>
                <w:sz w:val="22"/>
                <w:szCs w:val="22"/>
              </w:rPr>
              <w:t>X</w:t>
            </w:r>
          </w:p>
        </w:tc>
        <w:tc>
          <w:tcPr>
            <w:tcW w:w="1640" w:type="dxa"/>
            <w:tcBorders>
              <w:top w:val="nil"/>
              <w:left w:val="nil"/>
              <w:bottom w:val="single" w:sz="4" w:space="0" w:color="auto"/>
              <w:right w:val="single" w:sz="4" w:space="0" w:color="auto"/>
            </w:tcBorders>
            <w:shd w:val="clear" w:color="auto" w:fill="auto"/>
            <w:noWrap/>
            <w:vAlign w:val="center"/>
            <w:hideMark/>
          </w:tcPr>
          <w:p w14:paraId="660A5BB2" w14:textId="77777777" w:rsidR="0000296F" w:rsidRPr="0000296F" w:rsidRDefault="0000296F" w:rsidP="0000296F">
            <w:pPr>
              <w:jc w:val="center"/>
              <w:rPr>
                <w:rFonts w:cs="Calibri"/>
                <w:b/>
                <w:bCs/>
                <w:color w:val="000000"/>
                <w:sz w:val="22"/>
                <w:szCs w:val="22"/>
              </w:rPr>
            </w:pPr>
            <w:r w:rsidRPr="0000296F">
              <w:rPr>
                <w:rFonts w:cs="Calibri"/>
                <w:b/>
                <w:bCs/>
                <w:color w:val="000000"/>
                <w:sz w:val="22"/>
                <w:szCs w:val="22"/>
              </w:rPr>
              <w:t>X</w:t>
            </w:r>
          </w:p>
        </w:tc>
        <w:tc>
          <w:tcPr>
            <w:tcW w:w="1440" w:type="dxa"/>
            <w:tcBorders>
              <w:top w:val="nil"/>
              <w:left w:val="nil"/>
              <w:bottom w:val="single" w:sz="4" w:space="0" w:color="auto"/>
              <w:right w:val="single" w:sz="4" w:space="0" w:color="auto"/>
            </w:tcBorders>
            <w:shd w:val="clear" w:color="000000" w:fill="D9D9D9"/>
            <w:noWrap/>
            <w:vAlign w:val="center"/>
            <w:hideMark/>
          </w:tcPr>
          <w:p w14:paraId="366CAE15" w14:textId="77777777" w:rsidR="0000296F" w:rsidRPr="0000296F" w:rsidRDefault="0000296F" w:rsidP="0000296F">
            <w:pPr>
              <w:jc w:val="center"/>
              <w:rPr>
                <w:rFonts w:cs="Calibri"/>
                <w:b/>
                <w:bCs/>
                <w:color w:val="000000"/>
                <w:sz w:val="22"/>
                <w:szCs w:val="22"/>
              </w:rPr>
            </w:pPr>
            <w:r w:rsidRPr="0000296F">
              <w:rPr>
                <w:rFonts w:cs="Calibri"/>
                <w:b/>
                <w:bCs/>
                <w:color w:val="000000"/>
                <w:sz w:val="22"/>
                <w:szCs w:val="22"/>
              </w:rPr>
              <w:t> </w:t>
            </w:r>
          </w:p>
        </w:tc>
        <w:tc>
          <w:tcPr>
            <w:tcW w:w="1400" w:type="dxa"/>
            <w:tcBorders>
              <w:top w:val="nil"/>
              <w:left w:val="nil"/>
              <w:bottom w:val="single" w:sz="4" w:space="0" w:color="auto"/>
              <w:right w:val="single" w:sz="4" w:space="0" w:color="auto"/>
            </w:tcBorders>
            <w:shd w:val="clear" w:color="auto" w:fill="auto"/>
            <w:noWrap/>
            <w:vAlign w:val="center"/>
            <w:hideMark/>
          </w:tcPr>
          <w:p w14:paraId="025F1D1F" w14:textId="77777777" w:rsidR="0000296F" w:rsidRPr="0000296F" w:rsidRDefault="0000296F" w:rsidP="0000296F">
            <w:pPr>
              <w:jc w:val="center"/>
              <w:rPr>
                <w:rFonts w:cs="Calibri"/>
                <w:b/>
                <w:bCs/>
                <w:color w:val="000000"/>
                <w:sz w:val="22"/>
                <w:szCs w:val="22"/>
              </w:rPr>
            </w:pPr>
            <w:r w:rsidRPr="0000296F">
              <w:rPr>
                <w:rFonts w:cs="Calibri"/>
                <w:b/>
                <w:bCs/>
                <w:color w:val="000000"/>
                <w:sz w:val="22"/>
                <w:szCs w:val="22"/>
              </w:rPr>
              <w:t>X</w:t>
            </w:r>
          </w:p>
        </w:tc>
      </w:tr>
      <w:tr w:rsidR="0000296F" w:rsidRPr="0000296F" w14:paraId="105A892F" w14:textId="77777777" w:rsidTr="0000296F">
        <w:trPr>
          <w:trHeight w:val="288"/>
        </w:trPr>
        <w:tc>
          <w:tcPr>
            <w:tcW w:w="2360" w:type="dxa"/>
            <w:tcBorders>
              <w:top w:val="nil"/>
              <w:left w:val="single" w:sz="4" w:space="0" w:color="auto"/>
              <w:bottom w:val="single" w:sz="4" w:space="0" w:color="auto"/>
              <w:right w:val="nil"/>
            </w:tcBorders>
            <w:shd w:val="clear" w:color="000000" w:fill="B4C6E7"/>
            <w:hideMark/>
          </w:tcPr>
          <w:p w14:paraId="3A32B1A1" w14:textId="77777777" w:rsidR="0000296F" w:rsidRPr="0000296F" w:rsidRDefault="0000296F" w:rsidP="0000296F">
            <w:pPr>
              <w:rPr>
                <w:rFonts w:ascii="Arial" w:hAnsi="Arial" w:cs="Arial"/>
                <w:color w:val="000000"/>
                <w:sz w:val="22"/>
                <w:szCs w:val="22"/>
              </w:rPr>
            </w:pPr>
            <w:r w:rsidRPr="0000296F">
              <w:rPr>
                <w:rFonts w:ascii="Arial" w:hAnsi="Arial" w:cs="Arial"/>
                <w:color w:val="000000"/>
                <w:sz w:val="22"/>
                <w:szCs w:val="22"/>
              </w:rPr>
              <w:t>SEC_C_ENV_2</w:t>
            </w:r>
          </w:p>
        </w:tc>
        <w:tc>
          <w:tcPr>
            <w:tcW w:w="1460" w:type="dxa"/>
            <w:tcBorders>
              <w:top w:val="nil"/>
              <w:left w:val="single" w:sz="4" w:space="0" w:color="auto"/>
              <w:bottom w:val="single" w:sz="4" w:space="0" w:color="auto"/>
              <w:right w:val="single" w:sz="4" w:space="0" w:color="auto"/>
            </w:tcBorders>
            <w:shd w:val="clear" w:color="auto" w:fill="auto"/>
            <w:noWrap/>
            <w:vAlign w:val="center"/>
            <w:hideMark/>
          </w:tcPr>
          <w:p w14:paraId="45D54C0C" w14:textId="77777777" w:rsidR="0000296F" w:rsidRPr="0000296F" w:rsidRDefault="0000296F" w:rsidP="0000296F">
            <w:pPr>
              <w:jc w:val="center"/>
              <w:rPr>
                <w:rFonts w:cs="Calibri"/>
                <w:b/>
                <w:bCs/>
                <w:color w:val="000000"/>
                <w:sz w:val="22"/>
                <w:szCs w:val="22"/>
              </w:rPr>
            </w:pPr>
            <w:r w:rsidRPr="0000296F">
              <w:rPr>
                <w:rFonts w:cs="Calibri"/>
                <w:b/>
                <w:bCs/>
                <w:color w:val="000000"/>
                <w:sz w:val="22"/>
                <w:szCs w:val="22"/>
              </w:rPr>
              <w:t>X</w:t>
            </w:r>
          </w:p>
        </w:tc>
        <w:tc>
          <w:tcPr>
            <w:tcW w:w="1220" w:type="dxa"/>
            <w:tcBorders>
              <w:top w:val="nil"/>
              <w:left w:val="nil"/>
              <w:bottom w:val="single" w:sz="4" w:space="0" w:color="auto"/>
              <w:right w:val="single" w:sz="4" w:space="0" w:color="auto"/>
            </w:tcBorders>
            <w:shd w:val="clear" w:color="auto" w:fill="auto"/>
            <w:noWrap/>
            <w:vAlign w:val="center"/>
            <w:hideMark/>
          </w:tcPr>
          <w:p w14:paraId="22D34B0B" w14:textId="77777777" w:rsidR="0000296F" w:rsidRPr="0000296F" w:rsidRDefault="0000296F" w:rsidP="0000296F">
            <w:pPr>
              <w:jc w:val="center"/>
              <w:rPr>
                <w:rFonts w:cs="Calibri"/>
                <w:b/>
                <w:bCs/>
                <w:color w:val="000000"/>
                <w:sz w:val="22"/>
                <w:szCs w:val="22"/>
              </w:rPr>
            </w:pPr>
            <w:r w:rsidRPr="0000296F">
              <w:rPr>
                <w:rFonts w:cs="Calibri"/>
                <w:b/>
                <w:bCs/>
                <w:color w:val="000000"/>
                <w:sz w:val="22"/>
                <w:szCs w:val="22"/>
              </w:rPr>
              <w:t>X</w:t>
            </w:r>
          </w:p>
        </w:tc>
        <w:tc>
          <w:tcPr>
            <w:tcW w:w="1220" w:type="dxa"/>
            <w:tcBorders>
              <w:top w:val="nil"/>
              <w:left w:val="nil"/>
              <w:bottom w:val="single" w:sz="4" w:space="0" w:color="auto"/>
              <w:right w:val="single" w:sz="4" w:space="0" w:color="auto"/>
            </w:tcBorders>
            <w:shd w:val="clear" w:color="auto" w:fill="auto"/>
            <w:noWrap/>
            <w:vAlign w:val="center"/>
            <w:hideMark/>
          </w:tcPr>
          <w:p w14:paraId="1EF2A0F1" w14:textId="77777777" w:rsidR="0000296F" w:rsidRPr="0000296F" w:rsidRDefault="0000296F" w:rsidP="0000296F">
            <w:pPr>
              <w:jc w:val="center"/>
              <w:rPr>
                <w:rFonts w:cs="Calibri"/>
                <w:b/>
                <w:bCs/>
                <w:color w:val="000000"/>
                <w:sz w:val="22"/>
                <w:szCs w:val="22"/>
              </w:rPr>
            </w:pPr>
            <w:r w:rsidRPr="0000296F">
              <w:rPr>
                <w:rFonts w:cs="Calibri"/>
                <w:b/>
                <w:bCs/>
                <w:color w:val="000000"/>
                <w:sz w:val="22"/>
                <w:szCs w:val="22"/>
              </w:rPr>
              <w:t>X</w:t>
            </w:r>
          </w:p>
        </w:tc>
        <w:tc>
          <w:tcPr>
            <w:tcW w:w="1640" w:type="dxa"/>
            <w:tcBorders>
              <w:top w:val="nil"/>
              <w:left w:val="nil"/>
              <w:bottom w:val="single" w:sz="4" w:space="0" w:color="auto"/>
              <w:right w:val="single" w:sz="4" w:space="0" w:color="auto"/>
            </w:tcBorders>
            <w:shd w:val="clear" w:color="auto" w:fill="auto"/>
            <w:noWrap/>
            <w:vAlign w:val="center"/>
            <w:hideMark/>
          </w:tcPr>
          <w:p w14:paraId="5D14FD03" w14:textId="77777777" w:rsidR="0000296F" w:rsidRPr="0000296F" w:rsidRDefault="0000296F" w:rsidP="0000296F">
            <w:pPr>
              <w:jc w:val="center"/>
              <w:rPr>
                <w:rFonts w:cs="Calibri"/>
                <w:b/>
                <w:bCs/>
                <w:color w:val="000000"/>
                <w:sz w:val="22"/>
                <w:szCs w:val="22"/>
              </w:rPr>
            </w:pPr>
            <w:r w:rsidRPr="0000296F">
              <w:rPr>
                <w:rFonts w:cs="Calibri"/>
                <w:b/>
                <w:bCs/>
                <w:color w:val="000000"/>
                <w:sz w:val="22"/>
                <w:szCs w:val="22"/>
              </w:rPr>
              <w:t>X</w:t>
            </w:r>
          </w:p>
        </w:tc>
        <w:tc>
          <w:tcPr>
            <w:tcW w:w="1440" w:type="dxa"/>
            <w:tcBorders>
              <w:top w:val="nil"/>
              <w:left w:val="nil"/>
              <w:bottom w:val="single" w:sz="4" w:space="0" w:color="auto"/>
              <w:right w:val="single" w:sz="4" w:space="0" w:color="auto"/>
            </w:tcBorders>
            <w:shd w:val="clear" w:color="000000" w:fill="D9D9D9"/>
            <w:noWrap/>
            <w:vAlign w:val="center"/>
            <w:hideMark/>
          </w:tcPr>
          <w:p w14:paraId="093B5687" w14:textId="77777777" w:rsidR="0000296F" w:rsidRPr="0000296F" w:rsidRDefault="0000296F" w:rsidP="0000296F">
            <w:pPr>
              <w:jc w:val="center"/>
              <w:rPr>
                <w:rFonts w:cs="Calibri"/>
                <w:b/>
                <w:bCs/>
                <w:color w:val="000000"/>
                <w:sz w:val="22"/>
                <w:szCs w:val="22"/>
              </w:rPr>
            </w:pPr>
            <w:r w:rsidRPr="0000296F">
              <w:rPr>
                <w:rFonts w:cs="Calibri"/>
                <w:b/>
                <w:bCs/>
                <w:color w:val="000000"/>
                <w:sz w:val="22"/>
                <w:szCs w:val="22"/>
              </w:rPr>
              <w:t> </w:t>
            </w:r>
          </w:p>
        </w:tc>
        <w:tc>
          <w:tcPr>
            <w:tcW w:w="1400" w:type="dxa"/>
            <w:tcBorders>
              <w:top w:val="nil"/>
              <w:left w:val="nil"/>
              <w:bottom w:val="single" w:sz="4" w:space="0" w:color="auto"/>
              <w:right w:val="single" w:sz="4" w:space="0" w:color="auto"/>
            </w:tcBorders>
            <w:shd w:val="clear" w:color="auto" w:fill="auto"/>
            <w:noWrap/>
            <w:vAlign w:val="center"/>
            <w:hideMark/>
          </w:tcPr>
          <w:p w14:paraId="447324E0" w14:textId="77777777" w:rsidR="0000296F" w:rsidRPr="0000296F" w:rsidRDefault="0000296F" w:rsidP="0000296F">
            <w:pPr>
              <w:jc w:val="center"/>
              <w:rPr>
                <w:rFonts w:cs="Calibri"/>
                <w:b/>
                <w:bCs/>
                <w:color w:val="000000"/>
                <w:sz w:val="22"/>
                <w:szCs w:val="22"/>
              </w:rPr>
            </w:pPr>
            <w:r w:rsidRPr="0000296F">
              <w:rPr>
                <w:rFonts w:cs="Calibri"/>
                <w:b/>
                <w:bCs/>
                <w:color w:val="000000"/>
                <w:sz w:val="22"/>
                <w:szCs w:val="22"/>
              </w:rPr>
              <w:t>X</w:t>
            </w:r>
          </w:p>
        </w:tc>
      </w:tr>
      <w:tr w:rsidR="0000296F" w:rsidRPr="0000296F" w14:paraId="518FEBD6" w14:textId="77777777" w:rsidTr="0000296F">
        <w:trPr>
          <w:trHeight w:val="288"/>
        </w:trPr>
        <w:tc>
          <w:tcPr>
            <w:tcW w:w="2360" w:type="dxa"/>
            <w:tcBorders>
              <w:top w:val="nil"/>
              <w:left w:val="single" w:sz="4" w:space="0" w:color="auto"/>
              <w:bottom w:val="single" w:sz="4" w:space="0" w:color="auto"/>
              <w:right w:val="nil"/>
            </w:tcBorders>
            <w:shd w:val="clear" w:color="000000" w:fill="B4C6E7"/>
            <w:hideMark/>
          </w:tcPr>
          <w:p w14:paraId="7C4D8173" w14:textId="77777777" w:rsidR="0000296F" w:rsidRPr="0000296F" w:rsidRDefault="0000296F" w:rsidP="0000296F">
            <w:pPr>
              <w:rPr>
                <w:rFonts w:ascii="Arial" w:hAnsi="Arial" w:cs="Arial"/>
                <w:color w:val="000000"/>
                <w:sz w:val="22"/>
                <w:szCs w:val="22"/>
              </w:rPr>
            </w:pPr>
            <w:r w:rsidRPr="0000296F">
              <w:rPr>
                <w:rFonts w:ascii="Arial" w:hAnsi="Arial" w:cs="Arial"/>
                <w:color w:val="000000"/>
                <w:sz w:val="22"/>
                <w:szCs w:val="22"/>
              </w:rPr>
              <w:t>SEC_C_ENV_6</w:t>
            </w:r>
          </w:p>
        </w:tc>
        <w:tc>
          <w:tcPr>
            <w:tcW w:w="1460" w:type="dxa"/>
            <w:tcBorders>
              <w:top w:val="nil"/>
              <w:left w:val="single" w:sz="4" w:space="0" w:color="auto"/>
              <w:bottom w:val="single" w:sz="4" w:space="0" w:color="auto"/>
              <w:right w:val="single" w:sz="4" w:space="0" w:color="auto"/>
            </w:tcBorders>
            <w:shd w:val="clear" w:color="auto" w:fill="auto"/>
            <w:noWrap/>
            <w:vAlign w:val="center"/>
            <w:hideMark/>
          </w:tcPr>
          <w:p w14:paraId="446C0D84" w14:textId="77777777" w:rsidR="0000296F" w:rsidRPr="0000296F" w:rsidRDefault="0000296F" w:rsidP="0000296F">
            <w:pPr>
              <w:jc w:val="center"/>
              <w:rPr>
                <w:rFonts w:cs="Calibri"/>
                <w:b/>
                <w:bCs/>
                <w:color w:val="000000"/>
                <w:sz w:val="22"/>
                <w:szCs w:val="22"/>
              </w:rPr>
            </w:pPr>
            <w:r w:rsidRPr="0000296F">
              <w:rPr>
                <w:rFonts w:cs="Calibri"/>
                <w:b/>
                <w:bCs/>
                <w:color w:val="000000"/>
                <w:sz w:val="22"/>
                <w:szCs w:val="22"/>
              </w:rPr>
              <w:t>X</w:t>
            </w:r>
          </w:p>
        </w:tc>
        <w:tc>
          <w:tcPr>
            <w:tcW w:w="1220" w:type="dxa"/>
            <w:tcBorders>
              <w:top w:val="nil"/>
              <w:left w:val="nil"/>
              <w:bottom w:val="single" w:sz="4" w:space="0" w:color="auto"/>
              <w:right w:val="single" w:sz="4" w:space="0" w:color="auto"/>
            </w:tcBorders>
            <w:shd w:val="clear" w:color="auto" w:fill="auto"/>
            <w:noWrap/>
            <w:vAlign w:val="center"/>
            <w:hideMark/>
          </w:tcPr>
          <w:p w14:paraId="004F5ACC" w14:textId="77777777" w:rsidR="0000296F" w:rsidRPr="0000296F" w:rsidRDefault="0000296F" w:rsidP="0000296F">
            <w:pPr>
              <w:jc w:val="center"/>
              <w:rPr>
                <w:rFonts w:cs="Calibri"/>
                <w:b/>
                <w:bCs/>
                <w:color w:val="000000"/>
                <w:sz w:val="22"/>
                <w:szCs w:val="22"/>
              </w:rPr>
            </w:pPr>
            <w:r w:rsidRPr="0000296F">
              <w:rPr>
                <w:rFonts w:cs="Calibri"/>
                <w:b/>
                <w:bCs/>
                <w:color w:val="000000"/>
                <w:sz w:val="22"/>
                <w:szCs w:val="22"/>
              </w:rPr>
              <w:t>X</w:t>
            </w:r>
          </w:p>
        </w:tc>
        <w:tc>
          <w:tcPr>
            <w:tcW w:w="1220" w:type="dxa"/>
            <w:tcBorders>
              <w:top w:val="nil"/>
              <w:left w:val="nil"/>
              <w:bottom w:val="single" w:sz="4" w:space="0" w:color="auto"/>
              <w:right w:val="single" w:sz="4" w:space="0" w:color="auto"/>
            </w:tcBorders>
            <w:shd w:val="clear" w:color="auto" w:fill="auto"/>
            <w:noWrap/>
            <w:vAlign w:val="center"/>
            <w:hideMark/>
          </w:tcPr>
          <w:p w14:paraId="7F5AEF6A" w14:textId="77777777" w:rsidR="0000296F" w:rsidRPr="0000296F" w:rsidRDefault="0000296F" w:rsidP="0000296F">
            <w:pPr>
              <w:jc w:val="center"/>
              <w:rPr>
                <w:rFonts w:cs="Calibri"/>
                <w:b/>
                <w:bCs/>
                <w:color w:val="000000"/>
                <w:sz w:val="22"/>
                <w:szCs w:val="22"/>
              </w:rPr>
            </w:pPr>
            <w:r w:rsidRPr="0000296F">
              <w:rPr>
                <w:rFonts w:cs="Calibri"/>
                <w:b/>
                <w:bCs/>
                <w:color w:val="000000"/>
                <w:sz w:val="22"/>
                <w:szCs w:val="22"/>
              </w:rPr>
              <w:t>X</w:t>
            </w:r>
          </w:p>
        </w:tc>
        <w:tc>
          <w:tcPr>
            <w:tcW w:w="1640" w:type="dxa"/>
            <w:tcBorders>
              <w:top w:val="nil"/>
              <w:left w:val="nil"/>
              <w:bottom w:val="single" w:sz="4" w:space="0" w:color="auto"/>
              <w:right w:val="single" w:sz="4" w:space="0" w:color="auto"/>
            </w:tcBorders>
            <w:shd w:val="clear" w:color="auto" w:fill="auto"/>
            <w:noWrap/>
            <w:vAlign w:val="center"/>
            <w:hideMark/>
          </w:tcPr>
          <w:p w14:paraId="5E9FB543" w14:textId="77777777" w:rsidR="0000296F" w:rsidRPr="0000296F" w:rsidRDefault="0000296F" w:rsidP="0000296F">
            <w:pPr>
              <w:jc w:val="center"/>
              <w:rPr>
                <w:rFonts w:cs="Calibri"/>
                <w:b/>
                <w:bCs/>
                <w:color w:val="000000"/>
                <w:sz w:val="22"/>
                <w:szCs w:val="22"/>
              </w:rPr>
            </w:pPr>
            <w:r w:rsidRPr="0000296F">
              <w:rPr>
                <w:rFonts w:cs="Calibri"/>
                <w:b/>
                <w:bCs/>
                <w:color w:val="000000"/>
                <w:sz w:val="22"/>
                <w:szCs w:val="22"/>
              </w:rPr>
              <w:t>X</w:t>
            </w:r>
          </w:p>
        </w:tc>
        <w:tc>
          <w:tcPr>
            <w:tcW w:w="1440" w:type="dxa"/>
            <w:tcBorders>
              <w:top w:val="nil"/>
              <w:left w:val="nil"/>
              <w:bottom w:val="single" w:sz="4" w:space="0" w:color="auto"/>
              <w:right w:val="single" w:sz="4" w:space="0" w:color="auto"/>
            </w:tcBorders>
            <w:shd w:val="clear" w:color="000000" w:fill="D9D9D9"/>
            <w:noWrap/>
            <w:vAlign w:val="center"/>
            <w:hideMark/>
          </w:tcPr>
          <w:p w14:paraId="2FF9A807" w14:textId="77777777" w:rsidR="0000296F" w:rsidRPr="0000296F" w:rsidRDefault="0000296F" w:rsidP="0000296F">
            <w:pPr>
              <w:jc w:val="center"/>
              <w:rPr>
                <w:rFonts w:cs="Calibri"/>
                <w:b/>
                <w:bCs/>
                <w:color w:val="000000"/>
                <w:sz w:val="22"/>
                <w:szCs w:val="22"/>
              </w:rPr>
            </w:pPr>
            <w:r w:rsidRPr="0000296F">
              <w:rPr>
                <w:rFonts w:cs="Calibri"/>
                <w:b/>
                <w:bCs/>
                <w:color w:val="000000"/>
                <w:sz w:val="22"/>
                <w:szCs w:val="22"/>
              </w:rPr>
              <w:t> </w:t>
            </w:r>
          </w:p>
        </w:tc>
        <w:tc>
          <w:tcPr>
            <w:tcW w:w="1400" w:type="dxa"/>
            <w:tcBorders>
              <w:top w:val="nil"/>
              <w:left w:val="nil"/>
              <w:bottom w:val="single" w:sz="4" w:space="0" w:color="auto"/>
              <w:right w:val="single" w:sz="4" w:space="0" w:color="auto"/>
            </w:tcBorders>
            <w:shd w:val="clear" w:color="auto" w:fill="auto"/>
            <w:noWrap/>
            <w:vAlign w:val="center"/>
            <w:hideMark/>
          </w:tcPr>
          <w:p w14:paraId="17AFE279" w14:textId="77777777" w:rsidR="0000296F" w:rsidRPr="0000296F" w:rsidRDefault="0000296F" w:rsidP="0000296F">
            <w:pPr>
              <w:jc w:val="center"/>
              <w:rPr>
                <w:rFonts w:cs="Calibri"/>
                <w:b/>
                <w:bCs/>
                <w:color w:val="000000"/>
                <w:sz w:val="22"/>
                <w:szCs w:val="22"/>
              </w:rPr>
            </w:pPr>
            <w:r w:rsidRPr="0000296F">
              <w:rPr>
                <w:rFonts w:cs="Calibri"/>
                <w:b/>
                <w:bCs/>
                <w:color w:val="000000"/>
                <w:sz w:val="22"/>
                <w:szCs w:val="22"/>
              </w:rPr>
              <w:t>X</w:t>
            </w:r>
          </w:p>
        </w:tc>
      </w:tr>
      <w:tr w:rsidR="0000296F" w:rsidRPr="0000296F" w14:paraId="25519E97" w14:textId="77777777" w:rsidTr="0000296F">
        <w:trPr>
          <w:trHeight w:val="288"/>
        </w:trPr>
        <w:tc>
          <w:tcPr>
            <w:tcW w:w="2360" w:type="dxa"/>
            <w:tcBorders>
              <w:top w:val="nil"/>
              <w:left w:val="single" w:sz="4" w:space="0" w:color="auto"/>
              <w:bottom w:val="single" w:sz="4" w:space="0" w:color="auto"/>
              <w:right w:val="nil"/>
            </w:tcBorders>
            <w:shd w:val="clear" w:color="000000" w:fill="B4C6E7"/>
            <w:hideMark/>
          </w:tcPr>
          <w:p w14:paraId="19574D35" w14:textId="77777777" w:rsidR="0000296F" w:rsidRPr="0000296F" w:rsidRDefault="0000296F" w:rsidP="0000296F">
            <w:pPr>
              <w:rPr>
                <w:rFonts w:ascii="Arial" w:hAnsi="Arial" w:cs="Arial"/>
                <w:color w:val="000000"/>
                <w:sz w:val="22"/>
                <w:szCs w:val="22"/>
              </w:rPr>
            </w:pPr>
            <w:r w:rsidRPr="0000296F">
              <w:rPr>
                <w:rFonts w:ascii="Arial" w:hAnsi="Arial" w:cs="Arial"/>
                <w:color w:val="000000"/>
                <w:sz w:val="22"/>
                <w:szCs w:val="22"/>
              </w:rPr>
              <w:t>SEC_C_ENV_7</w:t>
            </w:r>
          </w:p>
        </w:tc>
        <w:tc>
          <w:tcPr>
            <w:tcW w:w="1460" w:type="dxa"/>
            <w:tcBorders>
              <w:top w:val="nil"/>
              <w:left w:val="single" w:sz="4" w:space="0" w:color="auto"/>
              <w:bottom w:val="single" w:sz="4" w:space="0" w:color="auto"/>
              <w:right w:val="single" w:sz="4" w:space="0" w:color="auto"/>
            </w:tcBorders>
            <w:shd w:val="clear" w:color="auto" w:fill="auto"/>
            <w:noWrap/>
            <w:vAlign w:val="center"/>
            <w:hideMark/>
          </w:tcPr>
          <w:p w14:paraId="4539A346" w14:textId="77777777" w:rsidR="0000296F" w:rsidRPr="0000296F" w:rsidRDefault="0000296F" w:rsidP="0000296F">
            <w:pPr>
              <w:jc w:val="center"/>
              <w:rPr>
                <w:rFonts w:cs="Calibri"/>
                <w:b/>
                <w:bCs/>
                <w:color w:val="000000"/>
                <w:sz w:val="22"/>
                <w:szCs w:val="22"/>
              </w:rPr>
            </w:pPr>
            <w:r w:rsidRPr="0000296F">
              <w:rPr>
                <w:rFonts w:cs="Calibri"/>
                <w:b/>
                <w:bCs/>
                <w:color w:val="000000"/>
                <w:sz w:val="22"/>
                <w:szCs w:val="22"/>
              </w:rPr>
              <w:t>X</w:t>
            </w:r>
          </w:p>
        </w:tc>
        <w:tc>
          <w:tcPr>
            <w:tcW w:w="1220" w:type="dxa"/>
            <w:tcBorders>
              <w:top w:val="nil"/>
              <w:left w:val="nil"/>
              <w:bottom w:val="single" w:sz="4" w:space="0" w:color="auto"/>
              <w:right w:val="single" w:sz="4" w:space="0" w:color="auto"/>
            </w:tcBorders>
            <w:shd w:val="clear" w:color="auto" w:fill="auto"/>
            <w:noWrap/>
            <w:vAlign w:val="center"/>
            <w:hideMark/>
          </w:tcPr>
          <w:p w14:paraId="4F399709" w14:textId="77777777" w:rsidR="0000296F" w:rsidRPr="0000296F" w:rsidRDefault="0000296F" w:rsidP="0000296F">
            <w:pPr>
              <w:jc w:val="center"/>
              <w:rPr>
                <w:rFonts w:cs="Calibri"/>
                <w:b/>
                <w:bCs/>
                <w:color w:val="000000"/>
                <w:sz w:val="22"/>
                <w:szCs w:val="22"/>
              </w:rPr>
            </w:pPr>
            <w:r w:rsidRPr="0000296F">
              <w:rPr>
                <w:rFonts w:cs="Calibri"/>
                <w:b/>
                <w:bCs/>
                <w:color w:val="000000"/>
                <w:sz w:val="22"/>
                <w:szCs w:val="22"/>
              </w:rPr>
              <w:t>X</w:t>
            </w:r>
          </w:p>
        </w:tc>
        <w:tc>
          <w:tcPr>
            <w:tcW w:w="1220" w:type="dxa"/>
            <w:tcBorders>
              <w:top w:val="nil"/>
              <w:left w:val="nil"/>
              <w:bottom w:val="single" w:sz="4" w:space="0" w:color="auto"/>
              <w:right w:val="single" w:sz="4" w:space="0" w:color="auto"/>
            </w:tcBorders>
            <w:shd w:val="clear" w:color="auto" w:fill="auto"/>
            <w:noWrap/>
            <w:vAlign w:val="center"/>
            <w:hideMark/>
          </w:tcPr>
          <w:p w14:paraId="6F640F9B" w14:textId="77777777" w:rsidR="0000296F" w:rsidRPr="0000296F" w:rsidRDefault="0000296F" w:rsidP="0000296F">
            <w:pPr>
              <w:jc w:val="center"/>
              <w:rPr>
                <w:rFonts w:cs="Calibri"/>
                <w:b/>
                <w:bCs/>
                <w:color w:val="000000"/>
                <w:sz w:val="22"/>
                <w:szCs w:val="22"/>
              </w:rPr>
            </w:pPr>
            <w:r w:rsidRPr="0000296F">
              <w:rPr>
                <w:rFonts w:cs="Calibri"/>
                <w:b/>
                <w:bCs/>
                <w:color w:val="000000"/>
                <w:sz w:val="22"/>
                <w:szCs w:val="22"/>
              </w:rPr>
              <w:t>X</w:t>
            </w:r>
          </w:p>
        </w:tc>
        <w:tc>
          <w:tcPr>
            <w:tcW w:w="1640" w:type="dxa"/>
            <w:tcBorders>
              <w:top w:val="nil"/>
              <w:left w:val="nil"/>
              <w:bottom w:val="single" w:sz="4" w:space="0" w:color="auto"/>
              <w:right w:val="single" w:sz="4" w:space="0" w:color="auto"/>
            </w:tcBorders>
            <w:shd w:val="clear" w:color="auto" w:fill="auto"/>
            <w:noWrap/>
            <w:vAlign w:val="center"/>
            <w:hideMark/>
          </w:tcPr>
          <w:p w14:paraId="6CB79741" w14:textId="77777777" w:rsidR="0000296F" w:rsidRPr="0000296F" w:rsidRDefault="0000296F" w:rsidP="0000296F">
            <w:pPr>
              <w:jc w:val="center"/>
              <w:rPr>
                <w:rFonts w:cs="Calibri"/>
                <w:b/>
                <w:bCs/>
                <w:color w:val="000000"/>
                <w:sz w:val="22"/>
                <w:szCs w:val="22"/>
              </w:rPr>
            </w:pPr>
            <w:r w:rsidRPr="0000296F">
              <w:rPr>
                <w:rFonts w:cs="Calibri"/>
                <w:b/>
                <w:bCs/>
                <w:color w:val="000000"/>
                <w:sz w:val="22"/>
                <w:szCs w:val="22"/>
              </w:rPr>
              <w:t>X</w:t>
            </w:r>
          </w:p>
        </w:tc>
        <w:tc>
          <w:tcPr>
            <w:tcW w:w="1440" w:type="dxa"/>
            <w:tcBorders>
              <w:top w:val="nil"/>
              <w:left w:val="nil"/>
              <w:bottom w:val="single" w:sz="4" w:space="0" w:color="auto"/>
              <w:right w:val="single" w:sz="4" w:space="0" w:color="auto"/>
            </w:tcBorders>
            <w:shd w:val="clear" w:color="000000" w:fill="D9D9D9"/>
            <w:noWrap/>
            <w:vAlign w:val="center"/>
            <w:hideMark/>
          </w:tcPr>
          <w:p w14:paraId="5A3292D2" w14:textId="77777777" w:rsidR="0000296F" w:rsidRPr="0000296F" w:rsidRDefault="0000296F" w:rsidP="0000296F">
            <w:pPr>
              <w:jc w:val="center"/>
              <w:rPr>
                <w:rFonts w:cs="Calibri"/>
                <w:b/>
                <w:bCs/>
                <w:color w:val="000000"/>
                <w:sz w:val="22"/>
                <w:szCs w:val="22"/>
              </w:rPr>
            </w:pPr>
            <w:r w:rsidRPr="0000296F">
              <w:rPr>
                <w:rFonts w:cs="Calibri"/>
                <w:b/>
                <w:bCs/>
                <w:color w:val="000000"/>
                <w:sz w:val="22"/>
                <w:szCs w:val="22"/>
              </w:rPr>
              <w:t> </w:t>
            </w:r>
          </w:p>
        </w:tc>
        <w:tc>
          <w:tcPr>
            <w:tcW w:w="1400" w:type="dxa"/>
            <w:tcBorders>
              <w:top w:val="nil"/>
              <w:left w:val="nil"/>
              <w:bottom w:val="single" w:sz="4" w:space="0" w:color="auto"/>
              <w:right w:val="single" w:sz="4" w:space="0" w:color="auto"/>
            </w:tcBorders>
            <w:shd w:val="clear" w:color="auto" w:fill="auto"/>
            <w:noWrap/>
            <w:vAlign w:val="center"/>
            <w:hideMark/>
          </w:tcPr>
          <w:p w14:paraId="61376604" w14:textId="77777777" w:rsidR="0000296F" w:rsidRPr="0000296F" w:rsidRDefault="0000296F" w:rsidP="0000296F">
            <w:pPr>
              <w:jc w:val="center"/>
              <w:rPr>
                <w:rFonts w:cs="Calibri"/>
                <w:b/>
                <w:bCs/>
                <w:color w:val="000000"/>
                <w:sz w:val="22"/>
                <w:szCs w:val="22"/>
              </w:rPr>
            </w:pPr>
            <w:r w:rsidRPr="0000296F">
              <w:rPr>
                <w:rFonts w:cs="Calibri"/>
                <w:b/>
                <w:bCs/>
                <w:color w:val="000000"/>
                <w:sz w:val="22"/>
                <w:szCs w:val="22"/>
              </w:rPr>
              <w:t>X</w:t>
            </w:r>
          </w:p>
        </w:tc>
      </w:tr>
      <w:tr w:rsidR="0000296F" w:rsidRPr="0000296F" w14:paraId="695A579E" w14:textId="77777777" w:rsidTr="0000296F">
        <w:trPr>
          <w:trHeight w:val="288"/>
        </w:trPr>
        <w:tc>
          <w:tcPr>
            <w:tcW w:w="2360" w:type="dxa"/>
            <w:tcBorders>
              <w:top w:val="nil"/>
              <w:left w:val="single" w:sz="4" w:space="0" w:color="auto"/>
              <w:bottom w:val="single" w:sz="4" w:space="0" w:color="auto"/>
              <w:right w:val="nil"/>
            </w:tcBorders>
            <w:shd w:val="clear" w:color="000000" w:fill="B4C6E7"/>
            <w:hideMark/>
          </w:tcPr>
          <w:p w14:paraId="473DD95A" w14:textId="77777777" w:rsidR="0000296F" w:rsidRPr="0000296F" w:rsidRDefault="0000296F" w:rsidP="0000296F">
            <w:pPr>
              <w:rPr>
                <w:rFonts w:ascii="Arial" w:hAnsi="Arial" w:cs="Arial"/>
                <w:color w:val="000000"/>
                <w:sz w:val="22"/>
                <w:szCs w:val="22"/>
              </w:rPr>
            </w:pPr>
            <w:r w:rsidRPr="0000296F">
              <w:rPr>
                <w:rFonts w:ascii="Arial" w:hAnsi="Arial" w:cs="Arial"/>
                <w:color w:val="000000"/>
                <w:sz w:val="22"/>
                <w:szCs w:val="22"/>
              </w:rPr>
              <w:t>SEC_C_ENV_9</w:t>
            </w:r>
          </w:p>
        </w:tc>
        <w:tc>
          <w:tcPr>
            <w:tcW w:w="1460" w:type="dxa"/>
            <w:tcBorders>
              <w:top w:val="nil"/>
              <w:left w:val="single" w:sz="4" w:space="0" w:color="auto"/>
              <w:bottom w:val="single" w:sz="4" w:space="0" w:color="auto"/>
              <w:right w:val="single" w:sz="4" w:space="0" w:color="auto"/>
            </w:tcBorders>
            <w:shd w:val="clear" w:color="auto" w:fill="auto"/>
            <w:noWrap/>
            <w:vAlign w:val="center"/>
            <w:hideMark/>
          </w:tcPr>
          <w:p w14:paraId="2AC82B03" w14:textId="77777777" w:rsidR="0000296F" w:rsidRPr="0000296F" w:rsidRDefault="0000296F" w:rsidP="0000296F">
            <w:pPr>
              <w:jc w:val="center"/>
              <w:rPr>
                <w:rFonts w:cs="Calibri"/>
                <w:b/>
                <w:bCs/>
                <w:color w:val="000000"/>
                <w:sz w:val="22"/>
                <w:szCs w:val="22"/>
              </w:rPr>
            </w:pPr>
            <w:r w:rsidRPr="0000296F">
              <w:rPr>
                <w:rFonts w:cs="Calibri"/>
                <w:b/>
                <w:bCs/>
                <w:color w:val="000000"/>
                <w:sz w:val="22"/>
                <w:szCs w:val="22"/>
              </w:rPr>
              <w:t>X</w:t>
            </w:r>
          </w:p>
        </w:tc>
        <w:tc>
          <w:tcPr>
            <w:tcW w:w="1220" w:type="dxa"/>
            <w:tcBorders>
              <w:top w:val="nil"/>
              <w:left w:val="nil"/>
              <w:bottom w:val="single" w:sz="4" w:space="0" w:color="auto"/>
              <w:right w:val="single" w:sz="4" w:space="0" w:color="auto"/>
            </w:tcBorders>
            <w:shd w:val="clear" w:color="auto" w:fill="auto"/>
            <w:noWrap/>
            <w:vAlign w:val="center"/>
            <w:hideMark/>
          </w:tcPr>
          <w:p w14:paraId="5C26D958" w14:textId="77777777" w:rsidR="0000296F" w:rsidRPr="0000296F" w:rsidRDefault="0000296F" w:rsidP="0000296F">
            <w:pPr>
              <w:jc w:val="center"/>
              <w:rPr>
                <w:rFonts w:cs="Calibri"/>
                <w:b/>
                <w:bCs/>
                <w:color w:val="000000"/>
                <w:sz w:val="22"/>
                <w:szCs w:val="22"/>
              </w:rPr>
            </w:pPr>
            <w:r w:rsidRPr="0000296F">
              <w:rPr>
                <w:rFonts w:cs="Calibri"/>
                <w:b/>
                <w:bCs/>
                <w:color w:val="000000"/>
                <w:sz w:val="22"/>
                <w:szCs w:val="22"/>
              </w:rPr>
              <w:t>X</w:t>
            </w:r>
          </w:p>
        </w:tc>
        <w:tc>
          <w:tcPr>
            <w:tcW w:w="1220" w:type="dxa"/>
            <w:tcBorders>
              <w:top w:val="nil"/>
              <w:left w:val="nil"/>
              <w:bottom w:val="single" w:sz="4" w:space="0" w:color="auto"/>
              <w:right w:val="single" w:sz="4" w:space="0" w:color="auto"/>
            </w:tcBorders>
            <w:shd w:val="clear" w:color="auto" w:fill="auto"/>
            <w:noWrap/>
            <w:vAlign w:val="center"/>
            <w:hideMark/>
          </w:tcPr>
          <w:p w14:paraId="596CFB34" w14:textId="77777777" w:rsidR="0000296F" w:rsidRPr="0000296F" w:rsidRDefault="0000296F" w:rsidP="0000296F">
            <w:pPr>
              <w:jc w:val="center"/>
              <w:rPr>
                <w:rFonts w:cs="Calibri"/>
                <w:b/>
                <w:bCs/>
                <w:color w:val="000000"/>
                <w:sz w:val="22"/>
                <w:szCs w:val="22"/>
              </w:rPr>
            </w:pPr>
            <w:r w:rsidRPr="0000296F">
              <w:rPr>
                <w:rFonts w:cs="Calibri"/>
                <w:b/>
                <w:bCs/>
                <w:color w:val="000000"/>
                <w:sz w:val="22"/>
                <w:szCs w:val="22"/>
              </w:rPr>
              <w:t>X</w:t>
            </w:r>
          </w:p>
        </w:tc>
        <w:tc>
          <w:tcPr>
            <w:tcW w:w="1640" w:type="dxa"/>
            <w:tcBorders>
              <w:top w:val="nil"/>
              <w:left w:val="nil"/>
              <w:bottom w:val="single" w:sz="4" w:space="0" w:color="auto"/>
              <w:right w:val="single" w:sz="4" w:space="0" w:color="auto"/>
            </w:tcBorders>
            <w:shd w:val="clear" w:color="auto" w:fill="auto"/>
            <w:noWrap/>
            <w:vAlign w:val="center"/>
            <w:hideMark/>
          </w:tcPr>
          <w:p w14:paraId="44EDEBDB" w14:textId="77777777" w:rsidR="0000296F" w:rsidRPr="0000296F" w:rsidRDefault="0000296F" w:rsidP="0000296F">
            <w:pPr>
              <w:jc w:val="center"/>
              <w:rPr>
                <w:rFonts w:cs="Calibri"/>
                <w:b/>
                <w:bCs/>
                <w:color w:val="000000"/>
                <w:sz w:val="22"/>
                <w:szCs w:val="22"/>
              </w:rPr>
            </w:pPr>
            <w:r w:rsidRPr="0000296F">
              <w:rPr>
                <w:rFonts w:cs="Calibri"/>
                <w:b/>
                <w:bCs/>
                <w:color w:val="000000"/>
                <w:sz w:val="22"/>
                <w:szCs w:val="22"/>
              </w:rPr>
              <w:t>X</w:t>
            </w:r>
          </w:p>
        </w:tc>
        <w:tc>
          <w:tcPr>
            <w:tcW w:w="1440" w:type="dxa"/>
            <w:tcBorders>
              <w:top w:val="nil"/>
              <w:left w:val="nil"/>
              <w:bottom w:val="single" w:sz="4" w:space="0" w:color="auto"/>
              <w:right w:val="single" w:sz="4" w:space="0" w:color="auto"/>
            </w:tcBorders>
            <w:shd w:val="clear" w:color="000000" w:fill="D9D9D9"/>
            <w:noWrap/>
            <w:vAlign w:val="center"/>
            <w:hideMark/>
          </w:tcPr>
          <w:p w14:paraId="767E14F6" w14:textId="77777777" w:rsidR="0000296F" w:rsidRPr="0000296F" w:rsidRDefault="0000296F" w:rsidP="0000296F">
            <w:pPr>
              <w:jc w:val="center"/>
              <w:rPr>
                <w:rFonts w:cs="Calibri"/>
                <w:b/>
                <w:bCs/>
                <w:color w:val="000000"/>
                <w:sz w:val="22"/>
                <w:szCs w:val="22"/>
              </w:rPr>
            </w:pPr>
            <w:r w:rsidRPr="0000296F">
              <w:rPr>
                <w:rFonts w:cs="Calibri"/>
                <w:b/>
                <w:bCs/>
                <w:color w:val="000000"/>
                <w:sz w:val="22"/>
                <w:szCs w:val="22"/>
              </w:rPr>
              <w:t> </w:t>
            </w:r>
          </w:p>
        </w:tc>
        <w:tc>
          <w:tcPr>
            <w:tcW w:w="1400" w:type="dxa"/>
            <w:tcBorders>
              <w:top w:val="nil"/>
              <w:left w:val="nil"/>
              <w:bottom w:val="single" w:sz="4" w:space="0" w:color="auto"/>
              <w:right w:val="single" w:sz="4" w:space="0" w:color="auto"/>
            </w:tcBorders>
            <w:shd w:val="clear" w:color="auto" w:fill="auto"/>
            <w:noWrap/>
            <w:vAlign w:val="center"/>
            <w:hideMark/>
          </w:tcPr>
          <w:p w14:paraId="5DF70A7D" w14:textId="77777777" w:rsidR="0000296F" w:rsidRPr="0000296F" w:rsidRDefault="0000296F" w:rsidP="0000296F">
            <w:pPr>
              <w:jc w:val="center"/>
              <w:rPr>
                <w:rFonts w:cs="Calibri"/>
                <w:b/>
                <w:bCs/>
                <w:color w:val="000000"/>
                <w:sz w:val="22"/>
                <w:szCs w:val="22"/>
              </w:rPr>
            </w:pPr>
            <w:r w:rsidRPr="0000296F">
              <w:rPr>
                <w:rFonts w:cs="Calibri"/>
                <w:b/>
                <w:bCs/>
                <w:color w:val="000000"/>
                <w:sz w:val="22"/>
                <w:szCs w:val="22"/>
              </w:rPr>
              <w:t>X</w:t>
            </w:r>
          </w:p>
        </w:tc>
      </w:tr>
      <w:tr w:rsidR="0000296F" w:rsidRPr="0000296F" w14:paraId="63B59C8A" w14:textId="77777777" w:rsidTr="0000296F">
        <w:trPr>
          <w:trHeight w:val="288"/>
        </w:trPr>
        <w:tc>
          <w:tcPr>
            <w:tcW w:w="2360" w:type="dxa"/>
            <w:tcBorders>
              <w:top w:val="nil"/>
              <w:left w:val="single" w:sz="4" w:space="0" w:color="auto"/>
              <w:bottom w:val="single" w:sz="4" w:space="0" w:color="auto"/>
              <w:right w:val="nil"/>
            </w:tcBorders>
            <w:shd w:val="clear" w:color="000000" w:fill="B4C6E7"/>
            <w:hideMark/>
          </w:tcPr>
          <w:p w14:paraId="49E02C0E" w14:textId="77777777" w:rsidR="0000296F" w:rsidRPr="0000296F" w:rsidRDefault="0000296F" w:rsidP="0000296F">
            <w:pPr>
              <w:rPr>
                <w:rFonts w:ascii="Arial" w:hAnsi="Arial" w:cs="Arial"/>
                <w:color w:val="000000"/>
                <w:sz w:val="22"/>
                <w:szCs w:val="22"/>
              </w:rPr>
            </w:pPr>
            <w:r w:rsidRPr="0000296F">
              <w:rPr>
                <w:rFonts w:ascii="Arial" w:hAnsi="Arial" w:cs="Arial"/>
                <w:color w:val="000000"/>
                <w:sz w:val="22"/>
                <w:szCs w:val="22"/>
              </w:rPr>
              <w:t>SEC_C_ENV_10</w:t>
            </w:r>
          </w:p>
        </w:tc>
        <w:tc>
          <w:tcPr>
            <w:tcW w:w="1460" w:type="dxa"/>
            <w:tcBorders>
              <w:top w:val="nil"/>
              <w:left w:val="single" w:sz="4" w:space="0" w:color="auto"/>
              <w:bottom w:val="single" w:sz="4" w:space="0" w:color="auto"/>
              <w:right w:val="single" w:sz="4" w:space="0" w:color="auto"/>
            </w:tcBorders>
            <w:shd w:val="clear" w:color="auto" w:fill="auto"/>
            <w:noWrap/>
            <w:vAlign w:val="center"/>
            <w:hideMark/>
          </w:tcPr>
          <w:p w14:paraId="3806DEE4" w14:textId="77777777" w:rsidR="0000296F" w:rsidRPr="0000296F" w:rsidRDefault="0000296F" w:rsidP="0000296F">
            <w:pPr>
              <w:jc w:val="center"/>
              <w:rPr>
                <w:rFonts w:cs="Calibri"/>
                <w:b/>
                <w:bCs/>
                <w:color w:val="000000"/>
                <w:sz w:val="22"/>
                <w:szCs w:val="22"/>
              </w:rPr>
            </w:pPr>
            <w:r w:rsidRPr="0000296F">
              <w:rPr>
                <w:rFonts w:cs="Calibri"/>
                <w:b/>
                <w:bCs/>
                <w:color w:val="000000"/>
                <w:sz w:val="22"/>
                <w:szCs w:val="22"/>
              </w:rPr>
              <w:t>X</w:t>
            </w:r>
          </w:p>
        </w:tc>
        <w:tc>
          <w:tcPr>
            <w:tcW w:w="1220" w:type="dxa"/>
            <w:tcBorders>
              <w:top w:val="nil"/>
              <w:left w:val="nil"/>
              <w:bottom w:val="single" w:sz="4" w:space="0" w:color="auto"/>
              <w:right w:val="single" w:sz="4" w:space="0" w:color="auto"/>
            </w:tcBorders>
            <w:shd w:val="clear" w:color="auto" w:fill="auto"/>
            <w:noWrap/>
            <w:vAlign w:val="center"/>
            <w:hideMark/>
          </w:tcPr>
          <w:p w14:paraId="7AA1A771" w14:textId="77777777" w:rsidR="0000296F" w:rsidRPr="0000296F" w:rsidRDefault="0000296F" w:rsidP="0000296F">
            <w:pPr>
              <w:jc w:val="center"/>
              <w:rPr>
                <w:rFonts w:cs="Calibri"/>
                <w:b/>
                <w:bCs/>
                <w:color w:val="000000"/>
                <w:sz w:val="22"/>
                <w:szCs w:val="22"/>
              </w:rPr>
            </w:pPr>
            <w:r w:rsidRPr="0000296F">
              <w:rPr>
                <w:rFonts w:cs="Calibri"/>
                <w:b/>
                <w:bCs/>
                <w:color w:val="000000"/>
                <w:sz w:val="22"/>
                <w:szCs w:val="22"/>
              </w:rPr>
              <w:t>X</w:t>
            </w:r>
          </w:p>
        </w:tc>
        <w:tc>
          <w:tcPr>
            <w:tcW w:w="1220" w:type="dxa"/>
            <w:tcBorders>
              <w:top w:val="nil"/>
              <w:left w:val="nil"/>
              <w:bottom w:val="single" w:sz="4" w:space="0" w:color="auto"/>
              <w:right w:val="single" w:sz="4" w:space="0" w:color="auto"/>
            </w:tcBorders>
            <w:shd w:val="clear" w:color="auto" w:fill="auto"/>
            <w:noWrap/>
            <w:vAlign w:val="center"/>
            <w:hideMark/>
          </w:tcPr>
          <w:p w14:paraId="26A1995B" w14:textId="77777777" w:rsidR="0000296F" w:rsidRPr="0000296F" w:rsidRDefault="0000296F" w:rsidP="0000296F">
            <w:pPr>
              <w:jc w:val="center"/>
              <w:rPr>
                <w:rFonts w:cs="Calibri"/>
                <w:b/>
                <w:bCs/>
                <w:color w:val="000000"/>
                <w:sz w:val="22"/>
                <w:szCs w:val="22"/>
              </w:rPr>
            </w:pPr>
            <w:r w:rsidRPr="0000296F">
              <w:rPr>
                <w:rFonts w:cs="Calibri"/>
                <w:b/>
                <w:bCs/>
                <w:color w:val="000000"/>
                <w:sz w:val="22"/>
                <w:szCs w:val="22"/>
              </w:rPr>
              <w:t>X</w:t>
            </w:r>
          </w:p>
        </w:tc>
        <w:tc>
          <w:tcPr>
            <w:tcW w:w="1640" w:type="dxa"/>
            <w:tcBorders>
              <w:top w:val="nil"/>
              <w:left w:val="nil"/>
              <w:bottom w:val="single" w:sz="4" w:space="0" w:color="auto"/>
              <w:right w:val="single" w:sz="4" w:space="0" w:color="auto"/>
            </w:tcBorders>
            <w:shd w:val="clear" w:color="auto" w:fill="auto"/>
            <w:noWrap/>
            <w:vAlign w:val="center"/>
            <w:hideMark/>
          </w:tcPr>
          <w:p w14:paraId="208502EA" w14:textId="77777777" w:rsidR="0000296F" w:rsidRPr="0000296F" w:rsidRDefault="0000296F" w:rsidP="0000296F">
            <w:pPr>
              <w:jc w:val="center"/>
              <w:rPr>
                <w:rFonts w:cs="Calibri"/>
                <w:b/>
                <w:bCs/>
                <w:color w:val="000000"/>
                <w:sz w:val="22"/>
                <w:szCs w:val="22"/>
              </w:rPr>
            </w:pPr>
            <w:r w:rsidRPr="0000296F">
              <w:rPr>
                <w:rFonts w:cs="Calibri"/>
                <w:b/>
                <w:bCs/>
                <w:color w:val="000000"/>
                <w:sz w:val="22"/>
                <w:szCs w:val="22"/>
              </w:rPr>
              <w:t>X</w:t>
            </w:r>
          </w:p>
        </w:tc>
        <w:tc>
          <w:tcPr>
            <w:tcW w:w="1440" w:type="dxa"/>
            <w:tcBorders>
              <w:top w:val="nil"/>
              <w:left w:val="nil"/>
              <w:bottom w:val="single" w:sz="4" w:space="0" w:color="auto"/>
              <w:right w:val="single" w:sz="4" w:space="0" w:color="auto"/>
            </w:tcBorders>
            <w:shd w:val="clear" w:color="000000" w:fill="D9D9D9"/>
            <w:noWrap/>
            <w:vAlign w:val="center"/>
            <w:hideMark/>
          </w:tcPr>
          <w:p w14:paraId="29CD9018" w14:textId="77777777" w:rsidR="0000296F" w:rsidRPr="0000296F" w:rsidRDefault="0000296F" w:rsidP="0000296F">
            <w:pPr>
              <w:jc w:val="center"/>
              <w:rPr>
                <w:rFonts w:cs="Calibri"/>
                <w:b/>
                <w:bCs/>
                <w:color w:val="000000"/>
                <w:sz w:val="22"/>
                <w:szCs w:val="22"/>
              </w:rPr>
            </w:pPr>
            <w:r w:rsidRPr="0000296F">
              <w:rPr>
                <w:rFonts w:cs="Calibri"/>
                <w:b/>
                <w:bCs/>
                <w:color w:val="000000"/>
                <w:sz w:val="22"/>
                <w:szCs w:val="22"/>
              </w:rPr>
              <w:t> </w:t>
            </w:r>
          </w:p>
        </w:tc>
        <w:tc>
          <w:tcPr>
            <w:tcW w:w="1400" w:type="dxa"/>
            <w:tcBorders>
              <w:top w:val="nil"/>
              <w:left w:val="nil"/>
              <w:bottom w:val="single" w:sz="4" w:space="0" w:color="auto"/>
              <w:right w:val="single" w:sz="4" w:space="0" w:color="auto"/>
            </w:tcBorders>
            <w:shd w:val="clear" w:color="auto" w:fill="auto"/>
            <w:noWrap/>
            <w:vAlign w:val="center"/>
            <w:hideMark/>
          </w:tcPr>
          <w:p w14:paraId="4E1DAE54" w14:textId="77777777" w:rsidR="0000296F" w:rsidRPr="0000296F" w:rsidRDefault="0000296F" w:rsidP="0000296F">
            <w:pPr>
              <w:jc w:val="center"/>
              <w:rPr>
                <w:rFonts w:cs="Calibri"/>
                <w:b/>
                <w:bCs/>
                <w:color w:val="000000"/>
                <w:sz w:val="22"/>
                <w:szCs w:val="22"/>
              </w:rPr>
            </w:pPr>
            <w:r w:rsidRPr="0000296F">
              <w:rPr>
                <w:rFonts w:cs="Calibri"/>
                <w:b/>
                <w:bCs/>
                <w:color w:val="000000"/>
                <w:sz w:val="22"/>
                <w:szCs w:val="22"/>
              </w:rPr>
              <w:t>X</w:t>
            </w:r>
          </w:p>
        </w:tc>
      </w:tr>
      <w:tr w:rsidR="0000296F" w:rsidRPr="0000296F" w14:paraId="4ABE9437" w14:textId="77777777" w:rsidTr="0000296F">
        <w:trPr>
          <w:trHeight w:val="288"/>
        </w:trPr>
        <w:tc>
          <w:tcPr>
            <w:tcW w:w="2360" w:type="dxa"/>
            <w:tcBorders>
              <w:top w:val="nil"/>
              <w:left w:val="single" w:sz="4" w:space="0" w:color="auto"/>
              <w:bottom w:val="single" w:sz="4" w:space="0" w:color="auto"/>
              <w:right w:val="nil"/>
            </w:tcBorders>
            <w:shd w:val="clear" w:color="000000" w:fill="B4C6E7"/>
            <w:vAlign w:val="center"/>
            <w:hideMark/>
          </w:tcPr>
          <w:p w14:paraId="494333AC" w14:textId="77777777" w:rsidR="0000296F" w:rsidRPr="0000296F" w:rsidRDefault="0000296F" w:rsidP="0000296F">
            <w:pPr>
              <w:rPr>
                <w:rFonts w:ascii="Arial" w:hAnsi="Arial" w:cs="Arial"/>
                <w:color w:val="000000"/>
                <w:sz w:val="22"/>
                <w:szCs w:val="22"/>
              </w:rPr>
            </w:pPr>
            <w:r w:rsidRPr="0000296F">
              <w:rPr>
                <w:rFonts w:ascii="Arial" w:hAnsi="Arial" w:cs="Arial"/>
                <w:color w:val="000000"/>
                <w:sz w:val="22"/>
                <w:szCs w:val="22"/>
              </w:rPr>
              <w:t>SEC_C_COM_1</w:t>
            </w:r>
          </w:p>
        </w:tc>
        <w:tc>
          <w:tcPr>
            <w:tcW w:w="1460" w:type="dxa"/>
            <w:tcBorders>
              <w:top w:val="nil"/>
              <w:left w:val="single" w:sz="4" w:space="0" w:color="auto"/>
              <w:bottom w:val="single" w:sz="4" w:space="0" w:color="auto"/>
              <w:right w:val="single" w:sz="4" w:space="0" w:color="auto"/>
            </w:tcBorders>
            <w:shd w:val="clear" w:color="000000" w:fill="D9D9D9"/>
            <w:noWrap/>
            <w:vAlign w:val="center"/>
            <w:hideMark/>
          </w:tcPr>
          <w:p w14:paraId="322229A6" w14:textId="77777777" w:rsidR="0000296F" w:rsidRPr="0000296F" w:rsidRDefault="0000296F" w:rsidP="0000296F">
            <w:pPr>
              <w:jc w:val="center"/>
              <w:rPr>
                <w:rFonts w:cs="Calibri"/>
                <w:b/>
                <w:bCs/>
                <w:color w:val="000000"/>
                <w:sz w:val="22"/>
                <w:szCs w:val="22"/>
              </w:rPr>
            </w:pPr>
            <w:r w:rsidRPr="0000296F">
              <w:rPr>
                <w:rFonts w:cs="Calibri"/>
                <w:b/>
                <w:bCs/>
                <w:color w:val="000000"/>
                <w:sz w:val="22"/>
                <w:szCs w:val="22"/>
              </w:rPr>
              <w:t> </w:t>
            </w:r>
          </w:p>
        </w:tc>
        <w:tc>
          <w:tcPr>
            <w:tcW w:w="1220" w:type="dxa"/>
            <w:tcBorders>
              <w:top w:val="nil"/>
              <w:left w:val="nil"/>
              <w:bottom w:val="single" w:sz="4" w:space="0" w:color="auto"/>
              <w:right w:val="single" w:sz="4" w:space="0" w:color="auto"/>
            </w:tcBorders>
            <w:shd w:val="clear" w:color="000000" w:fill="D9D9D9"/>
            <w:noWrap/>
            <w:vAlign w:val="center"/>
            <w:hideMark/>
          </w:tcPr>
          <w:p w14:paraId="63A488D0" w14:textId="77777777" w:rsidR="0000296F" w:rsidRPr="0000296F" w:rsidRDefault="0000296F" w:rsidP="0000296F">
            <w:pPr>
              <w:jc w:val="center"/>
              <w:rPr>
                <w:rFonts w:cs="Calibri"/>
                <w:b/>
                <w:bCs/>
                <w:color w:val="000000"/>
                <w:sz w:val="22"/>
                <w:szCs w:val="22"/>
              </w:rPr>
            </w:pPr>
            <w:r w:rsidRPr="0000296F">
              <w:rPr>
                <w:rFonts w:cs="Calibri"/>
                <w:b/>
                <w:bCs/>
                <w:color w:val="000000"/>
                <w:sz w:val="22"/>
                <w:szCs w:val="22"/>
              </w:rPr>
              <w:t> </w:t>
            </w:r>
          </w:p>
        </w:tc>
        <w:tc>
          <w:tcPr>
            <w:tcW w:w="1220" w:type="dxa"/>
            <w:tcBorders>
              <w:top w:val="nil"/>
              <w:left w:val="nil"/>
              <w:bottom w:val="single" w:sz="4" w:space="0" w:color="auto"/>
              <w:right w:val="single" w:sz="4" w:space="0" w:color="auto"/>
            </w:tcBorders>
            <w:shd w:val="clear" w:color="auto" w:fill="auto"/>
            <w:noWrap/>
            <w:vAlign w:val="center"/>
            <w:hideMark/>
          </w:tcPr>
          <w:p w14:paraId="3A2186A7" w14:textId="77777777" w:rsidR="0000296F" w:rsidRPr="0000296F" w:rsidRDefault="0000296F" w:rsidP="0000296F">
            <w:pPr>
              <w:jc w:val="center"/>
              <w:rPr>
                <w:rFonts w:cs="Calibri"/>
                <w:b/>
                <w:bCs/>
                <w:color w:val="000000"/>
                <w:sz w:val="22"/>
                <w:szCs w:val="22"/>
              </w:rPr>
            </w:pPr>
            <w:r w:rsidRPr="0000296F">
              <w:rPr>
                <w:rFonts w:cs="Calibri"/>
                <w:b/>
                <w:bCs/>
                <w:color w:val="000000"/>
                <w:sz w:val="22"/>
                <w:szCs w:val="22"/>
              </w:rPr>
              <w:t>X</w:t>
            </w:r>
          </w:p>
        </w:tc>
        <w:tc>
          <w:tcPr>
            <w:tcW w:w="1640" w:type="dxa"/>
            <w:tcBorders>
              <w:top w:val="nil"/>
              <w:left w:val="nil"/>
              <w:bottom w:val="single" w:sz="4" w:space="0" w:color="auto"/>
              <w:right w:val="single" w:sz="4" w:space="0" w:color="auto"/>
            </w:tcBorders>
            <w:shd w:val="clear" w:color="000000" w:fill="D9D9D9"/>
            <w:noWrap/>
            <w:vAlign w:val="center"/>
            <w:hideMark/>
          </w:tcPr>
          <w:p w14:paraId="33378E82" w14:textId="77777777" w:rsidR="0000296F" w:rsidRPr="0000296F" w:rsidRDefault="0000296F" w:rsidP="0000296F">
            <w:pPr>
              <w:jc w:val="center"/>
              <w:rPr>
                <w:rFonts w:cs="Calibri"/>
                <w:b/>
                <w:bCs/>
                <w:color w:val="000000"/>
                <w:sz w:val="22"/>
                <w:szCs w:val="22"/>
              </w:rPr>
            </w:pPr>
            <w:r w:rsidRPr="0000296F">
              <w:rPr>
                <w:rFonts w:cs="Calibri"/>
                <w:b/>
                <w:bCs/>
                <w:color w:val="000000"/>
                <w:sz w:val="22"/>
                <w:szCs w:val="22"/>
              </w:rPr>
              <w:t> </w:t>
            </w:r>
          </w:p>
        </w:tc>
        <w:tc>
          <w:tcPr>
            <w:tcW w:w="1440" w:type="dxa"/>
            <w:tcBorders>
              <w:top w:val="nil"/>
              <w:left w:val="nil"/>
              <w:bottom w:val="single" w:sz="4" w:space="0" w:color="auto"/>
              <w:right w:val="single" w:sz="4" w:space="0" w:color="auto"/>
            </w:tcBorders>
            <w:shd w:val="clear" w:color="000000" w:fill="D9D9D9"/>
            <w:noWrap/>
            <w:vAlign w:val="center"/>
            <w:hideMark/>
          </w:tcPr>
          <w:p w14:paraId="7562E2E5" w14:textId="77777777" w:rsidR="0000296F" w:rsidRPr="0000296F" w:rsidRDefault="0000296F" w:rsidP="0000296F">
            <w:pPr>
              <w:jc w:val="center"/>
              <w:rPr>
                <w:rFonts w:cs="Calibri"/>
                <w:b/>
                <w:bCs/>
                <w:color w:val="000000"/>
                <w:sz w:val="22"/>
                <w:szCs w:val="22"/>
              </w:rPr>
            </w:pPr>
            <w:r w:rsidRPr="0000296F">
              <w:rPr>
                <w:rFonts w:cs="Calibri"/>
                <w:b/>
                <w:bCs/>
                <w:color w:val="000000"/>
                <w:sz w:val="22"/>
                <w:szCs w:val="22"/>
              </w:rPr>
              <w:t> </w:t>
            </w:r>
          </w:p>
        </w:tc>
        <w:tc>
          <w:tcPr>
            <w:tcW w:w="1400" w:type="dxa"/>
            <w:tcBorders>
              <w:top w:val="nil"/>
              <w:left w:val="nil"/>
              <w:bottom w:val="single" w:sz="4" w:space="0" w:color="auto"/>
              <w:right w:val="single" w:sz="4" w:space="0" w:color="auto"/>
            </w:tcBorders>
            <w:shd w:val="clear" w:color="000000" w:fill="D9D9D9"/>
            <w:noWrap/>
            <w:vAlign w:val="center"/>
            <w:hideMark/>
          </w:tcPr>
          <w:p w14:paraId="6DA76AF1" w14:textId="77777777" w:rsidR="0000296F" w:rsidRPr="0000296F" w:rsidRDefault="0000296F" w:rsidP="0000296F">
            <w:pPr>
              <w:jc w:val="center"/>
              <w:rPr>
                <w:rFonts w:cs="Calibri"/>
                <w:b/>
                <w:bCs/>
                <w:color w:val="000000"/>
                <w:sz w:val="22"/>
                <w:szCs w:val="22"/>
              </w:rPr>
            </w:pPr>
            <w:r w:rsidRPr="0000296F">
              <w:rPr>
                <w:rFonts w:cs="Calibri"/>
                <w:b/>
                <w:bCs/>
                <w:color w:val="000000"/>
                <w:sz w:val="22"/>
                <w:szCs w:val="22"/>
              </w:rPr>
              <w:t> </w:t>
            </w:r>
          </w:p>
        </w:tc>
      </w:tr>
      <w:tr w:rsidR="0000296F" w:rsidRPr="0000296F" w14:paraId="52FE84DC" w14:textId="77777777" w:rsidTr="0000296F">
        <w:trPr>
          <w:trHeight w:val="288"/>
        </w:trPr>
        <w:tc>
          <w:tcPr>
            <w:tcW w:w="2360" w:type="dxa"/>
            <w:tcBorders>
              <w:top w:val="nil"/>
              <w:left w:val="single" w:sz="4" w:space="0" w:color="auto"/>
              <w:bottom w:val="single" w:sz="4" w:space="0" w:color="auto"/>
              <w:right w:val="nil"/>
            </w:tcBorders>
            <w:shd w:val="clear" w:color="000000" w:fill="B4C6E7"/>
            <w:vAlign w:val="center"/>
            <w:hideMark/>
          </w:tcPr>
          <w:p w14:paraId="0C48D4C8" w14:textId="77777777" w:rsidR="0000296F" w:rsidRPr="0000296F" w:rsidRDefault="0000296F" w:rsidP="0000296F">
            <w:pPr>
              <w:rPr>
                <w:rFonts w:ascii="Arial" w:hAnsi="Arial" w:cs="Arial"/>
                <w:color w:val="000000"/>
                <w:sz w:val="22"/>
                <w:szCs w:val="22"/>
              </w:rPr>
            </w:pPr>
            <w:r w:rsidRPr="0000296F">
              <w:rPr>
                <w:rFonts w:ascii="Arial" w:hAnsi="Arial" w:cs="Arial"/>
                <w:color w:val="000000"/>
                <w:sz w:val="22"/>
                <w:szCs w:val="22"/>
              </w:rPr>
              <w:t>SEC_C_COM_7</w:t>
            </w:r>
          </w:p>
        </w:tc>
        <w:tc>
          <w:tcPr>
            <w:tcW w:w="1460" w:type="dxa"/>
            <w:tcBorders>
              <w:top w:val="nil"/>
              <w:left w:val="single" w:sz="4" w:space="0" w:color="auto"/>
              <w:bottom w:val="single" w:sz="4" w:space="0" w:color="auto"/>
              <w:right w:val="single" w:sz="4" w:space="0" w:color="auto"/>
            </w:tcBorders>
            <w:shd w:val="clear" w:color="auto" w:fill="auto"/>
            <w:noWrap/>
            <w:vAlign w:val="center"/>
            <w:hideMark/>
          </w:tcPr>
          <w:p w14:paraId="6117A51E" w14:textId="77777777" w:rsidR="0000296F" w:rsidRPr="0000296F" w:rsidRDefault="0000296F" w:rsidP="0000296F">
            <w:pPr>
              <w:jc w:val="center"/>
              <w:rPr>
                <w:rFonts w:cs="Calibri"/>
                <w:b/>
                <w:bCs/>
                <w:color w:val="000000"/>
                <w:sz w:val="22"/>
                <w:szCs w:val="22"/>
              </w:rPr>
            </w:pPr>
            <w:r w:rsidRPr="0000296F">
              <w:rPr>
                <w:rFonts w:cs="Calibri"/>
                <w:b/>
                <w:bCs/>
                <w:color w:val="000000"/>
                <w:sz w:val="22"/>
                <w:szCs w:val="22"/>
              </w:rPr>
              <w:t>X</w:t>
            </w:r>
          </w:p>
        </w:tc>
        <w:tc>
          <w:tcPr>
            <w:tcW w:w="1220" w:type="dxa"/>
            <w:tcBorders>
              <w:top w:val="nil"/>
              <w:left w:val="nil"/>
              <w:bottom w:val="single" w:sz="4" w:space="0" w:color="auto"/>
              <w:right w:val="single" w:sz="4" w:space="0" w:color="auto"/>
            </w:tcBorders>
            <w:shd w:val="clear" w:color="auto" w:fill="auto"/>
            <w:noWrap/>
            <w:vAlign w:val="center"/>
            <w:hideMark/>
          </w:tcPr>
          <w:p w14:paraId="63264D08" w14:textId="77777777" w:rsidR="0000296F" w:rsidRPr="0000296F" w:rsidRDefault="0000296F" w:rsidP="0000296F">
            <w:pPr>
              <w:jc w:val="center"/>
              <w:rPr>
                <w:rFonts w:cs="Calibri"/>
                <w:b/>
                <w:bCs/>
                <w:color w:val="000000"/>
                <w:sz w:val="22"/>
                <w:szCs w:val="22"/>
              </w:rPr>
            </w:pPr>
            <w:r w:rsidRPr="0000296F">
              <w:rPr>
                <w:rFonts w:cs="Calibri"/>
                <w:b/>
                <w:bCs/>
                <w:color w:val="000000"/>
                <w:sz w:val="22"/>
                <w:szCs w:val="22"/>
              </w:rPr>
              <w:t>X</w:t>
            </w:r>
          </w:p>
        </w:tc>
        <w:tc>
          <w:tcPr>
            <w:tcW w:w="1220" w:type="dxa"/>
            <w:tcBorders>
              <w:top w:val="nil"/>
              <w:left w:val="nil"/>
              <w:bottom w:val="single" w:sz="4" w:space="0" w:color="auto"/>
              <w:right w:val="single" w:sz="4" w:space="0" w:color="auto"/>
            </w:tcBorders>
            <w:shd w:val="clear" w:color="auto" w:fill="auto"/>
            <w:noWrap/>
            <w:vAlign w:val="center"/>
            <w:hideMark/>
          </w:tcPr>
          <w:p w14:paraId="4F6623A4" w14:textId="77777777" w:rsidR="0000296F" w:rsidRPr="0000296F" w:rsidRDefault="0000296F" w:rsidP="0000296F">
            <w:pPr>
              <w:jc w:val="center"/>
              <w:rPr>
                <w:rFonts w:cs="Calibri"/>
                <w:b/>
                <w:bCs/>
                <w:color w:val="000000"/>
                <w:sz w:val="22"/>
                <w:szCs w:val="22"/>
              </w:rPr>
            </w:pPr>
            <w:r w:rsidRPr="0000296F">
              <w:rPr>
                <w:rFonts w:cs="Calibri"/>
                <w:b/>
                <w:bCs/>
                <w:color w:val="000000"/>
                <w:sz w:val="22"/>
                <w:szCs w:val="22"/>
              </w:rPr>
              <w:t>X</w:t>
            </w:r>
          </w:p>
        </w:tc>
        <w:tc>
          <w:tcPr>
            <w:tcW w:w="1640" w:type="dxa"/>
            <w:tcBorders>
              <w:top w:val="nil"/>
              <w:left w:val="nil"/>
              <w:bottom w:val="single" w:sz="4" w:space="0" w:color="auto"/>
              <w:right w:val="single" w:sz="4" w:space="0" w:color="auto"/>
            </w:tcBorders>
            <w:shd w:val="clear" w:color="auto" w:fill="auto"/>
            <w:noWrap/>
            <w:vAlign w:val="center"/>
            <w:hideMark/>
          </w:tcPr>
          <w:p w14:paraId="1C722E76" w14:textId="77777777" w:rsidR="0000296F" w:rsidRPr="0000296F" w:rsidRDefault="0000296F" w:rsidP="0000296F">
            <w:pPr>
              <w:jc w:val="center"/>
              <w:rPr>
                <w:rFonts w:cs="Calibri"/>
                <w:b/>
                <w:bCs/>
                <w:color w:val="000000"/>
                <w:sz w:val="22"/>
                <w:szCs w:val="22"/>
              </w:rPr>
            </w:pPr>
            <w:r w:rsidRPr="0000296F">
              <w:rPr>
                <w:rFonts w:cs="Calibri"/>
                <w:b/>
                <w:bCs/>
                <w:color w:val="000000"/>
                <w:sz w:val="22"/>
                <w:szCs w:val="22"/>
              </w:rPr>
              <w:t>X</w:t>
            </w:r>
          </w:p>
        </w:tc>
        <w:tc>
          <w:tcPr>
            <w:tcW w:w="1440" w:type="dxa"/>
            <w:tcBorders>
              <w:top w:val="nil"/>
              <w:left w:val="nil"/>
              <w:bottom w:val="single" w:sz="4" w:space="0" w:color="auto"/>
              <w:right w:val="single" w:sz="4" w:space="0" w:color="auto"/>
            </w:tcBorders>
            <w:shd w:val="clear" w:color="auto" w:fill="auto"/>
            <w:noWrap/>
            <w:vAlign w:val="center"/>
            <w:hideMark/>
          </w:tcPr>
          <w:p w14:paraId="636D1D36" w14:textId="77777777" w:rsidR="0000296F" w:rsidRPr="0000296F" w:rsidRDefault="0000296F" w:rsidP="0000296F">
            <w:pPr>
              <w:jc w:val="center"/>
              <w:rPr>
                <w:rFonts w:cs="Calibri"/>
                <w:b/>
                <w:bCs/>
                <w:color w:val="000000"/>
                <w:sz w:val="22"/>
                <w:szCs w:val="22"/>
              </w:rPr>
            </w:pPr>
            <w:r w:rsidRPr="0000296F">
              <w:rPr>
                <w:rFonts w:cs="Calibri"/>
                <w:b/>
                <w:bCs/>
                <w:color w:val="000000"/>
                <w:sz w:val="22"/>
                <w:szCs w:val="22"/>
              </w:rPr>
              <w:t>X</w:t>
            </w:r>
          </w:p>
        </w:tc>
        <w:tc>
          <w:tcPr>
            <w:tcW w:w="1400" w:type="dxa"/>
            <w:tcBorders>
              <w:top w:val="nil"/>
              <w:left w:val="nil"/>
              <w:bottom w:val="single" w:sz="4" w:space="0" w:color="auto"/>
              <w:right w:val="single" w:sz="4" w:space="0" w:color="auto"/>
            </w:tcBorders>
            <w:shd w:val="clear" w:color="auto" w:fill="auto"/>
            <w:noWrap/>
            <w:vAlign w:val="center"/>
            <w:hideMark/>
          </w:tcPr>
          <w:p w14:paraId="6C06913B" w14:textId="77777777" w:rsidR="0000296F" w:rsidRPr="0000296F" w:rsidRDefault="0000296F" w:rsidP="0000296F">
            <w:pPr>
              <w:jc w:val="center"/>
              <w:rPr>
                <w:rFonts w:cs="Calibri"/>
                <w:b/>
                <w:bCs/>
                <w:color w:val="000000"/>
                <w:sz w:val="22"/>
                <w:szCs w:val="22"/>
              </w:rPr>
            </w:pPr>
            <w:r w:rsidRPr="0000296F">
              <w:rPr>
                <w:rFonts w:cs="Calibri"/>
                <w:b/>
                <w:bCs/>
                <w:color w:val="000000"/>
                <w:sz w:val="22"/>
                <w:szCs w:val="22"/>
              </w:rPr>
              <w:t>X</w:t>
            </w:r>
          </w:p>
        </w:tc>
      </w:tr>
      <w:tr w:rsidR="0000296F" w:rsidRPr="0000296F" w14:paraId="18E6C22E" w14:textId="77777777" w:rsidTr="0000296F">
        <w:trPr>
          <w:trHeight w:val="288"/>
        </w:trPr>
        <w:tc>
          <w:tcPr>
            <w:tcW w:w="2360" w:type="dxa"/>
            <w:tcBorders>
              <w:top w:val="nil"/>
              <w:left w:val="single" w:sz="4" w:space="0" w:color="auto"/>
              <w:bottom w:val="single" w:sz="4" w:space="0" w:color="auto"/>
              <w:right w:val="nil"/>
            </w:tcBorders>
            <w:shd w:val="clear" w:color="000000" w:fill="B4C6E7"/>
            <w:vAlign w:val="center"/>
            <w:hideMark/>
          </w:tcPr>
          <w:p w14:paraId="093BD2A7" w14:textId="77777777" w:rsidR="0000296F" w:rsidRPr="0000296F" w:rsidRDefault="0000296F" w:rsidP="0000296F">
            <w:pPr>
              <w:rPr>
                <w:rFonts w:ascii="Arial" w:hAnsi="Arial" w:cs="Arial"/>
                <w:color w:val="000000"/>
                <w:sz w:val="22"/>
                <w:szCs w:val="22"/>
              </w:rPr>
            </w:pPr>
            <w:r w:rsidRPr="0000296F">
              <w:rPr>
                <w:rFonts w:ascii="Arial" w:hAnsi="Arial" w:cs="Arial"/>
                <w:color w:val="000000"/>
                <w:sz w:val="22"/>
                <w:szCs w:val="22"/>
              </w:rPr>
              <w:t>SEC_C_COM_8</w:t>
            </w:r>
          </w:p>
        </w:tc>
        <w:tc>
          <w:tcPr>
            <w:tcW w:w="1460" w:type="dxa"/>
            <w:tcBorders>
              <w:top w:val="nil"/>
              <w:left w:val="single" w:sz="4" w:space="0" w:color="auto"/>
              <w:bottom w:val="single" w:sz="4" w:space="0" w:color="auto"/>
              <w:right w:val="single" w:sz="4" w:space="0" w:color="auto"/>
            </w:tcBorders>
            <w:shd w:val="clear" w:color="auto" w:fill="auto"/>
            <w:noWrap/>
            <w:vAlign w:val="center"/>
            <w:hideMark/>
          </w:tcPr>
          <w:p w14:paraId="570D0544" w14:textId="77777777" w:rsidR="0000296F" w:rsidRPr="0000296F" w:rsidRDefault="0000296F" w:rsidP="0000296F">
            <w:pPr>
              <w:jc w:val="center"/>
              <w:rPr>
                <w:rFonts w:cs="Calibri"/>
                <w:b/>
                <w:bCs/>
                <w:color w:val="000000"/>
                <w:sz w:val="22"/>
                <w:szCs w:val="22"/>
              </w:rPr>
            </w:pPr>
            <w:r w:rsidRPr="0000296F">
              <w:rPr>
                <w:rFonts w:cs="Calibri"/>
                <w:b/>
                <w:bCs/>
                <w:color w:val="000000"/>
                <w:sz w:val="22"/>
                <w:szCs w:val="22"/>
              </w:rPr>
              <w:t>X</w:t>
            </w:r>
          </w:p>
        </w:tc>
        <w:tc>
          <w:tcPr>
            <w:tcW w:w="1220" w:type="dxa"/>
            <w:tcBorders>
              <w:top w:val="nil"/>
              <w:left w:val="nil"/>
              <w:bottom w:val="single" w:sz="4" w:space="0" w:color="auto"/>
              <w:right w:val="single" w:sz="4" w:space="0" w:color="auto"/>
            </w:tcBorders>
            <w:shd w:val="clear" w:color="auto" w:fill="auto"/>
            <w:noWrap/>
            <w:vAlign w:val="center"/>
            <w:hideMark/>
          </w:tcPr>
          <w:p w14:paraId="298FEF2D" w14:textId="77777777" w:rsidR="0000296F" w:rsidRPr="0000296F" w:rsidRDefault="0000296F" w:rsidP="0000296F">
            <w:pPr>
              <w:jc w:val="center"/>
              <w:rPr>
                <w:rFonts w:cs="Calibri"/>
                <w:b/>
                <w:bCs/>
                <w:color w:val="000000"/>
                <w:sz w:val="22"/>
                <w:szCs w:val="22"/>
              </w:rPr>
            </w:pPr>
            <w:r w:rsidRPr="0000296F">
              <w:rPr>
                <w:rFonts w:cs="Calibri"/>
                <w:b/>
                <w:bCs/>
                <w:color w:val="000000"/>
                <w:sz w:val="22"/>
                <w:szCs w:val="22"/>
              </w:rPr>
              <w:t>X</w:t>
            </w:r>
          </w:p>
        </w:tc>
        <w:tc>
          <w:tcPr>
            <w:tcW w:w="1220" w:type="dxa"/>
            <w:tcBorders>
              <w:top w:val="nil"/>
              <w:left w:val="nil"/>
              <w:bottom w:val="single" w:sz="4" w:space="0" w:color="auto"/>
              <w:right w:val="single" w:sz="4" w:space="0" w:color="auto"/>
            </w:tcBorders>
            <w:shd w:val="clear" w:color="auto" w:fill="auto"/>
            <w:noWrap/>
            <w:vAlign w:val="center"/>
            <w:hideMark/>
          </w:tcPr>
          <w:p w14:paraId="11D7534A" w14:textId="77777777" w:rsidR="0000296F" w:rsidRPr="0000296F" w:rsidRDefault="0000296F" w:rsidP="0000296F">
            <w:pPr>
              <w:jc w:val="center"/>
              <w:rPr>
                <w:rFonts w:cs="Calibri"/>
                <w:b/>
                <w:bCs/>
                <w:color w:val="000000"/>
                <w:sz w:val="22"/>
                <w:szCs w:val="22"/>
              </w:rPr>
            </w:pPr>
            <w:r w:rsidRPr="0000296F">
              <w:rPr>
                <w:rFonts w:cs="Calibri"/>
                <w:b/>
                <w:bCs/>
                <w:color w:val="000000"/>
                <w:sz w:val="22"/>
                <w:szCs w:val="22"/>
              </w:rPr>
              <w:t>X</w:t>
            </w:r>
          </w:p>
        </w:tc>
        <w:tc>
          <w:tcPr>
            <w:tcW w:w="1640" w:type="dxa"/>
            <w:tcBorders>
              <w:top w:val="nil"/>
              <w:left w:val="nil"/>
              <w:bottom w:val="single" w:sz="4" w:space="0" w:color="auto"/>
              <w:right w:val="single" w:sz="4" w:space="0" w:color="auto"/>
            </w:tcBorders>
            <w:shd w:val="clear" w:color="auto" w:fill="auto"/>
            <w:noWrap/>
            <w:vAlign w:val="center"/>
            <w:hideMark/>
          </w:tcPr>
          <w:p w14:paraId="0CA2EB5E" w14:textId="77777777" w:rsidR="0000296F" w:rsidRPr="0000296F" w:rsidRDefault="0000296F" w:rsidP="0000296F">
            <w:pPr>
              <w:jc w:val="center"/>
              <w:rPr>
                <w:rFonts w:cs="Calibri"/>
                <w:b/>
                <w:bCs/>
                <w:color w:val="000000"/>
                <w:sz w:val="22"/>
                <w:szCs w:val="22"/>
              </w:rPr>
            </w:pPr>
            <w:r w:rsidRPr="0000296F">
              <w:rPr>
                <w:rFonts w:cs="Calibri"/>
                <w:b/>
                <w:bCs/>
                <w:color w:val="000000"/>
                <w:sz w:val="22"/>
                <w:szCs w:val="22"/>
              </w:rPr>
              <w:t>X</w:t>
            </w:r>
          </w:p>
        </w:tc>
        <w:tc>
          <w:tcPr>
            <w:tcW w:w="1440" w:type="dxa"/>
            <w:tcBorders>
              <w:top w:val="nil"/>
              <w:left w:val="nil"/>
              <w:bottom w:val="single" w:sz="4" w:space="0" w:color="auto"/>
              <w:right w:val="single" w:sz="4" w:space="0" w:color="auto"/>
            </w:tcBorders>
            <w:shd w:val="clear" w:color="auto" w:fill="auto"/>
            <w:noWrap/>
            <w:vAlign w:val="center"/>
            <w:hideMark/>
          </w:tcPr>
          <w:p w14:paraId="612C3270" w14:textId="77777777" w:rsidR="0000296F" w:rsidRPr="0000296F" w:rsidRDefault="0000296F" w:rsidP="0000296F">
            <w:pPr>
              <w:jc w:val="center"/>
              <w:rPr>
                <w:rFonts w:cs="Calibri"/>
                <w:b/>
                <w:bCs/>
                <w:color w:val="000000"/>
                <w:sz w:val="22"/>
                <w:szCs w:val="22"/>
              </w:rPr>
            </w:pPr>
            <w:r w:rsidRPr="0000296F">
              <w:rPr>
                <w:rFonts w:cs="Calibri"/>
                <w:b/>
                <w:bCs/>
                <w:color w:val="000000"/>
                <w:sz w:val="22"/>
                <w:szCs w:val="22"/>
              </w:rPr>
              <w:t>X</w:t>
            </w:r>
          </w:p>
        </w:tc>
        <w:tc>
          <w:tcPr>
            <w:tcW w:w="1400" w:type="dxa"/>
            <w:tcBorders>
              <w:top w:val="nil"/>
              <w:left w:val="nil"/>
              <w:bottom w:val="single" w:sz="4" w:space="0" w:color="auto"/>
              <w:right w:val="single" w:sz="4" w:space="0" w:color="auto"/>
            </w:tcBorders>
            <w:shd w:val="clear" w:color="auto" w:fill="auto"/>
            <w:noWrap/>
            <w:vAlign w:val="center"/>
            <w:hideMark/>
          </w:tcPr>
          <w:p w14:paraId="7797E2DA" w14:textId="77777777" w:rsidR="0000296F" w:rsidRPr="0000296F" w:rsidRDefault="0000296F" w:rsidP="0000296F">
            <w:pPr>
              <w:jc w:val="center"/>
              <w:rPr>
                <w:rFonts w:cs="Calibri"/>
                <w:b/>
                <w:bCs/>
                <w:color w:val="000000"/>
                <w:sz w:val="22"/>
                <w:szCs w:val="22"/>
              </w:rPr>
            </w:pPr>
            <w:r w:rsidRPr="0000296F">
              <w:rPr>
                <w:rFonts w:cs="Calibri"/>
                <w:b/>
                <w:bCs/>
                <w:color w:val="000000"/>
                <w:sz w:val="22"/>
                <w:szCs w:val="22"/>
              </w:rPr>
              <w:t>X</w:t>
            </w:r>
          </w:p>
        </w:tc>
      </w:tr>
      <w:tr w:rsidR="0000296F" w:rsidRPr="0000296F" w14:paraId="627861CA" w14:textId="77777777" w:rsidTr="0000296F">
        <w:trPr>
          <w:trHeight w:val="288"/>
        </w:trPr>
        <w:tc>
          <w:tcPr>
            <w:tcW w:w="2360" w:type="dxa"/>
            <w:tcBorders>
              <w:top w:val="nil"/>
              <w:left w:val="single" w:sz="4" w:space="0" w:color="auto"/>
              <w:bottom w:val="single" w:sz="4" w:space="0" w:color="auto"/>
              <w:right w:val="nil"/>
            </w:tcBorders>
            <w:shd w:val="clear" w:color="000000" w:fill="B4C6E7"/>
            <w:vAlign w:val="center"/>
            <w:hideMark/>
          </w:tcPr>
          <w:p w14:paraId="67B41149" w14:textId="77777777" w:rsidR="0000296F" w:rsidRPr="0000296F" w:rsidRDefault="0000296F" w:rsidP="0000296F">
            <w:pPr>
              <w:rPr>
                <w:rFonts w:ascii="Arial" w:hAnsi="Arial" w:cs="Arial"/>
                <w:color w:val="000000"/>
                <w:sz w:val="22"/>
                <w:szCs w:val="22"/>
              </w:rPr>
            </w:pPr>
            <w:r w:rsidRPr="0000296F">
              <w:rPr>
                <w:rFonts w:ascii="Arial" w:hAnsi="Arial" w:cs="Arial"/>
                <w:color w:val="000000"/>
                <w:sz w:val="22"/>
                <w:szCs w:val="22"/>
              </w:rPr>
              <w:t>SEC_C_COM_16</w:t>
            </w:r>
          </w:p>
        </w:tc>
        <w:tc>
          <w:tcPr>
            <w:tcW w:w="1460" w:type="dxa"/>
            <w:tcBorders>
              <w:top w:val="nil"/>
              <w:left w:val="single" w:sz="4" w:space="0" w:color="auto"/>
              <w:bottom w:val="single" w:sz="4" w:space="0" w:color="auto"/>
              <w:right w:val="single" w:sz="4" w:space="0" w:color="auto"/>
            </w:tcBorders>
            <w:shd w:val="clear" w:color="auto" w:fill="auto"/>
            <w:noWrap/>
            <w:vAlign w:val="center"/>
            <w:hideMark/>
          </w:tcPr>
          <w:p w14:paraId="02080EAA" w14:textId="77777777" w:rsidR="0000296F" w:rsidRPr="0000296F" w:rsidRDefault="0000296F" w:rsidP="0000296F">
            <w:pPr>
              <w:jc w:val="center"/>
              <w:rPr>
                <w:rFonts w:cs="Calibri"/>
                <w:b/>
                <w:bCs/>
                <w:color w:val="000000"/>
                <w:sz w:val="22"/>
                <w:szCs w:val="22"/>
              </w:rPr>
            </w:pPr>
            <w:r w:rsidRPr="0000296F">
              <w:rPr>
                <w:rFonts w:cs="Calibri"/>
                <w:b/>
                <w:bCs/>
                <w:color w:val="000000"/>
                <w:sz w:val="22"/>
                <w:szCs w:val="22"/>
              </w:rPr>
              <w:t>X</w:t>
            </w:r>
          </w:p>
        </w:tc>
        <w:tc>
          <w:tcPr>
            <w:tcW w:w="1220" w:type="dxa"/>
            <w:tcBorders>
              <w:top w:val="nil"/>
              <w:left w:val="nil"/>
              <w:bottom w:val="single" w:sz="4" w:space="0" w:color="auto"/>
              <w:right w:val="single" w:sz="4" w:space="0" w:color="auto"/>
            </w:tcBorders>
            <w:shd w:val="clear" w:color="auto" w:fill="auto"/>
            <w:noWrap/>
            <w:vAlign w:val="center"/>
            <w:hideMark/>
          </w:tcPr>
          <w:p w14:paraId="0A274DE1" w14:textId="77777777" w:rsidR="0000296F" w:rsidRPr="0000296F" w:rsidRDefault="0000296F" w:rsidP="0000296F">
            <w:pPr>
              <w:jc w:val="center"/>
              <w:rPr>
                <w:rFonts w:cs="Calibri"/>
                <w:b/>
                <w:bCs/>
                <w:color w:val="000000"/>
                <w:sz w:val="22"/>
                <w:szCs w:val="22"/>
              </w:rPr>
            </w:pPr>
            <w:r w:rsidRPr="0000296F">
              <w:rPr>
                <w:rFonts w:cs="Calibri"/>
                <w:b/>
                <w:bCs/>
                <w:color w:val="000000"/>
                <w:sz w:val="22"/>
                <w:szCs w:val="22"/>
              </w:rPr>
              <w:t>X</w:t>
            </w:r>
          </w:p>
        </w:tc>
        <w:tc>
          <w:tcPr>
            <w:tcW w:w="1220" w:type="dxa"/>
            <w:tcBorders>
              <w:top w:val="nil"/>
              <w:left w:val="nil"/>
              <w:bottom w:val="single" w:sz="4" w:space="0" w:color="auto"/>
              <w:right w:val="single" w:sz="4" w:space="0" w:color="auto"/>
            </w:tcBorders>
            <w:shd w:val="clear" w:color="auto" w:fill="auto"/>
            <w:noWrap/>
            <w:vAlign w:val="center"/>
            <w:hideMark/>
          </w:tcPr>
          <w:p w14:paraId="20E3541C" w14:textId="77777777" w:rsidR="0000296F" w:rsidRPr="0000296F" w:rsidRDefault="0000296F" w:rsidP="0000296F">
            <w:pPr>
              <w:jc w:val="center"/>
              <w:rPr>
                <w:rFonts w:cs="Calibri"/>
                <w:b/>
                <w:bCs/>
                <w:color w:val="000000"/>
                <w:sz w:val="22"/>
                <w:szCs w:val="22"/>
              </w:rPr>
            </w:pPr>
            <w:r w:rsidRPr="0000296F">
              <w:rPr>
                <w:rFonts w:cs="Calibri"/>
                <w:b/>
                <w:bCs/>
                <w:color w:val="000000"/>
                <w:sz w:val="22"/>
                <w:szCs w:val="22"/>
              </w:rPr>
              <w:t>X</w:t>
            </w:r>
          </w:p>
        </w:tc>
        <w:tc>
          <w:tcPr>
            <w:tcW w:w="1640" w:type="dxa"/>
            <w:tcBorders>
              <w:top w:val="nil"/>
              <w:left w:val="nil"/>
              <w:bottom w:val="single" w:sz="4" w:space="0" w:color="auto"/>
              <w:right w:val="single" w:sz="4" w:space="0" w:color="auto"/>
            </w:tcBorders>
            <w:shd w:val="clear" w:color="auto" w:fill="auto"/>
            <w:noWrap/>
            <w:vAlign w:val="center"/>
            <w:hideMark/>
          </w:tcPr>
          <w:p w14:paraId="4C1E7673" w14:textId="77777777" w:rsidR="0000296F" w:rsidRPr="0000296F" w:rsidRDefault="0000296F" w:rsidP="0000296F">
            <w:pPr>
              <w:jc w:val="center"/>
              <w:rPr>
                <w:rFonts w:cs="Calibri"/>
                <w:b/>
                <w:bCs/>
                <w:color w:val="000000"/>
                <w:sz w:val="22"/>
                <w:szCs w:val="22"/>
              </w:rPr>
            </w:pPr>
            <w:r w:rsidRPr="0000296F">
              <w:rPr>
                <w:rFonts w:cs="Calibri"/>
                <w:b/>
                <w:bCs/>
                <w:color w:val="000000"/>
                <w:sz w:val="22"/>
                <w:szCs w:val="22"/>
              </w:rPr>
              <w:t>X</w:t>
            </w:r>
          </w:p>
        </w:tc>
        <w:tc>
          <w:tcPr>
            <w:tcW w:w="1440" w:type="dxa"/>
            <w:tcBorders>
              <w:top w:val="nil"/>
              <w:left w:val="nil"/>
              <w:bottom w:val="single" w:sz="4" w:space="0" w:color="auto"/>
              <w:right w:val="single" w:sz="4" w:space="0" w:color="auto"/>
            </w:tcBorders>
            <w:shd w:val="clear" w:color="000000" w:fill="D9D9D9"/>
            <w:noWrap/>
            <w:vAlign w:val="center"/>
            <w:hideMark/>
          </w:tcPr>
          <w:p w14:paraId="47B304E3" w14:textId="77777777" w:rsidR="0000296F" w:rsidRPr="0000296F" w:rsidRDefault="0000296F" w:rsidP="0000296F">
            <w:pPr>
              <w:jc w:val="center"/>
              <w:rPr>
                <w:rFonts w:cs="Calibri"/>
                <w:b/>
                <w:bCs/>
                <w:color w:val="000000"/>
                <w:sz w:val="22"/>
                <w:szCs w:val="22"/>
              </w:rPr>
            </w:pPr>
            <w:r w:rsidRPr="0000296F">
              <w:rPr>
                <w:rFonts w:cs="Calibri"/>
                <w:b/>
                <w:bCs/>
                <w:color w:val="000000"/>
                <w:sz w:val="22"/>
                <w:szCs w:val="22"/>
              </w:rPr>
              <w:t> </w:t>
            </w:r>
          </w:p>
        </w:tc>
        <w:tc>
          <w:tcPr>
            <w:tcW w:w="1400" w:type="dxa"/>
            <w:tcBorders>
              <w:top w:val="nil"/>
              <w:left w:val="nil"/>
              <w:bottom w:val="single" w:sz="4" w:space="0" w:color="auto"/>
              <w:right w:val="single" w:sz="4" w:space="0" w:color="auto"/>
            </w:tcBorders>
            <w:shd w:val="clear" w:color="auto" w:fill="auto"/>
            <w:noWrap/>
            <w:vAlign w:val="center"/>
            <w:hideMark/>
          </w:tcPr>
          <w:p w14:paraId="39CF5839" w14:textId="77777777" w:rsidR="0000296F" w:rsidRPr="0000296F" w:rsidRDefault="0000296F" w:rsidP="0000296F">
            <w:pPr>
              <w:jc w:val="center"/>
              <w:rPr>
                <w:rFonts w:cs="Calibri"/>
                <w:b/>
                <w:bCs/>
                <w:color w:val="000000"/>
                <w:sz w:val="22"/>
                <w:szCs w:val="22"/>
              </w:rPr>
            </w:pPr>
            <w:r w:rsidRPr="0000296F">
              <w:rPr>
                <w:rFonts w:cs="Calibri"/>
                <w:b/>
                <w:bCs/>
                <w:color w:val="000000"/>
                <w:sz w:val="22"/>
                <w:szCs w:val="22"/>
              </w:rPr>
              <w:t>X</w:t>
            </w:r>
          </w:p>
        </w:tc>
      </w:tr>
      <w:tr w:rsidR="0000296F" w:rsidRPr="0000296F" w14:paraId="41279D0F" w14:textId="77777777" w:rsidTr="0000296F">
        <w:trPr>
          <w:trHeight w:val="288"/>
        </w:trPr>
        <w:tc>
          <w:tcPr>
            <w:tcW w:w="2360" w:type="dxa"/>
            <w:tcBorders>
              <w:top w:val="nil"/>
              <w:left w:val="single" w:sz="4" w:space="0" w:color="auto"/>
              <w:bottom w:val="single" w:sz="4" w:space="0" w:color="auto"/>
              <w:right w:val="nil"/>
            </w:tcBorders>
            <w:shd w:val="clear" w:color="000000" w:fill="B4C6E7"/>
            <w:vAlign w:val="center"/>
            <w:hideMark/>
          </w:tcPr>
          <w:p w14:paraId="3F4C6F7B" w14:textId="77777777" w:rsidR="0000296F" w:rsidRPr="0000296F" w:rsidRDefault="0000296F" w:rsidP="0000296F">
            <w:pPr>
              <w:rPr>
                <w:rFonts w:ascii="Arial" w:hAnsi="Arial" w:cs="Arial"/>
                <w:color w:val="000000"/>
                <w:sz w:val="22"/>
                <w:szCs w:val="22"/>
              </w:rPr>
            </w:pPr>
            <w:r w:rsidRPr="0000296F">
              <w:rPr>
                <w:rFonts w:ascii="Arial" w:hAnsi="Arial" w:cs="Arial"/>
                <w:color w:val="000000"/>
                <w:sz w:val="22"/>
                <w:szCs w:val="22"/>
              </w:rPr>
              <w:t>SEC_C_COM_17</w:t>
            </w:r>
          </w:p>
        </w:tc>
        <w:tc>
          <w:tcPr>
            <w:tcW w:w="1460" w:type="dxa"/>
            <w:tcBorders>
              <w:top w:val="nil"/>
              <w:left w:val="single" w:sz="4" w:space="0" w:color="auto"/>
              <w:bottom w:val="single" w:sz="4" w:space="0" w:color="auto"/>
              <w:right w:val="single" w:sz="4" w:space="0" w:color="auto"/>
            </w:tcBorders>
            <w:shd w:val="clear" w:color="auto" w:fill="auto"/>
            <w:noWrap/>
            <w:vAlign w:val="center"/>
            <w:hideMark/>
          </w:tcPr>
          <w:p w14:paraId="725D8724" w14:textId="77777777" w:rsidR="0000296F" w:rsidRPr="0000296F" w:rsidRDefault="0000296F" w:rsidP="0000296F">
            <w:pPr>
              <w:jc w:val="center"/>
              <w:rPr>
                <w:rFonts w:cs="Calibri"/>
                <w:b/>
                <w:bCs/>
                <w:color w:val="000000"/>
                <w:sz w:val="22"/>
                <w:szCs w:val="22"/>
              </w:rPr>
            </w:pPr>
            <w:r w:rsidRPr="0000296F">
              <w:rPr>
                <w:rFonts w:cs="Calibri"/>
                <w:b/>
                <w:bCs/>
                <w:color w:val="000000"/>
                <w:sz w:val="22"/>
                <w:szCs w:val="22"/>
              </w:rPr>
              <w:t>X</w:t>
            </w:r>
          </w:p>
        </w:tc>
        <w:tc>
          <w:tcPr>
            <w:tcW w:w="1220" w:type="dxa"/>
            <w:tcBorders>
              <w:top w:val="nil"/>
              <w:left w:val="nil"/>
              <w:bottom w:val="single" w:sz="4" w:space="0" w:color="auto"/>
              <w:right w:val="single" w:sz="4" w:space="0" w:color="auto"/>
            </w:tcBorders>
            <w:shd w:val="clear" w:color="auto" w:fill="auto"/>
            <w:noWrap/>
            <w:vAlign w:val="center"/>
            <w:hideMark/>
          </w:tcPr>
          <w:p w14:paraId="09165888" w14:textId="77777777" w:rsidR="0000296F" w:rsidRPr="0000296F" w:rsidRDefault="0000296F" w:rsidP="0000296F">
            <w:pPr>
              <w:jc w:val="center"/>
              <w:rPr>
                <w:rFonts w:cs="Calibri"/>
                <w:b/>
                <w:bCs/>
                <w:color w:val="000000"/>
                <w:sz w:val="22"/>
                <w:szCs w:val="22"/>
              </w:rPr>
            </w:pPr>
            <w:r w:rsidRPr="0000296F">
              <w:rPr>
                <w:rFonts w:cs="Calibri"/>
                <w:b/>
                <w:bCs/>
                <w:color w:val="000000"/>
                <w:sz w:val="22"/>
                <w:szCs w:val="22"/>
              </w:rPr>
              <w:t>X</w:t>
            </w:r>
          </w:p>
        </w:tc>
        <w:tc>
          <w:tcPr>
            <w:tcW w:w="1220" w:type="dxa"/>
            <w:tcBorders>
              <w:top w:val="nil"/>
              <w:left w:val="nil"/>
              <w:bottom w:val="single" w:sz="4" w:space="0" w:color="auto"/>
              <w:right w:val="single" w:sz="4" w:space="0" w:color="auto"/>
            </w:tcBorders>
            <w:shd w:val="clear" w:color="auto" w:fill="auto"/>
            <w:noWrap/>
            <w:vAlign w:val="center"/>
            <w:hideMark/>
          </w:tcPr>
          <w:p w14:paraId="394F14FA" w14:textId="77777777" w:rsidR="0000296F" w:rsidRPr="0000296F" w:rsidRDefault="0000296F" w:rsidP="0000296F">
            <w:pPr>
              <w:jc w:val="center"/>
              <w:rPr>
                <w:rFonts w:cs="Calibri"/>
                <w:b/>
                <w:bCs/>
                <w:color w:val="000000"/>
                <w:sz w:val="22"/>
                <w:szCs w:val="22"/>
              </w:rPr>
            </w:pPr>
            <w:r w:rsidRPr="0000296F">
              <w:rPr>
                <w:rFonts w:cs="Calibri"/>
                <w:b/>
                <w:bCs/>
                <w:color w:val="000000"/>
                <w:sz w:val="22"/>
                <w:szCs w:val="22"/>
              </w:rPr>
              <w:t>X</w:t>
            </w:r>
          </w:p>
        </w:tc>
        <w:tc>
          <w:tcPr>
            <w:tcW w:w="1640" w:type="dxa"/>
            <w:tcBorders>
              <w:top w:val="nil"/>
              <w:left w:val="nil"/>
              <w:bottom w:val="single" w:sz="4" w:space="0" w:color="auto"/>
              <w:right w:val="single" w:sz="4" w:space="0" w:color="auto"/>
            </w:tcBorders>
            <w:shd w:val="clear" w:color="auto" w:fill="auto"/>
            <w:noWrap/>
            <w:vAlign w:val="center"/>
            <w:hideMark/>
          </w:tcPr>
          <w:p w14:paraId="29E47DCF" w14:textId="77777777" w:rsidR="0000296F" w:rsidRPr="0000296F" w:rsidRDefault="0000296F" w:rsidP="0000296F">
            <w:pPr>
              <w:jc w:val="center"/>
              <w:rPr>
                <w:rFonts w:cs="Calibri"/>
                <w:b/>
                <w:bCs/>
                <w:color w:val="000000"/>
                <w:sz w:val="22"/>
                <w:szCs w:val="22"/>
              </w:rPr>
            </w:pPr>
            <w:r w:rsidRPr="0000296F">
              <w:rPr>
                <w:rFonts w:cs="Calibri"/>
                <w:b/>
                <w:bCs/>
                <w:color w:val="000000"/>
                <w:sz w:val="22"/>
                <w:szCs w:val="22"/>
              </w:rPr>
              <w:t>X</w:t>
            </w:r>
          </w:p>
        </w:tc>
        <w:tc>
          <w:tcPr>
            <w:tcW w:w="1440" w:type="dxa"/>
            <w:tcBorders>
              <w:top w:val="nil"/>
              <w:left w:val="nil"/>
              <w:bottom w:val="single" w:sz="4" w:space="0" w:color="auto"/>
              <w:right w:val="single" w:sz="4" w:space="0" w:color="auto"/>
            </w:tcBorders>
            <w:shd w:val="clear" w:color="auto" w:fill="auto"/>
            <w:noWrap/>
            <w:vAlign w:val="center"/>
            <w:hideMark/>
          </w:tcPr>
          <w:p w14:paraId="3DBB3083" w14:textId="77777777" w:rsidR="0000296F" w:rsidRPr="0000296F" w:rsidRDefault="0000296F" w:rsidP="0000296F">
            <w:pPr>
              <w:jc w:val="center"/>
              <w:rPr>
                <w:rFonts w:cs="Calibri"/>
                <w:b/>
                <w:bCs/>
                <w:color w:val="000000"/>
                <w:sz w:val="22"/>
                <w:szCs w:val="22"/>
              </w:rPr>
            </w:pPr>
            <w:r w:rsidRPr="0000296F">
              <w:rPr>
                <w:rFonts w:cs="Calibri"/>
                <w:b/>
                <w:bCs/>
                <w:color w:val="000000"/>
                <w:sz w:val="22"/>
                <w:szCs w:val="22"/>
              </w:rPr>
              <w:t>X</w:t>
            </w:r>
          </w:p>
        </w:tc>
        <w:tc>
          <w:tcPr>
            <w:tcW w:w="1400" w:type="dxa"/>
            <w:tcBorders>
              <w:top w:val="nil"/>
              <w:left w:val="nil"/>
              <w:bottom w:val="single" w:sz="4" w:space="0" w:color="auto"/>
              <w:right w:val="single" w:sz="4" w:space="0" w:color="auto"/>
            </w:tcBorders>
            <w:shd w:val="clear" w:color="auto" w:fill="auto"/>
            <w:noWrap/>
            <w:vAlign w:val="center"/>
            <w:hideMark/>
          </w:tcPr>
          <w:p w14:paraId="5140E1EA" w14:textId="77777777" w:rsidR="0000296F" w:rsidRPr="0000296F" w:rsidRDefault="0000296F" w:rsidP="0000296F">
            <w:pPr>
              <w:jc w:val="center"/>
              <w:rPr>
                <w:rFonts w:cs="Calibri"/>
                <w:b/>
                <w:bCs/>
                <w:color w:val="000000"/>
                <w:sz w:val="22"/>
                <w:szCs w:val="22"/>
              </w:rPr>
            </w:pPr>
            <w:r w:rsidRPr="0000296F">
              <w:rPr>
                <w:rFonts w:cs="Calibri"/>
                <w:b/>
                <w:bCs/>
                <w:color w:val="000000"/>
                <w:sz w:val="22"/>
                <w:szCs w:val="22"/>
              </w:rPr>
              <w:t>X</w:t>
            </w:r>
          </w:p>
        </w:tc>
      </w:tr>
      <w:tr w:rsidR="0000296F" w:rsidRPr="0000296F" w14:paraId="4ACA2902" w14:textId="77777777" w:rsidTr="0000296F">
        <w:trPr>
          <w:trHeight w:val="288"/>
        </w:trPr>
        <w:tc>
          <w:tcPr>
            <w:tcW w:w="2360" w:type="dxa"/>
            <w:tcBorders>
              <w:top w:val="nil"/>
              <w:left w:val="single" w:sz="4" w:space="0" w:color="auto"/>
              <w:bottom w:val="single" w:sz="4" w:space="0" w:color="auto"/>
              <w:right w:val="nil"/>
            </w:tcBorders>
            <w:shd w:val="clear" w:color="000000" w:fill="B4C6E7"/>
            <w:vAlign w:val="center"/>
            <w:hideMark/>
          </w:tcPr>
          <w:p w14:paraId="27C11421" w14:textId="77777777" w:rsidR="0000296F" w:rsidRPr="0000296F" w:rsidRDefault="0000296F" w:rsidP="0000296F">
            <w:pPr>
              <w:rPr>
                <w:rFonts w:ascii="Arial" w:hAnsi="Arial" w:cs="Arial"/>
                <w:color w:val="000000"/>
                <w:sz w:val="22"/>
                <w:szCs w:val="22"/>
              </w:rPr>
            </w:pPr>
            <w:r w:rsidRPr="0000296F">
              <w:rPr>
                <w:rFonts w:ascii="Arial" w:hAnsi="Arial" w:cs="Arial"/>
                <w:color w:val="000000"/>
                <w:sz w:val="22"/>
                <w:szCs w:val="22"/>
              </w:rPr>
              <w:t>SEC_C_COM_21</w:t>
            </w:r>
          </w:p>
        </w:tc>
        <w:tc>
          <w:tcPr>
            <w:tcW w:w="1460" w:type="dxa"/>
            <w:tcBorders>
              <w:top w:val="nil"/>
              <w:left w:val="single" w:sz="4" w:space="0" w:color="auto"/>
              <w:bottom w:val="single" w:sz="4" w:space="0" w:color="auto"/>
              <w:right w:val="single" w:sz="4" w:space="0" w:color="auto"/>
            </w:tcBorders>
            <w:shd w:val="clear" w:color="auto" w:fill="auto"/>
            <w:noWrap/>
            <w:vAlign w:val="center"/>
            <w:hideMark/>
          </w:tcPr>
          <w:p w14:paraId="352DFB00" w14:textId="77777777" w:rsidR="0000296F" w:rsidRPr="0000296F" w:rsidRDefault="0000296F" w:rsidP="0000296F">
            <w:pPr>
              <w:jc w:val="center"/>
              <w:rPr>
                <w:rFonts w:cs="Calibri"/>
                <w:b/>
                <w:bCs/>
                <w:color w:val="000000"/>
                <w:sz w:val="22"/>
                <w:szCs w:val="22"/>
              </w:rPr>
            </w:pPr>
            <w:r w:rsidRPr="0000296F">
              <w:rPr>
                <w:rFonts w:cs="Calibri"/>
                <w:b/>
                <w:bCs/>
                <w:color w:val="000000"/>
                <w:sz w:val="22"/>
                <w:szCs w:val="22"/>
              </w:rPr>
              <w:t>X</w:t>
            </w:r>
          </w:p>
        </w:tc>
        <w:tc>
          <w:tcPr>
            <w:tcW w:w="1220" w:type="dxa"/>
            <w:tcBorders>
              <w:top w:val="nil"/>
              <w:left w:val="nil"/>
              <w:bottom w:val="single" w:sz="4" w:space="0" w:color="auto"/>
              <w:right w:val="single" w:sz="4" w:space="0" w:color="auto"/>
            </w:tcBorders>
            <w:shd w:val="clear" w:color="auto" w:fill="auto"/>
            <w:noWrap/>
            <w:vAlign w:val="center"/>
            <w:hideMark/>
          </w:tcPr>
          <w:p w14:paraId="4002EDA4" w14:textId="77777777" w:rsidR="0000296F" w:rsidRPr="0000296F" w:rsidRDefault="0000296F" w:rsidP="0000296F">
            <w:pPr>
              <w:jc w:val="center"/>
              <w:rPr>
                <w:rFonts w:cs="Calibri"/>
                <w:b/>
                <w:bCs/>
                <w:color w:val="000000"/>
                <w:sz w:val="22"/>
                <w:szCs w:val="22"/>
              </w:rPr>
            </w:pPr>
            <w:r w:rsidRPr="0000296F">
              <w:rPr>
                <w:rFonts w:cs="Calibri"/>
                <w:b/>
                <w:bCs/>
                <w:color w:val="000000"/>
                <w:sz w:val="22"/>
                <w:szCs w:val="22"/>
              </w:rPr>
              <w:t>X</w:t>
            </w:r>
          </w:p>
        </w:tc>
        <w:tc>
          <w:tcPr>
            <w:tcW w:w="1220" w:type="dxa"/>
            <w:tcBorders>
              <w:top w:val="nil"/>
              <w:left w:val="nil"/>
              <w:bottom w:val="single" w:sz="4" w:space="0" w:color="auto"/>
              <w:right w:val="single" w:sz="4" w:space="0" w:color="auto"/>
            </w:tcBorders>
            <w:shd w:val="clear" w:color="auto" w:fill="auto"/>
            <w:noWrap/>
            <w:vAlign w:val="center"/>
            <w:hideMark/>
          </w:tcPr>
          <w:p w14:paraId="4B6380B9" w14:textId="77777777" w:rsidR="0000296F" w:rsidRPr="0000296F" w:rsidRDefault="0000296F" w:rsidP="0000296F">
            <w:pPr>
              <w:jc w:val="center"/>
              <w:rPr>
                <w:rFonts w:cs="Calibri"/>
                <w:b/>
                <w:bCs/>
                <w:color w:val="000000"/>
                <w:sz w:val="22"/>
                <w:szCs w:val="22"/>
              </w:rPr>
            </w:pPr>
            <w:r w:rsidRPr="0000296F">
              <w:rPr>
                <w:rFonts w:cs="Calibri"/>
                <w:b/>
                <w:bCs/>
                <w:color w:val="000000"/>
                <w:sz w:val="22"/>
                <w:szCs w:val="22"/>
              </w:rPr>
              <w:t>X</w:t>
            </w:r>
          </w:p>
        </w:tc>
        <w:tc>
          <w:tcPr>
            <w:tcW w:w="1640" w:type="dxa"/>
            <w:tcBorders>
              <w:top w:val="nil"/>
              <w:left w:val="nil"/>
              <w:bottom w:val="single" w:sz="4" w:space="0" w:color="auto"/>
              <w:right w:val="single" w:sz="4" w:space="0" w:color="auto"/>
            </w:tcBorders>
            <w:shd w:val="clear" w:color="auto" w:fill="auto"/>
            <w:noWrap/>
            <w:vAlign w:val="center"/>
            <w:hideMark/>
          </w:tcPr>
          <w:p w14:paraId="434E125F" w14:textId="77777777" w:rsidR="0000296F" w:rsidRPr="0000296F" w:rsidRDefault="0000296F" w:rsidP="0000296F">
            <w:pPr>
              <w:jc w:val="center"/>
              <w:rPr>
                <w:rFonts w:cs="Calibri"/>
                <w:b/>
                <w:bCs/>
                <w:color w:val="000000"/>
                <w:sz w:val="22"/>
                <w:szCs w:val="22"/>
              </w:rPr>
            </w:pPr>
            <w:r w:rsidRPr="0000296F">
              <w:rPr>
                <w:rFonts w:cs="Calibri"/>
                <w:b/>
                <w:bCs/>
                <w:color w:val="000000"/>
                <w:sz w:val="22"/>
                <w:szCs w:val="22"/>
              </w:rPr>
              <w:t>X</w:t>
            </w:r>
          </w:p>
        </w:tc>
        <w:tc>
          <w:tcPr>
            <w:tcW w:w="1440" w:type="dxa"/>
            <w:tcBorders>
              <w:top w:val="nil"/>
              <w:left w:val="nil"/>
              <w:bottom w:val="single" w:sz="4" w:space="0" w:color="auto"/>
              <w:right w:val="single" w:sz="4" w:space="0" w:color="auto"/>
            </w:tcBorders>
            <w:shd w:val="clear" w:color="auto" w:fill="auto"/>
            <w:noWrap/>
            <w:vAlign w:val="center"/>
            <w:hideMark/>
          </w:tcPr>
          <w:p w14:paraId="2523A632" w14:textId="77777777" w:rsidR="0000296F" w:rsidRPr="0000296F" w:rsidRDefault="0000296F" w:rsidP="0000296F">
            <w:pPr>
              <w:jc w:val="center"/>
              <w:rPr>
                <w:rFonts w:cs="Calibri"/>
                <w:b/>
                <w:bCs/>
                <w:color w:val="000000"/>
                <w:sz w:val="22"/>
                <w:szCs w:val="22"/>
              </w:rPr>
            </w:pPr>
            <w:r w:rsidRPr="0000296F">
              <w:rPr>
                <w:rFonts w:cs="Calibri"/>
                <w:b/>
                <w:bCs/>
                <w:color w:val="000000"/>
                <w:sz w:val="22"/>
                <w:szCs w:val="22"/>
              </w:rPr>
              <w:t>X</w:t>
            </w:r>
          </w:p>
        </w:tc>
        <w:tc>
          <w:tcPr>
            <w:tcW w:w="1400" w:type="dxa"/>
            <w:tcBorders>
              <w:top w:val="nil"/>
              <w:left w:val="nil"/>
              <w:bottom w:val="single" w:sz="4" w:space="0" w:color="auto"/>
              <w:right w:val="single" w:sz="4" w:space="0" w:color="auto"/>
            </w:tcBorders>
            <w:shd w:val="clear" w:color="auto" w:fill="auto"/>
            <w:noWrap/>
            <w:vAlign w:val="center"/>
            <w:hideMark/>
          </w:tcPr>
          <w:p w14:paraId="63ABA447" w14:textId="77777777" w:rsidR="0000296F" w:rsidRPr="0000296F" w:rsidRDefault="0000296F" w:rsidP="0000296F">
            <w:pPr>
              <w:jc w:val="center"/>
              <w:rPr>
                <w:rFonts w:cs="Calibri"/>
                <w:b/>
                <w:bCs/>
                <w:color w:val="000000"/>
                <w:sz w:val="22"/>
                <w:szCs w:val="22"/>
              </w:rPr>
            </w:pPr>
            <w:r w:rsidRPr="0000296F">
              <w:rPr>
                <w:rFonts w:cs="Calibri"/>
                <w:b/>
                <w:bCs/>
                <w:color w:val="000000"/>
                <w:sz w:val="22"/>
                <w:szCs w:val="22"/>
              </w:rPr>
              <w:t>X</w:t>
            </w:r>
          </w:p>
        </w:tc>
      </w:tr>
      <w:tr w:rsidR="0000296F" w:rsidRPr="0000296F" w14:paraId="668A9C3A" w14:textId="77777777" w:rsidTr="0000296F">
        <w:trPr>
          <w:trHeight w:val="288"/>
        </w:trPr>
        <w:tc>
          <w:tcPr>
            <w:tcW w:w="2360" w:type="dxa"/>
            <w:tcBorders>
              <w:top w:val="nil"/>
              <w:left w:val="single" w:sz="4" w:space="0" w:color="auto"/>
              <w:bottom w:val="single" w:sz="4" w:space="0" w:color="auto"/>
              <w:right w:val="nil"/>
            </w:tcBorders>
            <w:shd w:val="clear" w:color="000000" w:fill="B4C6E7"/>
            <w:vAlign w:val="center"/>
            <w:hideMark/>
          </w:tcPr>
          <w:p w14:paraId="48941D2C" w14:textId="77777777" w:rsidR="0000296F" w:rsidRPr="0000296F" w:rsidRDefault="0000296F" w:rsidP="0000296F">
            <w:pPr>
              <w:rPr>
                <w:rFonts w:ascii="Arial" w:hAnsi="Arial" w:cs="Arial"/>
                <w:color w:val="000000"/>
                <w:sz w:val="22"/>
                <w:szCs w:val="22"/>
              </w:rPr>
            </w:pPr>
            <w:r w:rsidRPr="0000296F">
              <w:rPr>
                <w:rFonts w:ascii="Arial" w:hAnsi="Arial" w:cs="Arial"/>
                <w:color w:val="000000"/>
                <w:sz w:val="22"/>
                <w:szCs w:val="22"/>
              </w:rPr>
              <w:t>SEC_C_COM_22</w:t>
            </w:r>
          </w:p>
        </w:tc>
        <w:tc>
          <w:tcPr>
            <w:tcW w:w="1460" w:type="dxa"/>
            <w:tcBorders>
              <w:top w:val="nil"/>
              <w:left w:val="single" w:sz="4" w:space="0" w:color="auto"/>
              <w:bottom w:val="single" w:sz="4" w:space="0" w:color="auto"/>
              <w:right w:val="single" w:sz="4" w:space="0" w:color="auto"/>
            </w:tcBorders>
            <w:shd w:val="clear" w:color="auto" w:fill="auto"/>
            <w:noWrap/>
            <w:vAlign w:val="center"/>
            <w:hideMark/>
          </w:tcPr>
          <w:p w14:paraId="75300CF4" w14:textId="77777777" w:rsidR="0000296F" w:rsidRPr="0000296F" w:rsidRDefault="0000296F" w:rsidP="0000296F">
            <w:pPr>
              <w:jc w:val="center"/>
              <w:rPr>
                <w:rFonts w:cs="Calibri"/>
                <w:b/>
                <w:bCs/>
                <w:color w:val="000000"/>
                <w:sz w:val="22"/>
                <w:szCs w:val="22"/>
              </w:rPr>
            </w:pPr>
            <w:r w:rsidRPr="0000296F">
              <w:rPr>
                <w:rFonts w:cs="Calibri"/>
                <w:b/>
                <w:bCs/>
                <w:color w:val="000000"/>
                <w:sz w:val="22"/>
                <w:szCs w:val="22"/>
              </w:rPr>
              <w:t>X</w:t>
            </w:r>
          </w:p>
        </w:tc>
        <w:tc>
          <w:tcPr>
            <w:tcW w:w="1220" w:type="dxa"/>
            <w:tcBorders>
              <w:top w:val="nil"/>
              <w:left w:val="nil"/>
              <w:bottom w:val="single" w:sz="4" w:space="0" w:color="auto"/>
              <w:right w:val="single" w:sz="4" w:space="0" w:color="auto"/>
            </w:tcBorders>
            <w:shd w:val="clear" w:color="auto" w:fill="auto"/>
            <w:noWrap/>
            <w:vAlign w:val="center"/>
            <w:hideMark/>
          </w:tcPr>
          <w:p w14:paraId="4F6DE307" w14:textId="77777777" w:rsidR="0000296F" w:rsidRPr="0000296F" w:rsidRDefault="0000296F" w:rsidP="0000296F">
            <w:pPr>
              <w:jc w:val="center"/>
              <w:rPr>
                <w:rFonts w:cs="Calibri"/>
                <w:b/>
                <w:bCs/>
                <w:color w:val="000000"/>
                <w:sz w:val="22"/>
                <w:szCs w:val="22"/>
              </w:rPr>
            </w:pPr>
            <w:r w:rsidRPr="0000296F">
              <w:rPr>
                <w:rFonts w:cs="Calibri"/>
                <w:b/>
                <w:bCs/>
                <w:color w:val="000000"/>
                <w:sz w:val="22"/>
                <w:szCs w:val="22"/>
              </w:rPr>
              <w:t>X</w:t>
            </w:r>
          </w:p>
        </w:tc>
        <w:tc>
          <w:tcPr>
            <w:tcW w:w="1220" w:type="dxa"/>
            <w:tcBorders>
              <w:top w:val="nil"/>
              <w:left w:val="nil"/>
              <w:bottom w:val="single" w:sz="4" w:space="0" w:color="auto"/>
              <w:right w:val="single" w:sz="4" w:space="0" w:color="auto"/>
            </w:tcBorders>
            <w:shd w:val="clear" w:color="auto" w:fill="auto"/>
            <w:noWrap/>
            <w:vAlign w:val="center"/>
            <w:hideMark/>
          </w:tcPr>
          <w:p w14:paraId="45AB5D15" w14:textId="77777777" w:rsidR="0000296F" w:rsidRPr="0000296F" w:rsidRDefault="0000296F" w:rsidP="0000296F">
            <w:pPr>
              <w:jc w:val="center"/>
              <w:rPr>
                <w:rFonts w:cs="Calibri"/>
                <w:b/>
                <w:bCs/>
                <w:color w:val="000000"/>
                <w:sz w:val="22"/>
                <w:szCs w:val="22"/>
              </w:rPr>
            </w:pPr>
            <w:r w:rsidRPr="0000296F">
              <w:rPr>
                <w:rFonts w:cs="Calibri"/>
                <w:b/>
                <w:bCs/>
                <w:color w:val="000000"/>
                <w:sz w:val="22"/>
                <w:szCs w:val="22"/>
              </w:rPr>
              <w:t>X</w:t>
            </w:r>
          </w:p>
        </w:tc>
        <w:tc>
          <w:tcPr>
            <w:tcW w:w="1640" w:type="dxa"/>
            <w:tcBorders>
              <w:top w:val="nil"/>
              <w:left w:val="nil"/>
              <w:bottom w:val="single" w:sz="4" w:space="0" w:color="auto"/>
              <w:right w:val="single" w:sz="4" w:space="0" w:color="auto"/>
            </w:tcBorders>
            <w:shd w:val="clear" w:color="auto" w:fill="auto"/>
            <w:noWrap/>
            <w:vAlign w:val="center"/>
            <w:hideMark/>
          </w:tcPr>
          <w:p w14:paraId="5A1ECACA" w14:textId="77777777" w:rsidR="0000296F" w:rsidRPr="0000296F" w:rsidRDefault="0000296F" w:rsidP="0000296F">
            <w:pPr>
              <w:jc w:val="center"/>
              <w:rPr>
                <w:rFonts w:cs="Calibri"/>
                <w:b/>
                <w:bCs/>
                <w:color w:val="000000"/>
                <w:sz w:val="22"/>
                <w:szCs w:val="22"/>
              </w:rPr>
            </w:pPr>
            <w:r w:rsidRPr="0000296F">
              <w:rPr>
                <w:rFonts w:cs="Calibri"/>
                <w:b/>
                <w:bCs/>
                <w:color w:val="000000"/>
                <w:sz w:val="22"/>
                <w:szCs w:val="22"/>
              </w:rPr>
              <w:t>X</w:t>
            </w:r>
          </w:p>
        </w:tc>
        <w:tc>
          <w:tcPr>
            <w:tcW w:w="1440" w:type="dxa"/>
            <w:tcBorders>
              <w:top w:val="nil"/>
              <w:left w:val="nil"/>
              <w:bottom w:val="single" w:sz="4" w:space="0" w:color="auto"/>
              <w:right w:val="single" w:sz="4" w:space="0" w:color="auto"/>
            </w:tcBorders>
            <w:shd w:val="clear" w:color="000000" w:fill="D9D9D9"/>
            <w:noWrap/>
            <w:vAlign w:val="center"/>
            <w:hideMark/>
          </w:tcPr>
          <w:p w14:paraId="6A569141" w14:textId="77777777" w:rsidR="0000296F" w:rsidRPr="0000296F" w:rsidRDefault="0000296F" w:rsidP="0000296F">
            <w:pPr>
              <w:jc w:val="center"/>
              <w:rPr>
                <w:rFonts w:cs="Calibri"/>
                <w:b/>
                <w:bCs/>
                <w:color w:val="000000"/>
                <w:sz w:val="22"/>
                <w:szCs w:val="22"/>
              </w:rPr>
            </w:pPr>
            <w:r w:rsidRPr="0000296F">
              <w:rPr>
                <w:rFonts w:cs="Calibri"/>
                <w:b/>
                <w:bCs/>
                <w:color w:val="000000"/>
                <w:sz w:val="22"/>
                <w:szCs w:val="22"/>
              </w:rPr>
              <w:t> </w:t>
            </w:r>
          </w:p>
        </w:tc>
        <w:tc>
          <w:tcPr>
            <w:tcW w:w="1400" w:type="dxa"/>
            <w:tcBorders>
              <w:top w:val="nil"/>
              <w:left w:val="nil"/>
              <w:bottom w:val="single" w:sz="4" w:space="0" w:color="auto"/>
              <w:right w:val="single" w:sz="4" w:space="0" w:color="auto"/>
            </w:tcBorders>
            <w:shd w:val="clear" w:color="auto" w:fill="auto"/>
            <w:noWrap/>
            <w:vAlign w:val="center"/>
            <w:hideMark/>
          </w:tcPr>
          <w:p w14:paraId="160F5DB5" w14:textId="77777777" w:rsidR="0000296F" w:rsidRPr="0000296F" w:rsidRDefault="0000296F" w:rsidP="0000296F">
            <w:pPr>
              <w:jc w:val="center"/>
              <w:rPr>
                <w:rFonts w:cs="Calibri"/>
                <w:b/>
                <w:bCs/>
                <w:color w:val="000000"/>
                <w:sz w:val="22"/>
                <w:szCs w:val="22"/>
              </w:rPr>
            </w:pPr>
            <w:r w:rsidRPr="0000296F">
              <w:rPr>
                <w:rFonts w:cs="Calibri"/>
                <w:b/>
                <w:bCs/>
                <w:color w:val="000000"/>
                <w:sz w:val="22"/>
                <w:szCs w:val="22"/>
              </w:rPr>
              <w:t>X</w:t>
            </w:r>
          </w:p>
        </w:tc>
      </w:tr>
      <w:tr w:rsidR="0000296F" w:rsidRPr="0000296F" w14:paraId="1CF21071" w14:textId="77777777" w:rsidTr="0000296F">
        <w:trPr>
          <w:trHeight w:val="288"/>
        </w:trPr>
        <w:tc>
          <w:tcPr>
            <w:tcW w:w="2360" w:type="dxa"/>
            <w:tcBorders>
              <w:top w:val="nil"/>
              <w:left w:val="single" w:sz="4" w:space="0" w:color="auto"/>
              <w:bottom w:val="single" w:sz="4" w:space="0" w:color="auto"/>
              <w:right w:val="nil"/>
            </w:tcBorders>
            <w:shd w:val="clear" w:color="000000" w:fill="B4C6E7"/>
            <w:vAlign w:val="center"/>
            <w:hideMark/>
          </w:tcPr>
          <w:p w14:paraId="6E98551A" w14:textId="77777777" w:rsidR="0000296F" w:rsidRPr="0000296F" w:rsidRDefault="0000296F" w:rsidP="0000296F">
            <w:pPr>
              <w:rPr>
                <w:rFonts w:ascii="Arial" w:hAnsi="Arial" w:cs="Arial"/>
                <w:color w:val="000000"/>
                <w:sz w:val="22"/>
                <w:szCs w:val="22"/>
              </w:rPr>
            </w:pPr>
            <w:r w:rsidRPr="0000296F">
              <w:rPr>
                <w:rFonts w:ascii="Arial" w:hAnsi="Arial" w:cs="Arial"/>
                <w:color w:val="000000"/>
                <w:sz w:val="22"/>
                <w:szCs w:val="22"/>
              </w:rPr>
              <w:t>SEC_C_COM_26</w:t>
            </w:r>
          </w:p>
        </w:tc>
        <w:tc>
          <w:tcPr>
            <w:tcW w:w="1460" w:type="dxa"/>
            <w:tcBorders>
              <w:top w:val="nil"/>
              <w:left w:val="single" w:sz="4" w:space="0" w:color="auto"/>
              <w:bottom w:val="single" w:sz="4" w:space="0" w:color="auto"/>
              <w:right w:val="single" w:sz="4" w:space="0" w:color="auto"/>
            </w:tcBorders>
            <w:shd w:val="clear" w:color="auto" w:fill="auto"/>
            <w:noWrap/>
            <w:vAlign w:val="center"/>
            <w:hideMark/>
          </w:tcPr>
          <w:p w14:paraId="6505C632" w14:textId="77777777" w:rsidR="0000296F" w:rsidRPr="0000296F" w:rsidRDefault="0000296F" w:rsidP="0000296F">
            <w:pPr>
              <w:jc w:val="center"/>
              <w:rPr>
                <w:rFonts w:cs="Calibri"/>
                <w:b/>
                <w:bCs/>
                <w:color w:val="000000"/>
                <w:sz w:val="22"/>
                <w:szCs w:val="22"/>
              </w:rPr>
            </w:pPr>
            <w:r w:rsidRPr="0000296F">
              <w:rPr>
                <w:rFonts w:cs="Calibri"/>
                <w:b/>
                <w:bCs/>
                <w:color w:val="000000"/>
                <w:sz w:val="22"/>
                <w:szCs w:val="22"/>
              </w:rPr>
              <w:t>X</w:t>
            </w:r>
          </w:p>
        </w:tc>
        <w:tc>
          <w:tcPr>
            <w:tcW w:w="1220" w:type="dxa"/>
            <w:tcBorders>
              <w:top w:val="nil"/>
              <w:left w:val="nil"/>
              <w:bottom w:val="single" w:sz="4" w:space="0" w:color="auto"/>
              <w:right w:val="single" w:sz="4" w:space="0" w:color="auto"/>
            </w:tcBorders>
            <w:shd w:val="clear" w:color="auto" w:fill="auto"/>
            <w:noWrap/>
            <w:vAlign w:val="center"/>
            <w:hideMark/>
          </w:tcPr>
          <w:p w14:paraId="299160D4" w14:textId="77777777" w:rsidR="0000296F" w:rsidRPr="0000296F" w:rsidRDefault="0000296F" w:rsidP="0000296F">
            <w:pPr>
              <w:jc w:val="center"/>
              <w:rPr>
                <w:rFonts w:cs="Calibri"/>
                <w:b/>
                <w:bCs/>
                <w:color w:val="000000"/>
                <w:sz w:val="22"/>
                <w:szCs w:val="22"/>
              </w:rPr>
            </w:pPr>
            <w:r w:rsidRPr="0000296F">
              <w:rPr>
                <w:rFonts w:cs="Calibri"/>
                <w:b/>
                <w:bCs/>
                <w:color w:val="000000"/>
                <w:sz w:val="22"/>
                <w:szCs w:val="22"/>
              </w:rPr>
              <w:t>X</w:t>
            </w:r>
          </w:p>
        </w:tc>
        <w:tc>
          <w:tcPr>
            <w:tcW w:w="1220" w:type="dxa"/>
            <w:tcBorders>
              <w:top w:val="nil"/>
              <w:left w:val="nil"/>
              <w:bottom w:val="single" w:sz="4" w:space="0" w:color="auto"/>
              <w:right w:val="single" w:sz="4" w:space="0" w:color="auto"/>
            </w:tcBorders>
            <w:shd w:val="clear" w:color="auto" w:fill="auto"/>
            <w:noWrap/>
            <w:vAlign w:val="center"/>
            <w:hideMark/>
          </w:tcPr>
          <w:p w14:paraId="493C77BC" w14:textId="77777777" w:rsidR="0000296F" w:rsidRPr="0000296F" w:rsidRDefault="0000296F" w:rsidP="0000296F">
            <w:pPr>
              <w:jc w:val="center"/>
              <w:rPr>
                <w:rFonts w:cs="Calibri"/>
                <w:b/>
                <w:bCs/>
                <w:color w:val="000000"/>
                <w:sz w:val="22"/>
                <w:szCs w:val="22"/>
              </w:rPr>
            </w:pPr>
            <w:r w:rsidRPr="0000296F">
              <w:rPr>
                <w:rFonts w:cs="Calibri"/>
                <w:b/>
                <w:bCs/>
                <w:color w:val="000000"/>
                <w:sz w:val="22"/>
                <w:szCs w:val="22"/>
              </w:rPr>
              <w:t>X</w:t>
            </w:r>
          </w:p>
        </w:tc>
        <w:tc>
          <w:tcPr>
            <w:tcW w:w="1640" w:type="dxa"/>
            <w:tcBorders>
              <w:top w:val="nil"/>
              <w:left w:val="nil"/>
              <w:bottom w:val="single" w:sz="4" w:space="0" w:color="auto"/>
              <w:right w:val="single" w:sz="4" w:space="0" w:color="auto"/>
            </w:tcBorders>
            <w:shd w:val="clear" w:color="auto" w:fill="auto"/>
            <w:noWrap/>
            <w:vAlign w:val="center"/>
            <w:hideMark/>
          </w:tcPr>
          <w:p w14:paraId="2FCA5585" w14:textId="77777777" w:rsidR="0000296F" w:rsidRPr="0000296F" w:rsidRDefault="0000296F" w:rsidP="0000296F">
            <w:pPr>
              <w:jc w:val="center"/>
              <w:rPr>
                <w:rFonts w:cs="Calibri"/>
                <w:b/>
                <w:bCs/>
                <w:color w:val="000000"/>
                <w:sz w:val="22"/>
                <w:szCs w:val="22"/>
              </w:rPr>
            </w:pPr>
            <w:r w:rsidRPr="0000296F">
              <w:rPr>
                <w:rFonts w:cs="Calibri"/>
                <w:b/>
                <w:bCs/>
                <w:color w:val="000000"/>
                <w:sz w:val="22"/>
                <w:szCs w:val="22"/>
              </w:rPr>
              <w:t>X</w:t>
            </w:r>
          </w:p>
        </w:tc>
        <w:tc>
          <w:tcPr>
            <w:tcW w:w="1440" w:type="dxa"/>
            <w:tcBorders>
              <w:top w:val="nil"/>
              <w:left w:val="nil"/>
              <w:bottom w:val="single" w:sz="4" w:space="0" w:color="auto"/>
              <w:right w:val="single" w:sz="4" w:space="0" w:color="auto"/>
            </w:tcBorders>
            <w:shd w:val="clear" w:color="auto" w:fill="auto"/>
            <w:noWrap/>
            <w:vAlign w:val="center"/>
            <w:hideMark/>
          </w:tcPr>
          <w:p w14:paraId="003F8A37" w14:textId="77777777" w:rsidR="0000296F" w:rsidRPr="0000296F" w:rsidRDefault="0000296F" w:rsidP="0000296F">
            <w:pPr>
              <w:jc w:val="center"/>
              <w:rPr>
                <w:rFonts w:cs="Calibri"/>
                <w:b/>
                <w:bCs/>
                <w:color w:val="000000"/>
                <w:sz w:val="22"/>
                <w:szCs w:val="22"/>
              </w:rPr>
            </w:pPr>
            <w:r w:rsidRPr="0000296F">
              <w:rPr>
                <w:rFonts w:cs="Calibri"/>
                <w:b/>
                <w:bCs/>
                <w:color w:val="000000"/>
                <w:sz w:val="22"/>
                <w:szCs w:val="22"/>
              </w:rPr>
              <w:t>X</w:t>
            </w:r>
          </w:p>
        </w:tc>
        <w:tc>
          <w:tcPr>
            <w:tcW w:w="1400" w:type="dxa"/>
            <w:tcBorders>
              <w:top w:val="nil"/>
              <w:left w:val="nil"/>
              <w:bottom w:val="single" w:sz="4" w:space="0" w:color="auto"/>
              <w:right w:val="single" w:sz="4" w:space="0" w:color="auto"/>
            </w:tcBorders>
            <w:shd w:val="clear" w:color="auto" w:fill="auto"/>
            <w:noWrap/>
            <w:vAlign w:val="center"/>
            <w:hideMark/>
          </w:tcPr>
          <w:p w14:paraId="20A60A9E" w14:textId="77777777" w:rsidR="0000296F" w:rsidRPr="0000296F" w:rsidRDefault="0000296F" w:rsidP="0000296F">
            <w:pPr>
              <w:jc w:val="center"/>
              <w:rPr>
                <w:rFonts w:cs="Calibri"/>
                <w:b/>
                <w:bCs/>
                <w:color w:val="000000"/>
                <w:sz w:val="22"/>
                <w:szCs w:val="22"/>
              </w:rPr>
            </w:pPr>
            <w:r w:rsidRPr="0000296F">
              <w:rPr>
                <w:rFonts w:cs="Calibri"/>
                <w:b/>
                <w:bCs/>
                <w:color w:val="000000"/>
                <w:sz w:val="22"/>
                <w:szCs w:val="22"/>
              </w:rPr>
              <w:t>X</w:t>
            </w:r>
          </w:p>
        </w:tc>
      </w:tr>
      <w:tr w:rsidR="0000296F" w:rsidRPr="0000296F" w14:paraId="79FBBE04" w14:textId="77777777" w:rsidTr="0000296F">
        <w:trPr>
          <w:trHeight w:val="288"/>
        </w:trPr>
        <w:tc>
          <w:tcPr>
            <w:tcW w:w="2360" w:type="dxa"/>
            <w:tcBorders>
              <w:top w:val="nil"/>
              <w:left w:val="single" w:sz="4" w:space="0" w:color="auto"/>
              <w:bottom w:val="single" w:sz="4" w:space="0" w:color="auto"/>
              <w:right w:val="nil"/>
            </w:tcBorders>
            <w:shd w:val="clear" w:color="000000" w:fill="B4C6E7"/>
            <w:vAlign w:val="center"/>
            <w:hideMark/>
          </w:tcPr>
          <w:p w14:paraId="0D6D7407" w14:textId="77777777" w:rsidR="0000296F" w:rsidRPr="0000296F" w:rsidRDefault="0000296F" w:rsidP="0000296F">
            <w:pPr>
              <w:rPr>
                <w:rFonts w:ascii="Arial" w:hAnsi="Arial" w:cs="Arial"/>
                <w:color w:val="000000"/>
                <w:sz w:val="22"/>
                <w:szCs w:val="22"/>
              </w:rPr>
            </w:pPr>
            <w:r w:rsidRPr="0000296F">
              <w:rPr>
                <w:rFonts w:ascii="Arial" w:hAnsi="Arial" w:cs="Arial"/>
                <w:color w:val="000000"/>
                <w:sz w:val="22"/>
                <w:szCs w:val="22"/>
              </w:rPr>
              <w:t>SEC_C_COM_31</w:t>
            </w:r>
          </w:p>
        </w:tc>
        <w:tc>
          <w:tcPr>
            <w:tcW w:w="1460" w:type="dxa"/>
            <w:tcBorders>
              <w:top w:val="nil"/>
              <w:left w:val="single" w:sz="4" w:space="0" w:color="auto"/>
              <w:bottom w:val="single" w:sz="4" w:space="0" w:color="auto"/>
              <w:right w:val="single" w:sz="4" w:space="0" w:color="auto"/>
            </w:tcBorders>
            <w:shd w:val="clear" w:color="auto" w:fill="auto"/>
            <w:noWrap/>
            <w:vAlign w:val="center"/>
            <w:hideMark/>
          </w:tcPr>
          <w:p w14:paraId="3B08F421" w14:textId="77777777" w:rsidR="0000296F" w:rsidRPr="0000296F" w:rsidRDefault="0000296F" w:rsidP="0000296F">
            <w:pPr>
              <w:jc w:val="center"/>
              <w:rPr>
                <w:rFonts w:cs="Calibri"/>
                <w:b/>
                <w:bCs/>
                <w:color w:val="000000"/>
                <w:sz w:val="22"/>
                <w:szCs w:val="22"/>
              </w:rPr>
            </w:pPr>
            <w:r w:rsidRPr="0000296F">
              <w:rPr>
                <w:rFonts w:cs="Calibri"/>
                <w:b/>
                <w:bCs/>
                <w:color w:val="000000"/>
                <w:sz w:val="22"/>
                <w:szCs w:val="22"/>
              </w:rPr>
              <w:t>X</w:t>
            </w:r>
          </w:p>
        </w:tc>
        <w:tc>
          <w:tcPr>
            <w:tcW w:w="1220" w:type="dxa"/>
            <w:tcBorders>
              <w:top w:val="nil"/>
              <w:left w:val="nil"/>
              <w:bottom w:val="single" w:sz="4" w:space="0" w:color="auto"/>
              <w:right w:val="single" w:sz="4" w:space="0" w:color="auto"/>
            </w:tcBorders>
            <w:shd w:val="clear" w:color="auto" w:fill="auto"/>
            <w:noWrap/>
            <w:vAlign w:val="center"/>
            <w:hideMark/>
          </w:tcPr>
          <w:p w14:paraId="618A69AE" w14:textId="77777777" w:rsidR="0000296F" w:rsidRPr="0000296F" w:rsidRDefault="0000296F" w:rsidP="0000296F">
            <w:pPr>
              <w:jc w:val="center"/>
              <w:rPr>
                <w:rFonts w:cs="Calibri"/>
                <w:b/>
                <w:bCs/>
                <w:color w:val="000000"/>
                <w:sz w:val="22"/>
                <w:szCs w:val="22"/>
              </w:rPr>
            </w:pPr>
            <w:r w:rsidRPr="0000296F">
              <w:rPr>
                <w:rFonts w:cs="Calibri"/>
                <w:b/>
                <w:bCs/>
                <w:color w:val="000000"/>
                <w:sz w:val="22"/>
                <w:szCs w:val="22"/>
              </w:rPr>
              <w:t>X</w:t>
            </w:r>
          </w:p>
        </w:tc>
        <w:tc>
          <w:tcPr>
            <w:tcW w:w="1220" w:type="dxa"/>
            <w:tcBorders>
              <w:top w:val="nil"/>
              <w:left w:val="nil"/>
              <w:bottom w:val="single" w:sz="4" w:space="0" w:color="auto"/>
              <w:right w:val="single" w:sz="4" w:space="0" w:color="auto"/>
            </w:tcBorders>
            <w:shd w:val="clear" w:color="auto" w:fill="auto"/>
            <w:noWrap/>
            <w:vAlign w:val="center"/>
            <w:hideMark/>
          </w:tcPr>
          <w:p w14:paraId="1605344C" w14:textId="77777777" w:rsidR="0000296F" w:rsidRPr="0000296F" w:rsidRDefault="0000296F" w:rsidP="0000296F">
            <w:pPr>
              <w:jc w:val="center"/>
              <w:rPr>
                <w:rFonts w:cs="Calibri"/>
                <w:b/>
                <w:bCs/>
                <w:color w:val="000000"/>
                <w:sz w:val="22"/>
                <w:szCs w:val="22"/>
              </w:rPr>
            </w:pPr>
            <w:r w:rsidRPr="0000296F">
              <w:rPr>
                <w:rFonts w:cs="Calibri"/>
                <w:b/>
                <w:bCs/>
                <w:color w:val="000000"/>
                <w:sz w:val="22"/>
                <w:szCs w:val="22"/>
              </w:rPr>
              <w:t>X</w:t>
            </w:r>
          </w:p>
        </w:tc>
        <w:tc>
          <w:tcPr>
            <w:tcW w:w="1640" w:type="dxa"/>
            <w:tcBorders>
              <w:top w:val="nil"/>
              <w:left w:val="nil"/>
              <w:bottom w:val="single" w:sz="4" w:space="0" w:color="auto"/>
              <w:right w:val="single" w:sz="4" w:space="0" w:color="auto"/>
            </w:tcBorders>
            <w:shd w:val="clear" w:color="auto" w:fill="auto"/>
            <w:noWrap/>
            <w:vAlign w:val="center"/>
            <w:hideMark/>
          </w:tcPr>
          <w:p w14:paraId="60B3F34A" w14:textId="77777777" w:rsidR="0000296F" w:rsidRPr="0000296F" w:rsidRDefault="0000296F" w:rsidP="0000296F">
            <w:pPr>
              <w:jc w:val="center"/>
              <w:rPr>
                <w:rFonts w:cs="Calibri"/>
                <w:b/>
                <w:bCs/>
                <w:color w:val="000000"/>
                <w:sz w:val="22"/>
                <w:szCs w:val="22"/>
              </w:rPr>
            </w:pPr>
            <w:r w:rsidRPr="0000296F">
              <w:rPr>
                <w:rFonts w:cs="Calibri"/>
                <w:b/>
                <w:bCs/>
                <w:color w:val="000000"/>
                <w:sz w:val="22"/>
                <w:szCs w:val="22"/>
              </w:rPr>
              <w:t>X</w:t>
            </w:r>
          </w:p>
        </w:tc>
        <w:tc>
          <w:tcPr>
            <w:tcW w:w="1440" w:type="dxa"/>
            <w:tcBorders>
              <w:top w:val="nil"/>
              <w:left w:val="nil"/>
              <w:bottom w:val="single" w:sz="4" w:space="0" w:color="auto"/>
              <w:right w:val="single" w:sz="4" w:space="0" w:color="auto"/>
            </w:tcBorders>
            <w:shd w:val="clear" w:color="auto" w:fill="auto"/>
            <w:noWrap/>
            <w:vAlign w:val="center"/>
            <w:hideMark/>
          </w:tcPr>
          <w:p w14:paraId="72895A1C" w14:textId="77777777" w:rsidR="0000296F" w:rsidRPr="0000296F" w:rsidRDefault="0000296F" w:rsidP="0000296F">
            <w:pPr>
              <w:jc w:val="center"/>
              <w:rPr>
                <w:rFonts w:cs="Calibri"/>
                <w:b/>
                <w:bCs/>
                <w:color w:val="000000"/>
                <w:sz w:val="22"/>
                <w:szCs w:val="22"/>
              </w:rPr>
            </w:pPr>
            <w:r w:rsidRPr="0000296F">
              <w:rPr>
                <w:rFonts w:cs="Calibri"/>
                <w:b/>
                <w:bCs/>
                <w:color w:val="000000"/>
                <w:sz w:val="22"/>
                <w:szCs w:val="22"/>
              </w:rPr>
              <w:t>X</w:t>
            </w:r>
          </w:p>
        </w:tc>
        <w:tc>
          <w:tcPr>
            <w:tcW w:w="1400" w:type="dxa"/>
            <w:tcBorders>
              <w:top w:val="nil"/>
              <w:left w:val="nil"/>
              <w:bottom w:val="single" w:sz="4" w:space="0" w:color="auto"/>
              <w:right w:val="single" w:sz="4" w:space="0" w:color="auto"/>
            </w:tcBorders>
            <w:shd w:val="clear" w:color="auto" w:fill="auto"/>
            <w:noWrap/>
            <w:vAlign w:val="center"/>
            <w:hideMark/>
          </w:tcPr>
          <w:p w14:paraId="1A52EA85" w14:textId="77777777" w:rsidR="0000296F" w:rsidRPr="0000296F" w:rsidRDefault="0000296F" w:rsidP="0000296F">
            <w:pPr>
              <w:jc w:val="center"/>
              <w:rPr>
                <w:rFonts w:cs="Calibri"/>
                <w:b/>
                <w:bCs/>
                <w:color w:val="000000"/>
                <w:sz w:val="22"/>
                <w:szCs w:val="22"/>
              </w:rPr>
            </w:pPr>
            <w:r w:rsidRPr="0000296F">
              <w:rPr>
                <w:rFonts w:cs="Calibri"/>
                <w:b/>
                <w:bCs/>
                <w:color w:val="000000"/>
                <w:sz w:val="22"/>
                <w:szCs w:val="22"/>
              </w:rPr>
              <w:t>X</w:t>
            </w:r>
          </w:p>
        </w:tc>
      </w:tr>
      <w:tr w:rsidR="0000296F" w:rsidRPr="0000296F" w14:paraId="4D181C34" w14:textId="77777777" w:rsidTr="0000296F">
        <w:trPr>
          <w:trHeight w:val="288"/>
        </w:trPr>
        <w:tc>
          <w:tcPr>
            <w:tcW w:w="2360" w:type="dxa"/>
            <w:tcBorders>
              <w:top w:val="nil"/>
              <w:left w:val="single" w:sz="4" w:space="0" w:color="auto"/>
              <w:bottom w:val="single" w:sz="4" w:space="0" w:color="auto"/>
              <w:right w:val="nil"/>
            </w:tcBorders>
            <w:shd w:val="clear" w:color="000000" w:fill="B4C6E7"/>
            <w:vAlign w:val="center"/>
            <w:hideMark/>
          </w:tcPr>
          <w:p w14:paraId="49B58727" w14:textId="77777777" w:rsidR="0000296F" w:rsidRPr="0000296F" w:rsidRDefault="0000296F" w:rsidP="0000296F">
            <w:pPr>
              <w:rPr>
                <w:rFonts w:ascii="Arial" w:hAnsi="Arial" w:cs="Arial"/>
                <w:color w:val="000000"/>
                <w:sz w:val="22"/>
                <w:szCs w:val="22"/>
              </w:rPr>
            </w:pPr>
            <w:r w:rsidRPr="0000296F">
              <w:rPr>
                <w:rFonts w:ascii="Arial" w:hAnsi="Arial" w:cs="Arial"/>
                <w:color w:val="000000"/>
                <w:sz w:val="22"/>
                <w:szCs w:val="22"/>
              </w:rPr>
              <w:t>SEC_C_COM_32</w:t>
            </w:r>
          </w:p>
        </w:tc>
        <w:tc>
          <w:tcPr>
            <w:tcW w:w="1460" w:type="dxa"/>
            <w:tcBorders>
              <w:top w:val="nil"/>
              <w:left w:val="single" w:sz="4" w:space="0" w:color="auto"/>
              <w:bottom w:val="single" w:sz="4" w:space="0" w:color="auto"/>
              <w:right w:val="single" w:sz="4" w:space="0" w:color="auto"/>
            </w:tcBorders>
            <w:shd w:val="clear" w:color="auto" w:fill="auto"/>
            <w:noWrap/>
            <w:vAlign w:val="center"/>
            <w:hideMark/>
          </w:tcPr>
          <w:p w14:paraId="540ECBFE" w14:textId="77777777" w:rsidR="0000296F" w:rsidRPr="0000296F" w:rsidRDefault="0000296F" w:rsidP="0000296F">
            <w:pPr>
              <w:jc w:val="center"/>
              <w:rPr>
                <w:rFonts w:cs="Calibri"/>
                <w:b/>
                <w:bCs/>
                <w:color w:val="000000"/>
                <w:sz w:val="22"/>
                <w:szCs w:val="22"/>
              </w:rPr>
            </w:pPr>
            <w:r w:rsidRPr="0000296F">
              <w:rPr>
                <w:rFonts w:cs="Calibri"/>
                <w:b/>
                <w:bCs/>
                <w:color w:val="000000"/>
                <w:sz w:val="22"/>
                <w:szCs w:val="22"/>
              </w:rPr>
              <w:t>X</w:t>
            </w:r>
          </w:p>
        </w:tc>
        <w:tc>
          <w:tcPr>
            <w:tcW w:w="1220" w:type="dxa"/>
            <w:tcBorders>
              <w:top w:val="nil"/>
              <w:left w:val="nil"/>
              <w:bottom w:val="single" w:sz="4" w:space="0" w:color="auto"/>
              <w:right w:val="single" w:sz="4" w:space="0" w:color="auto"/>
            </w:tcBorders>
            <w:shd w:val="clear" w:color="auto" w:fill="auto"/>
            <w:noWrap/>
            <w:vAlign w:val="center"/>
            <w:hideMark/>
          </w:tcPr>
          <w:p w14:paraId="56B4AD88" w14:textId="77777777" w:rsidR="0000296F" w:rsidRPr="0000296F" w:rsidRDefault="0000296F" w:rsidP="0000296F">
            <w:pPr>
              <w:jc w:val="center"/>
              <w:rPr>
                <w:rFonts w:cs="Calibri"/>
                <w:b/>
                <w:bCs/>
                <w:color w:val="000000"/>
                <w:sz w:val="22"/>
                <w:szCs w:val="22"/>
              </w:rPr>
            </w:pPr>
            <w:r w:rsidRPr="0000296F">
              <w:rPr>
                <w:rFonts w:cs="Calibri"/>
                <w:b/>
                <w:bCs/>
                <w:color w:val="000000"/>
                <w:sz w:val="22"/>
                <w:szCs w:val="22"/>
              </w:rPr>
              <w:t>X</w:t>
            </w:r>
          </w:p>
        </w:tc>
        <w:tc>
          <w:tcPr>
            <w:tcW w:w="1220" w:type="dxa"/>
            <w:tcBorders>
              <w:top w:val="nil"/>
              <w:left w:val="nil"/>
              <w:bottom w:val="single" w:sz="4" w:space="0" w:color="auto"/>
              <w:right w:val="single" w:sz="4" w:space="0" w:color="auto"/>
            </w:tcBorders>
            <w:shd w:val="clear" w:color="auto" w:fill="auto"/>
            <w:noWrap/>
            <w:vAlign w:val="center"/>
            <w:hideMark/>
          </w:tcPr>
          <w:p w14:paraId="6C722793" w14:textId="77777777" w:rsidR="0000296F" w:rsidRPr="0000296F" w:rsidRDefault="0000296F" w:rsidP="0000296F">
            <w:pPr>
              <w:jc w:val="center"/>
              <w:rPr>
                <w:rFonts w:cs="Calibri"/>
                <w:b/>
                <w:bCs/>
                <w:color w:val="000000"/>
                <w:sz w:val="22"/>
                <w:szCs w:val="22"/>
              </w:rPr>
            </w:pPr>
            <w:r w:rsidRPr="0000296F">
              <w:rPr>
                <w:rFonts w:cs="Calibri"/>
                <w:b/>
                <w:bCs/>
                <w:color w:val="000000"/>
                <w:sz w:val="22"/>
                <w:szCs w:val="22"/>
              </w:rPr>
              <w:t>X</w:t>
            </w:r>
          </w:p>
        </w:tc>
        <w:tc>
          <w:tcPr>
            <w:tcW w:w="1640" w:type="dxa"/>
            <w:tcBorders>
              <w:top w:val="nil"/>
              <w:left w:val="nil"/>
              <w:bottom w:val="single" w:sz="4" w:space="0" w:color="auto"/>
              <w:right w:val="single" w:sz="4" w:space="0" w:color="auto"/>
            </w:tcBorders>
            <w:shd w:val="clear" w:color="auto" w:fill="auto"/>
            <w:noWrap/>
            <w:vAlign w:val="center"/>
            <w:hideMark/>
          </w:tcPr>
          <w:p w14:paraId="72652531" w14:textId="77777777" w:rsidR="0000296F" w:rsidRPr="0000296F" w:rsidRDefault="0000296F" w:rsidP="0000296F">
            <w:pPr>
              <w:jc w:val="center"/>
              <w:rPr>
                <w:rFonts w:cs="Calibri"/>
                <w:b/>
                <w:bCs/>
                <w:color w:val="000000"/>
                <w:sz w:val="22"/>
                <w:szCs w:val="22"/>
              </w:rPr>
            </w:pPr>
            <w:r w:rsidRPr="0000296F">
              <w:rPr>
                <w:rFonts w:cs="Calibri"/>
                <w:b/>
                <w:bCs/>
                <w:color w:val="000000"/>
                <w:sz w:val="22"/>
                <w:szCs w:val="22"/>
              </w:rPr>
              <w:t>X</w:t>
            </w:r>
          </w:p>
        </w:tc>
        <w:tc>
          <w:tcPr>
            <w:tcW w:w="1440" w:type="dxa"/>
            <w:tcBorders>
              <w:top w:val="nil"/>
              <w:left w:val="nil"/>
              <w:bottom w:val="single" w:sz="4" w:space="0" w:color="auto"/>
              <w:right w:val="single" w:sz="4" w:space="0" w:color="auto"/>
            </w:tcBorders>
            <w:shd w:val="clear" w:color="auto" w:fill="auto"/>
            <w:noWrap/>
            <w:vAlign w:val="center"/>
            <w:hideMark/>
          </w:tcPr>
          <w:p w14:paraId="2D50AD22" w14:textId="77777777" w:rsidR="0000296F" w:rsidRPr="0000296F" w:rsidRDefault="0000296F" w:rsidP="0000296F">
            <w:pPr>
              <w:jc w:val="center"/>
              <w:rPr>
                <w:rFonts w:cs="Calibri"/>
                <w:b/>
                <w:bCs/>
                <w:color w:val="000000"/>
                <w:sz w:val="22"/>
                <w:szCs w:val="22"/>
              </w:rPr>
            </w:pPr>
            <w:r w:rsidRPr="0000296F">
              <w:rPr>
                <w:rFonts w:cs="Calibri"/>
                <w:b/>
                <w:bCs/>
                <w:color w:val="000000"/>
                <w:sz w:val="22"/>
                <w:szCs w:val="22"/>
              </w:rPr>
              <w:t>X</w:t>
            </w:r>
          </w:p>
        </w:tc>
        <w:tc>
          <w:tcPr>
            <w:tcW w:w="1400" w:type="dxa"/>
            <w:tcBorders>
              <w:top w:val="nil"/>
              <w:left w:val="nil"/>
              <w:bottom w:val="single" w:sz="4" w:space="0" w:color="auto"/>
              <w:right w:val="single" w:sz="4" w:space="0" w:color="auto"/>
            </w:tcBorders>
            <w:shd w:val="clear" w:color="auto" w:fill="auto"/>
            <w:noWrap/>
            <w:vAlign w:val="center"/>
            <w:hideMark/>
          </w:tcPr>
          <w:p w14:paraId="0B0EAD39" w14:textId="77777777" w:rsidR="0000296F" w:rsidRPr="0000296F" w:rsidRDefault="0000296F" w:rsidP="0000296F">
            <w:pPr>
              <w:jc w:val="center"/>
              <w:rPr>
                <w:rFonts w:cs="Calibri"/>
                <w:b/>
                <w:bCs/>
                <w:color w:val="000000"/>
                <w:sz w:val="22"/>
                <w:szCs w:val="22"/>
              </w:rPr>
            </w:pPr>
            <w:r w:rsidRPr="0000296F">
              <w:rPr>
                <w:rFonts w:cs="Calibri"/>
                <w:b/>
                <w:bCs/>
                <w:color w:val="000000"/>
                <w:sz w:val="22"/>
                <w:szCs w:val="22"/>
              </w:rPr>
              <w:t>X</w:t>
            </w:r>
          </w:p>
        </w:tc>
      </w:tr>
      <w:tr w:rsidR="0000296F" w:rsidRPr="0000296F" w14:paraId="5E682583" w14:textId="77777777" w:rsidTr="0000296F">
        <w:trPr>
          <w:trHeight w:val="288"/>
        </w:trPr>
        <w:tc>
          <w:tcPr>
            <w:tcW w:w="2360" w:type="dxa"/>
            <w:tcBorders>
              <w:top w:val="nil"/>
              <w:left w:val="single" w:sz="4" w:space="0" w:color="auto"/>
              <w:bottom w:val="single" w:sz="4" w:space="0" w:color="auto"/>
              <w:right w:val="nil"/>
            </w:tcBorders>
            <w:shd w:val="clear" w:color="000000" w:fill="B4C6E7"/>
            <w:vAlign w:val="center"/>
            <w:hideMark/>
          </w:tcPr>
          <w:p w14:paraId="30FECF15" w14:textId="77777777" w:rsidR="0000296F" w:rsidRPr="0000296F" w:rsidRDefault="0000296F" w:rsidP="0000296F">
            <w:pPr>
              <w:rPr>
                <w:rFonts w:ascii="Arial" w:hAnsi="Arial" w:cs="Arial"/>
                <w:color w:val="000000"/>
                <w:sz w:val="22"/>
                <w:szCs w:val="22"/>
              </w:rPr>
            </w:pPr>
            <w:r w:rsidRPr="0000296F">
              <w:rPr>
                <w:rFonts w:ascii="Arial" w:hAnsi="Arial" w:cs="Arial"/>
                <w:color w:val="000000"/>
                <w:sz w:val="22"/>
                <w:szCs w:val="22"/>
              </w:rPr>
              <w:t>SEC_C_ACC_1</w:t>
            </w:r>
          </w:p>
        </w:tc>
        <w:tc>
          <w:tcPr>
            <w:tcW w:w="1460" w:type="dxa"/>
            <w:tcBorders>
              <w:top w:val="nil"/>
              <w:left w:val="single" w:sz="4" w:space="0" w:color="auto"/>
              <w:bottom w:val="single" w:sz="4" w:space="0" w:color="auto"/>
              <w:right w:val="single" w:sz="4" w:space="0" w:color="auto"/>
            </w:tcBorders>
            <w:shd w:val="clear" w:color="auto" w:fill="auto"/>
            <w:noWrap/>
            <w:vAlign w:val="center"/>
            <w:hideMark/>
          </w:tcPr>
          <w:p w14:paraId="3A5B2A74" w14:textId="77777777" w:rsidR="0000296F" w:rsidRPr="0000296F" w:rsidRDefault="0000296F" w:rsidP="0000296F">
            <w:pPr>
              <w:jc w:val="center"/>
              <w:rPr>
                <w:rFonts w:cs="Calibri"/>
                <w:b/>
                <w:bCs/>
                <w:color w:val="000000"/>
                <w:sz w:val="22"/>
                <w:szCs w:val="22"/>
              </w:rPr>
            </w:pPr>
            <w:r w:rsidRPr="0000296F">
              <w:rPr>
                <w:rFonts w:cs="Calibri"/>
                <w:b/>
                <w:bCs/>
                <w:color w:val="000000"/>
                <w:sz w:val="22"/>
                <w:szCs w:val="22"/>
              </w:rPr>
              <w:t>X</w:t>
            </w:r>
          </w:p>
        </w:tc>
        <w:tc>
          <w:tcPr>
            <w:tcW w:w="1220" w:type="dxa"/>
            <w:tcBorders>
              <w:top w:val="nil"/>
              <w:left w:val="nil"/>
              <w:bottom w:val="single" w:sz="4" w:space="0" w:color="auto"/>
              <w:right w:val="single" w:sz="4" w:space="0" w:color="auto"/>
            </w:tcBorders>
            <w:shd w:val="clear" w:color="auto" w:fill="auto"/>
            <w:noWrap/>
            <w:vAlign w:val="center"/>
            <w:hideMark/>
          </w:tcPr>
          <w:p w14:paraId="5678651A" w14:textId="77777777" w:rsidR="0000296F" w:rsidRPr="0000296F" w:rsidRDefault="0000296F" w:rsidP="0000296F">
            <w:pPr>
              <w:jc w:val="center"/>
              <w:rPr>
                <w:rFonts w:cs="Calibri"/>
                <w:b/>
                <w:bCs/>
                <w:color w:val="000000"/>
                <w:sz w:val="22"/>
                <w:szCs w:val="22"/>
              </w:rPr>
            </w:pPr>
            <w:r w:rsidRPr="0000296F">
              <w:rPr>
                <w:rFonts w:cs="Calibri"/>
                <w:b/>
                <w:bCs/>
                <w:color w:val="000000"/>
                <w:sz w:val="22"/>
                <w:szCs w:val="22"/>
              </w:rPr>
              <w:t>X</w:t>
            </w:r>
          </w:p>
        </w:tc>
        <w:tc>
          <w:tcPr>
            <w:tcW w:w="1220" w:type="dxa"/>
            <w:tcBorders>
              <w:top w:val="nil"/>
              <w:left w:val="nil"/>
              <w:bottom w:val="single" w:sz="4" w:space="0" w:color="auto"/>
              <w:right w:val="single" w:sz="4" w:space="0" w:color="auto"/>
            </w:tcBorders>
            <w:shd w:val="clear" w:color="auto" w:fill="auto"/>
            <w:noWrap/>
            <w:vAlign w:val="center"/>
            <w:hideMark/>
          </w:tcPr>
          <w:p w14:paraId="63CB82CA" w14:textId="77777777" w:rsidR="0000296F" w:rsidRPr="0000296F" w:rsidRDefault="0000296F" w:rsidP="0000296F">
            <w:pPr>
              <w:jc w:val="center"/>
              <w:rPr>
                <w:rFonts w:cs="Calibri"/>
                <w:b/>
                <w:bCs/>
                <w:color w:val="000000"/>
                <w:sz w:val="22"/>
                <w:szCs w:val="22"/>
              </w:rPr>
            </w:pPr>
            <w:r w:rsidRPr="0000296F">
              <w:rPr>
                <w:rFonts w:cs="Calibri"/>
                <w:b/>
                <w:bCs/>
                <w:color w:val="000000"/>
                <w:sz w:val="22"/>
                <w:szCs w:val="22"/>
              </w:rPr>
              <w:t>X</w:t>
            </w:r>
          </w:p>
        </w:tc>
        <w:tc>
          <w:tcPr>
            <w:tcW w:w="1640" w:type="dxa"/>
            <w:tcBorders>
              <w:top w:val="nil"/>
              <w:left w:val="nil"/>
              <w:bottom w:val="single" w:sz="4" w:space="0" w:color="auto"/>
              <w:right w:val="single" w:sz="4" w:space="0" w:color="auto"/>
            </w:tcBorders>
            <w:shd w:val="clear" w:color="auto" w:fill="auto"/>
            <w:noWrap/>
            <w:vAlign w:val="center"/>
            <w:hideMark/>
          </w:tcPr>
          <w:p w14:paraId="11657240" w14:textId="77777777" w:rsidR="0000296F" w:rsidRPr="0000296F" w:rsidRDefault="0000296F" w:rsidP="0000296F">
            <w:pPr>
              <w:jc w:val="center"/>
              <w:rPr>
                <w:rFonts w:cs="Calibri"/>
                <w:b/>
                <w:bCs/>
                <w:color w:val="000000"/>
                <w:sz w:val="22"/>
                <w:szCs w:val="22"/>
              </w:rPr>
            </w:pPr>
            <w:r w:rsidRPr="0000296F">
              <w:rPr>
                <w:rFonts w:cs="Calibri"/>
                <w:b/>
                <w:bCs/>
                <w:color w:val="000000"/>
                <w:sz w:val="22"/>
                <w:szCs w:val="22"/>
              </w:rPr>
              <w:t>X</w:t>
            </w:r>
          </w:p>
        </w:tc>
        <w:tc>
          <w:tcPr>
            <w:tcW w:w="1440" w:type="dxa"/>
            <w:tcBorders>
              <w:top w:val="nil"/>
              <w:left w:val="nil"/>
              <w:bottom w:val="single" w:sz="4" w:space="0" w:color="auto"/>
              <w:right w:val="single" w:sz="4" w:space="0" w:color="auto"/>
            </w:tcBorders>
            <w:shd w:val="clear" w:color="000000" w:fill="D9D9D9"/>
            <w:noWrap/>
            <w:vAlign w:val="center"/>
            <w:hideMark/>
          </w:tcPr>
          <w:p w14:paraId="7BDCC62E" w14:textId="77777777" w:rsidR="0000296F" w:rsidRPr="0000296F" w:rsidRDefault="0000296F" w:rsidP="0000296F">
            <w:pPr>
              <w:jc w:val="center"/>
              <w:rPr>
                <w:rFonts w:cs="Calibri"/>
                <w:b/>
                <w:bCs/>
                <w:color w:val="000000"/>
                <w:sz w:val="22"/>
                <w:szCs w:val="22"/>
              </w:rPr>
            </w:pPr>
            <w:r w:rsidRPr="0000296F">
              <w:rPr>
                <w:rFonts w:cs="Calibri"/>
                <w:b/>
                <w:bCs/>
                <w:color w:val="000000"/>
                <w:sz w:val="22"/>
                <w:szCs w:val="22"/>
              </w:rPr>
              <w:t> </w:t>
            </w:r>
          </w:p>
        </w:tc>
        <w:tc>
          <w:tcPr>
            <w:tcW w:w="1400" w:type="dxa"/>
            <w:tcBorders>
              <w:top w:val="nil"/>
              <w:left w:val="nil"/>
              <w:bottom w:val="single" w:sz="4" w:space="0" w:color="auto"/>
              <w:right w:val="single" w:sz="4" w:space="0" w:color="auto"/>
            </w:tcBorders>
            <w:shd w:val="clear" w:color="auto" w:fill="auto"/>
            <w:noWrap/>
            <w:vAlign w:val="center"/>
            <w:hideMark/>
          </w:tcPr>
          <w:p w14:paraId="5FABD71C" w14:textId="77777777" w:rsidR="0000296F" w:rsidRPr="0000296F" w:rsidRDefault="0000296F" w:rsidP="0000296F">
            <w:pPr>
              <w:jc w:val="center"/>
              <w:rPr>
                <w:rFonts w:cs="Calibri"/>
                <w:b/>
                <w:bCs/>
                <w:color w:val="000000"/>
                <w:sz w:val="22"/>
                <w:szCs w:val="22"/>
              </w:rPr>
            </w:pPr>
            <w:r w:rsidRPr="0000296F">
              <w:rPr>
                <w:rFonts w:cs="Calibri"/>
                <w:b/>
                <w:bCs/>
                <w:color w:val="000000"/>
                <w:sz w:val="22"/>
                <w:szCs w:val="22"/>
              </w:rPr>
              <w:t>X</w:t>
            </w:r>
          </w:p>
        </w:tc>
      </w:tr>
      <w:tr w:rsidR="0000296F" w:rsidRPr="0000296F" w14:paraId="343EE15B" w14:textId="77777777" w:rsidTr="0000296F">
        <w:trPr>
          <w:trHeight w:val="288"/>
        </w:trPr>
        <w:tc>
          <w:tcPr>
            <w:tcW w:w="2360" w:type="dxa"/>
            <w:tcBorders>
              <w:top w:val="nil"/>
              <w:left w:val="single" w:sz="4" w:space="0" w:color="auto"/>
              <w:bottom w:val="single" w:sz="4" w:space="0" w:color="auto"/>
              <w:right w:val="nil"/>
            </w:tcBorders>
            <w:shd w:val="clear" w:color="000000" w:fill="B4C6E7"/>
            <w:vAlign w:val="center"/>
            <w:hideMark/>
          </w:tcPr>
          <w:p w14:paraId="5C73F259" w14:textId="77777777" w:rsidR="0000296F" w:rsidRPr="0000296F" w:rsidRDefault="0000296F" w:rsidP="0000296F">
            <w:pPr>
              <w:rPr>
                <w:rFonts w:ascii="Arial" w:hAnsi="Arial" w:cs="Arial"/>
                <w:color w:val="000000"/>
                <w:sz w:val="22"/>
                <w:szCs w:val="22"/>
              </w:rPr>
            </w:pPr>
            <w:r w:rsidRPr="0000296F">
              <w:rPr>
                <w:rFonts w:ascii="Arial" w:hAnsi="Arial" w:cs="Arial"/>
                <w:color w:val="000000"/>
                <w:sz w:val="22"/>
                <w:szCs w:val="22"/>
              </w:rPr>
              <w:t>SEC_C_ACC_3</w:t>
            </w:r>
          </w:p>
        </w:tc>
        <w:tc>
          <w:tcPr>
            <w:tcW w:w="1460" w:type="dxa"/>
            <w:tcBorders>
              <w:top w:val="nil"/>
              <w:left w:val="single" w:sz="4" w:space="0" w:color="auto"/>
              <w:bottom w:val="single" w:sz="4" w:space="0" w:color="auto"/>
              <w:right w:val="single" w:sz="4" w:space="0" w:color="auto"/>
            </w:tcBorders>
            <w:shd w:val="clear" w:color="auto" w:fill="auto"/>
            <w:noWrap/>
            <w:vAlign w:val="center"/>
            <w:hideMark/>
          </w:tcPr>
          <w:p w14:paraId="67251F6A" w14:textId="77777777" w:rsidR="0000296F" w:rsidRPr="0000296F" w:rsidRDefault="0000296F" w:rsidP="0000296F">
            <w:pPr>
              <w:jc w:val="center"/>
              <w:rPr>
                <w:rFonts w:cs="Calibri"/>
                <w:b/>
                <w:bCs/>
                <w:color w:val="000000"/>
                <w:sz w:val="22"/>
                <w:szCs w:val="22"/>
              </w:rPr>
            </w:pPr>
            <w:r w:rsidRPr="0000296F">
              <w:rPr>
                <w:rFonts w:cs="Calibri"/>
                <w:b/>
                <w:bCs/>
                <w:color w:val="000000"/>
                <w:sz w:val="22"/>
                <w:szCs w:val="22"/>
              </w:rPr>
              <w:t>X</w:t>
            </w:r>
          </w:p>
        </w:tc>
        <w:tc>
          <w:tcPr>
            <w:tcW w:w="1220" w:type="dxa"/>
            <w:tcBorders>
              <w:top w:val="nil"/>
              <w:left w:val="nil"/>
              <w:bottom w:val="single" w:sz="4" w:space="0" w:color="auto"/>
              <w:right w:val="single" w:sz="4" w:space="0" w:color="auto"/>
            </w:tcBorders>
            <w:shd w:val="clear" w:color="auto" w:fill="auto"/>
            <w:noWrap/>
            <w:vAlign w:val="center"/>
            <w:hideMark/>
          </w:tcPr>
          <w:p w14:paraId="1633129B" w14:textId="77777777" w:rsidR="0000296F" w:rsidRPr="0000296F" w:rsidRDefault="0000296F" w:rsidP="0000296F">
            <w:pPr>
              <w:jc w:val="center"/>
              <w:rPr>
                <w:rFonts w:cs="Calibri"/>
                <w:b/>
                <w:bCs/>
                <w:color w:val="000000"/>
                <w:sz w:val="22"/>
                <w:szCs w:val="22"/>
              </w:rPr>
            </w:pPr>
            <w:r w:rsidRPr="0000296F">
              <w:rPr>
                <w:rFonts w:cs="Calibri"/>
                <w:b/>
                <w:bCs/>
                <w:color w:val="000000"/>
                <w:sz w:val="22"/>
                <w:szCs w:val="22"/>
              </w:rPr>
              <w:t>X</w:t>
            </w:r>
          </w:p>
        </w:tc>
        <w:tc>
          <w:tcPr>
            <w:tcW w:w="1220" w:type="dxa"/>
            <w:tcBorders>
              <w:top w:val="nil"/>
              <w:left w:val="nil"/>
              <w:bottom w:val="single" w:sz="4" w:space="0" w:color="auto"/>
              <w:right w:val="single" w:sz="4" w:space="0" w:color="auto"/>
            </w:tcBorders>
            <w:shd w:val="clear" w:color="auto" w:fill="auto"/>
            <w:noWrap/>
            <w:vAlign w:val="center"/>
            <w:hideMark/>
          </w:tcPr>
          <w:p w14:paraId="405D89C4" w14:textId="77777777" w:rsidR="0000296F" w:rsidRPr="0000296F" w:rsidRDefault="0000296F" w:rsidP="0000296F">
            <w:pPr>
              <w:jc w:val="center"/>
              <w:rPr>
                <w:rFonts w:cs="Calibri"/>
                <w:b/>
                <w:bCs/>
                <w:color w:val="000000"/>
                <w:sz w:val="22"/>
                <w:szCs w:val="22"/>
              </w:rPr>
            </w:pPr>
            <w:r w:rsidRPr="0000296F">
              <w:rPr>
                <w:rFonts w:cs="Calibri"/>
                <w:b/>
                <w:bCs/>
                <w:color w:val="000000"/>
                <w:sz w:val="22"/>
                <w:szCs w:val="22"/>
              </w:rPr>
              <w:t>X</w:t>
            </w:r>
          </w:p>
        </w:tc>
        <w:tc>
          <w:tcPr>
            <w:tcW w:w="1640" w:type="dxa"/>
            <w:tcBorders>
              <w:top w:val="nil"/>
              <w:left w:val="nil"/>
              <w:bottom w:val="single" w:sz="4" w:space="0" w:color="auto"/>
              <w:right w:val="single" w:sz="4" w:space="0" w:color="auto"/>
            </w:tcBorders>
            <w:shd w:val="clear" w:color="auto" w:fill="auto"/>
            <w:noWrap/>
            <w:vAlign w:val="center"/>
            <w:hideMark/>
          </w:tcPr>
          <w:p w14:paraId="5F7B0CA7" w14:textId="77777777" w:rsidR="0000296F" w:rsidRPr="0000296F" w:rsidRDefault="0000296F" w:rsidP="0000296F">
            <w:pPr>
              <w:jc w:val="center"/>
              <w:rPr>
                <w:rFonts w:cs="Calibri"/>
                <w:b/>
                <w:bCs/>
                <w:color w:val="000000"/>
                <w:sz w:val="22"/>
                <w:szCs w:val="22"/>
              </w:rPr>
            </w:pPr>
            <w:r w:rsidRPr="0000296F">
              <w:rPr>
                <w:rFonts w:cs="Calibri"/>
                <w:b/>
                <w:bCs/>
                <w:color w:val="000000"/>
                <w:sz w:val="22"/>
                <w:szCs w:val="22"/>
              </w:rPr>
              <w:t>X</w:t>
            </w:r>
          </w:p>
        </w:tc>
        <w:tc>
          <w:tcPr>
            <w:tcW w:w="1440" w:type="dxa"/>
            <w:tcBorders>
              <w:top w:val="nil"/>
              <w:left w:val="nil"/>
              <w:bottom w:val="single" w:sz="4" w:space="0" w:color="auto"/>
              <w:right w:val="single" w:sz="4" w:space="0" w:color="auto"/>
            </w:tcBorders>
            <w:shd w:val="clear" w:color="auto" w:fill="auto"/>
            <w:noWrap/>
            <w:vAlign w:val="center"/>
            <w:hideMark/>
          </w:tcPr>
          <w:p w14:paraId="0EA14474" w14:textId="77777777" w:rsidR="0000296F" w:rsidRPr="0000296F" w:rsidRDefault="0000296F" w:rsidP="0000296F">
            <w:pPr>
              <w:jc w:val="center"/>
              <w:rPr>
                <w:rFonts w:cs="Calibri"/>
                <w:b/>
                <w:bCs/>
                <w:color w:val="000000"/>
                <w:sz w:val="22"/>
                <w:szCs w:val="22"/>
              </w:rPr>
            </w:pPr>
            <w:r w:rsidRPr="0000296F">
              <w:rPr>
                <w:rFonts w:cs="Calibri"/>
                <w:b/>
                <w:bCs/>
                <w:color w:val="000000"/>
                <w:sz w:val="22"/>
                <w:szCs w:val="22"/>
              </w:rPr>
              <w:t>X</w:t>
            </w:r>
          </w:p>
        </w:tc>
        <w:tc>
          <w:tcPr>
            <w:tcW w:w="1400" w:type="dxa"/>
            <w:tcBorders>
              <w:top w:val="nil"/>
              <w:left w:val="nil"/>
              <w:bottom w:val="single" w:sz="4" w:space="0" w:color="auto"/>
              <w:right w:val="single" w:sz="4" w:space="0" w:color="auto"/>
            </w:tcBorders>
            <w:shd w:val="clear" w:color="auto" w:fill="auto"/>
            <w:noWrap/>
            <w:vAlign w:val="center"/>
            <w:hideMark/>
          </w:tcPr>
          <w:p w14:paraId="5BCBCB30" w14:textId="77777777" w:rsidR="0000296F" w:rsidRPr="0000296F" w:rsidRDefault="0000296F" w:rsidP="0000296F">
            <w:pPr>
              <w:jc w:val="center"/>
              <w:rPr>
                <w:rFonts w:cs="Calibri"/>
                <w:b/>
                <w:bCs/>
                <w:color w:val="000000"/>
                <w:sz w:val="22"/>
                <w:szCs w:val="22"/>
              </w:rPr>
            </w:pPr>
            <w:r w:rsidRPr="0000296F">
              <w:rPr>
                <w:rFonts w:cs="Calibri"/>
                <w:b/>
                <w:bCs/>
                <w:color w:val="000000"/>
                <w:sz w:val="22"/>
                <w:szCs w:val="22"/>
              </w:rPr>
              <w:t>X</w:t>
            </w:r>
          </w:p>
        </w:tc>
      </w:tr>
      <w:tr w:rsidR="0000296F" w:rsidRPr="0000296F" w14:paraId="480D9FB7" w14:textId="77777777" w:rsidTr="0000296F">
        <w:trPr>
          <w:trHeight w:val="288"/>
        </w:trPr>
        <w:tc>
          <w:tcPr>
            <w:tcW w:w="2360" w:type="dxa"/>
            <w:tcBorders>
              <w:top w:val="nil"/>
              <w:left w:val="single" w:sz="4" w:space="0" w:color="auto"/>
              <w:bottom w:val="single" w:sz="4" w:space="0" w:color="auto"/>
              <w:right w:val="nil"/>
            </w:tcBorders>
            <w:shd w:val="clear" w:color="000000" w:fill="B4C6E7"/>
            <w:vAlign w:val="center"/>
            <w:hideMark/>
          </w:tcPr>
          <w:p w14:paraId="6B582FA1" w14:textId="77777777" w:rsidR="0000296F" w:rsidRPr="0000296F" w:rsidRDefault="0000296F" w:rsidP="0000296F">
            <w:pPr>
              <w:rPr>
                <w:rFonts w:ascii="Arial" w:hAnsi="Arial" w:cs="Arial"/>
                <w:color w:val="000000"/>
                <w:sz w:val="22"/>
                <w:szCs w:val="22"/>
              </w:rPr>
            </w:pPr>
            <w:r w:rsidRPr="0000296F">
              <w:rPr>
                <w:rFonts w:ascii="Arial" w:hAnsi="Arial" w:cs="Arial"/>
                <w:color w:val="000000"/>
                <w:sz w:val="22"/>
                <w:szCs w:val="22"/>
              </w:rPr>
              <w:t>SEC_C_ACC_4</w:t>
            </w:r>
          </w:p>
        </w:tc>
        <w:tc>
          <w:tcPr>
            <w:tcW w:w="1460" w:type="dxa"/>
            <w:tcBorders>
              <w:top w:val="nil"/>
              <w:left w:val="single" w:sz="4" w:space="0" w:color="auto"/>
              <w:bottom w:val="single" w:sz="4" w:space="0" w:color="auto"/>
              <w:right w:val="single" w:sz="4" w:space="0" w:color="auto"/>
            </w:tcBorders>
            <w:shd w:val="clear" w:color="auto" w:fill="auto"/>
            <w:noWrap/>
            <w:vAlign w:val="center"/>
            <w:hideMark/>
          </w:tcPr>
          <w:p w14:paraId="31282FF2" w14:textId="77777777" w:rsidR="0000296F" w:rsidRPr="0000296F" w:rsidRDefault="0000296F" w:rsidP="0000296F">
            <w:pPr>
              <w:jc w:val="center"/>
              <w:rPr>
                <w:rFonts w:cs="Calibri"/>
                <w:b/>
                <w:bCs/>
                <w:color w:val="000000"/>
                <w:sz w:val="22"/>
                <w:szCs w:val="22"/>
              </w:rPr>
            </w:pPr>
            <w:r w:rsidRPr="0000296F">
              <w:rPr>
                <w:rFonts w:cs="Calibri"/>
                <w:b/>
                <w:bCs/>
                <w:color w:val="000000"/>
                <w:sz w:val="22"/>
                <w:szCs w:val="22"/>
              </w:rPr>
              <w:t>X</w:t>
            </w:r>
          </w:p>
        </w:tc>
        <w:tc>
          <w:tcPr>
            <w:tcW w:w="1220" w:type="dxa"/>
            <w:tcBorders>
              <w:top w:val="nil"/>
              <w:left w:val="nil"/>
              <w:bottom w:val="single" w:sz="4" w:space="0" w:color="auto"/>
              <w:right w:val="single" w:sz="4" w:space="0" w:color="auto"/>
            </w:tcBorders>
            <w:shd w:val="clear" w:color="auto" w:fill="auto"/>
            <w:noWrap/>
            <w:vAlign w:val="center"/>
            <w:hideMark/>
          </w:tcPr>
          <w:p w14:paraId="6DC42583" w14:textId="77777777" w:rsidR="0000296F" w:rsidRPr="0000296F" w:rsidRDefault="0000296F" w:rsidP="0000296F">
            <w:pPr>
              <w:jc w:val="center"/>
              <w:rPr>
                <w:rFonts w:cs="Calibri"/>
                <w:b/>
                <w:bCs/>
                <w:color w:val="000000"/>
                <w:sz w:val="22"/>
                <w:szCs w:val="22"/>
              </w:rPr>
            </w:pPr>
            <w:r w:rsidRPr="0000296F">
              <w:rPr>
                <w:rFonts w:cs="Calibri"/>
                <w:b/>
                <w:bCs/>
                <w:color w:val="000000"/>
                <w:sz w:val="22"/>
                <w:szCs w:val="22"/>
              </w:rPr>
              <w:t>X</w:t>
            </w:r>
          </w:p>
        </w:tc>
        <w:tc>
          <w:tcPr>
            <w:tcW w:w="1220" w:type="dxa"/>
            <w:tcBorders>
              <w:top w:val="nil"/>
              <w:left w:val="nil"/>
              <w:bottom w:val="single" w:sz="4" w:space="0" w:color="auto"/>
              <w:right w:val="single" w:sz="4" w:space="0" w:color="auto"/>
            </w:tcBorders>
            <w:shd w:val="clear" w:color="auto" w:fill="auto"/>
            <w:noWrap/>
            <w:vAlign w:val="center"/>
            <w:hideMark/>
          </w:tcPr>
          <w:p w14:paraId="18E00130" w14:textId="77777777" w:rsidR="0000296F" w:rsidRPr="0000296F" w:rsidRDefault="0000296F" w:rsidP="0000296F">
            <w:pPr>
              <w:jc w:val="center"/>
              <w:rPr>
                <w:rFonts w:cs="Calibri"/>
                <w:b/>
                <w:bCs/>
                <w:color w:val="000000"/>
                <w:sz w:val="22"/>
                <w:szCs w:val="22"/>
              </w:rPr>
            </w:pPr>
            <w:r w:rsidRPr="0000296F">
              <w:rPr>
                <w:rFonts w:cs="Calibri"/>
                <w:b/>
                <w:bCs/>
                <w:color w:val="000000"/>
                <w:sz w:val="22"/>
                <w:szCs w:val="22"/>
              </w:rPr>
              <w:t>X</w:t>
            </w:r>
          </w:p>
        </w:tc>
        <w:tc>
          <w:tcPr>
            <w:tcW w:w="1640" w:type="dxa"/>
            <w:tcBorders>
              <w:top w:val="nil"/>
              <w:left w:val="nil"/>
              <w:bottom w:val="single" w:sz="4" w:space="0" w:color="auto"/>
              <w:right w:val="single" w:sz="4" w:space="0" w:color="auto"/>
            </w:tcBorders>
            <w:shd w:val="clear" w:color="auto" w:fill="auto"/>
            <w:noWrap/>
            <w:vAlign w:val="center"/>
            <w:hideMark/>
          </w:tcPr>
          <w:p w14:paraId="649A45CF" w14:textId="77777777" w:rsidR="0000296F" w:rsidRPr="0000296F" w:rsidRDefault="0000296F" w:rsidP="0000296F">
            <w:pPr>
              <w:jc w:val="center"/>
              <w:rPr>
                <w:rFonts w:cs="Calibri"/>
                <w:b/>
                <w:bCs/>
                <w:color w:val="000000"/>
                <w:sz w:val="22"/>
                <w:szCs w:val="22"/>
              </w:rPr>
            </w:pPr>
            <w:r w:rsidRPr="0000296F">
              <w:rPr>
                <w:rFonts w:cs="Calibri"/>
                <w:b/>
                <w:bCs/>
                <w:color w:val="000000"/>
                <w:sz w:val="22"/>
                <w:szCs w:val="22"/>
              </w:rPr>
              <w:t>X</w:t>
            </w:r>
          </w:p>
        </w:tc>
        <w:tc>
          <w:tcPr>
            <w:tcW w:w="1440" w:type="dxa"/>
            <w:tcBorders>
              <w:top w:val="nil"/>
              <w:left w:val="nil"/>
              <w:bottom w:val="single" w:sz="4" w:space="0" w:color="auto"/>
              <w:right w:val="single" w:sz="4" w:space="0" w:color="auto"/>
            </w:tcBorders>
            <w:shd w:val="clear" w:color="auto" w:fill="auto"/>
            <w:noWrap/>
            <w:vAlign w:val="center"/>
            <w:hideMark/>
          </w:tcPr>
          <w:p w14:paraId="0D74F8F5" w14:textId="77777777" w:rsidR="0000296F" w:rsidRPr="0000296F" w:rsidRDefault="0000296F" w:rsidP="0000296F">
            <w:pPr>
              <w:jc w:val="center"/>
              <w:rPr>
                <w:rFonts w:cs="Calibri"/>
                <w:b/>
                <w:bCs/>
                <w:color w:val="000000"/>
                <w:sz w:val="22"/>
                <w:szCs w:val="22"/>
              </w:rPr>
            </w:pPr>
            <w:r w:rsidRPr="0000296F">
              <w:rPr>
                <w:rFonts w:cs="Calibri"/>
                <w:b/>
                <w:bCs/>
                <w:color w:val="000000"/>
                <w:sz w:val="22"/>
                <w:szCs w:val="22"/>
              </w:rPr>
              <w:t>X</w:t>
            </w:r>
          </w:p>
        </w:tc>
        <w:tc>
          <w:tcPr>
            <w:tcW w:w="1400" w:type="dxa"/>
            <w:tcBorders>
              <w:top w:val="nil"/>
              <w:left w:val="nil"/>
              <w:bottom w:val="single" w:sz="4" w:space="0" w:color="auto"/>
              <w:right w:val="single" w:sz="4" w:space="0" w:color="auto"/>
            </w:tcBorders>
            <w:shd w:val="clear" w:color="auto" w:fill="auto"/>
            <w:noWrap/>
            <w:vAlign w:val="center"/>
            <w:hideMark/>
          </w:tcPr>
          <w:p w14:paraId="5B7F91EA" w14:textId="77777777" w:rsidR="0000296F" w:rsidRPr="0000296F" w:rsidRDefault="0000296F" w:rsidP="0000296F">
            <w:pPr>
              <w:jc w:val="center"/>
              <w:rPr>
                <w:rFonts w:cs="Calibri"/>
                <w:b/>
                <w:bCs/>
                <w:color w:val="000000"/>
                <w:sz w:val="22"/>
                <w:szCs w:val="22"/>
              </w:rPr>
            </w:pPr>
            <w:r w:rsidRPr="0000296F">
              <w:rPr>
                <w:rFonts w:cs="Calibri"/>
                <w:b/>
                <w:bCs/>
                <w:color w:val="000000"/>
                <w:sz w:val="22"/>
                <w:szCs w:val="22"/>
              </w:rPr>
              <w:t>X</w:t>
            </w:r>
          </w:p>
        </w:tc>
      </w:tr>
      <w:tr w:rsidR="0000296F" w:rsidRPr="0000296F" w14:paraId="46419CAB" w14:textId="77777777" w:rsidTr="0000296F">
        <w:trPr>
          <w:trHeight w:val="288"/>
        </w:trPr>
        <w:tc>
          <w:tcPr>
            <w:tcW w:w="2360" w:type="dxa"/>
            <w:tcBorders>
              <w:top w:val="nil"/>
              <w:left w:val="single" w:sz="4" w:space="0" w:color="auto"/>
              <w:bottom w:val="single" w:sz="4" w:space="0" w:color="auto"/>
              <w:right w:val="nil"/>
            </w:tcBorders>
            <w:shd w:val="clear" w:color="000000" w:fill="B4C6E7"/>
            <w:vAlign w:val="center"/>
            <w:hideMark/>
          </w:tcPr>
          <w:p w14:paraId="4DB503ED" w14:textId="77777777" w:rsidR="0000296F" w:rsidRPr="0000296F" w:rsidRDefault="0000296F" w:rsidP="0000296F">
            <w:pPr>
              <w:rPr>
                <w:rFonts w:ascii="Arial" w:hAnsi="Arial" w:cs="Arial"/>
                <w:color w:val="000000"/>
                <w:sz w:val="22"/>
                <w:szCs w:val="22"/>
              </w:rPr>
            </w:pPr>
            <w:r w:rsidRPr="0000296F">
              <w:rPr>
                <w:rFonts w:ascii="Arial" w:hAnsi="Arial" w:cs="Arial"/>
                <w:color w:val="000000"/>
                <w:sz w:val="22"/>
                <w:szCs w:val="22"/>
              </w:rPr>
              <w:t>SEC_C_ACC_5</w:t>
            </w:r>
          </w:p>
        </w:tc>
        <w:tc>
          <w:tcPr>
            <w:tcW w:w="1460" w:type="dxa"/>
            <w:tcBorders>
              <w:top w:val="nil"/>
              <w:left w:val="single" w:sz="4" w:space="0" w:color="auto"/>
              <w:bottom w:val="single" w:sz="4" w:space="0" w:color="auto"/>
              <w:right w:val="single" w:sz="4" w:space="0" w:color="auto"/>
            </w:tcBorders>
            <w:shd w:val="clear" w:color="auto" w:fill="auto"/>
            <w:noWrap/>
            <w:vAlign w:val="center"/>
            <w:hideMark/>
          </w:tcPr>
          <w:p w14:paraId="346469C6" w14:textId="77777777" w:rsidR="0000296F" w:rsidRPr="0000296F" w:rsidRDefault="0000296F" w:rsidP="0000296F">
            <w:pPr>
              <w:jc w:val="center"/>
              <w:rPr>
                <w:rFonts w:cs="Calibri"/>
                <w:b/>
                <w:bCs/>
                <w:color w:val="000000"/>
                <w:sz w:val="22"/>
                <w:szCs w:val="22"/>
              </w:rPr>
            </w:pPr>
            <w:r w:rsidRPr="0000296F">
              <w:rPr>
                <w:rFonts w:cs="Calibri"/>
                <w:b/>
                <w:bCs/>
                <w:color w:val="000000"/>
                <w:sz w:val="22"/>
                <w:szCs w:val="22"/>
              </w:rPr>
              <w:t>X</w:t>
            </w:r>
          </w:p>
        </w:tc>
        <w:tc>
          <w:tcPr>
            <w:tcW w:w="1220" w:type="dxa"/>
            <w:tcBorders>
              <w:top w:val="nil"/>
              <w:left w:val="nil"/>
              <w:bottom w:val="single" w:sz="4" w:space="0" w:color="auto"/>
              <w:right w:val="single" w:sz="4" w:space="0" w:color="auto"/>
            </w:tcBorders>
            <w:shd w:val="clear" w:color="auto" w:fill="auto"/>
            <w:noWrap/>
            <w:vAlign w:val="center"/>
            <w:hideMark/>
          </w:tcPr>
          <w:p w14:paraId="0B3AA022" w14:textId="77777777" w:rsidR="0000296F" w:rsidRPr="0000296F" w:rsidRDefault="0000296F" w:rsidP="0000296F">
            <w:pPr>
              <w:jc w:val="center"/>
              <w:rPr>
                <w:rFonts w:cs="Calibri"/>
                <w:b/>
                <w:bCs/>
                <w:color w:val="000000"/>
                <w:sz w:val="22"/>
                <w:szCs w:val="22"/>
              </w:rPr>
            </w:pPr>
            <w:r w:rsidRPr="0000296F">
              <w:rPr>
                <w:rFonts w:cs="Calibri"/>
                <w:b/>
                <w:bCs/>
                <w:color w:val="000000"/>
                <w:sz w:val="22"/>
                <w:szCs w:val="22"/>
              </w:rPr>
              <w:t>X</w:t>
            </w:r>
          </w:p>
        </w:tc>
        <w:tc>
          <w:tcPr>
            <w:tcW w:w="1220" w:type="dxa"/>
            <w:tcBorders>
              <w:top w:val="nil"/>
              <w:left w:val="nil"/>
              <w:bottom w:val="single" w:sz="4" w:space="0" w:color="auto"/>
              <w:right w:val="single" w:sz="4" w:space="0" w:color="auto"/>
            </w:tcBorders>
            <w:shd w:val="clear" w:color="auto" w:fill="auto"/>
            <w:noWrap/>
            <w:vAlign w:val="center"/>
            <w:hideMark/>
          </w:tcPr>
          <w:p w14:paraId="631DEB9A" w14:textId="77777777" w:rsidR="0000296F" w:rsidRPr="0000296F" w:rsidRDefault="0000296F" w:rsidP="0000296F">
            <w:pPr>
              <w:jc w:val="center"/>
              <w:rPr>
                <w:rFonts w:cs="Calibri"/>
                <w:b/>
                <w:bCs/>
                <w:color w:val="000000"/>
                <w:sz w:val="22"/>
                <w:szCs w:val="22"/>
              </w:rPr>
            </w:pPr>
            <w:r w:rsidRPr="0000296F">
              <w:rPr>
                <w:rFonts w:cs="Calibri"/>
                <w:b/>
                <w:bCs/>
                <w:color w:val="000000"/>
                <w:sz w:val="22"/>
                <w:szCs w:val="22"/>
              </w:rPr>
              <w:t>X</w:t>
            </w:r>
          </w:p>
        </w:tc>
        <w:tc>
          <w:tcPr>
            <w:tcW w:w="1640" w:type="dxa"/>
            <w:tcBorders>
              <w:top w:val="nil"/>
              <w:left w:val="nil"/>
              <w:bottom w:val="single" w:sz="4" w:space="0" w:color="auto"/>
              <w:right w:val="single" w:sz="4" w:space="0" w:color="auto"/>
            </w:tcBorders>
            <w:shd w:val="clear" w:color="auto" w:fill="auto"/>
            <w:noWrap/>
            <w:vAlign w:val="center"/>
            <w:hideMark/>
          </w:tcPr>
          <w:p w14:paraId="0DE45614" w14:textId="77777777" w:rsidR="0000296F" w:rsidRPr="0000296F" w:rsidRDefault="0000296F" w:rsidP="0000296F">
            <w:pPr>
              <w:jc w:val="center"/>
              <w:rPr>
                <w:rFonts w:cs="Calibri"/>
                <w:b/>
                <w:bCs/>
                <w:color w:val="000000"/>
                <w:sz w:val="22"/>
                <w:szCs w:val="22"/>
              </w:rPr>
            </w:pPr>
            <w:r w:rsidRPr="0000296F">
              <w:rPr>
                <w:rFonts w:cs="Calibri"/>
                <w:b/>
                <w:bCs/>
                <w:color w:val="000000"/>
                <w:sz w:val="22"/>
                <w:szCs w:val="22"/>
              </w:rPr>
              <w:t>X</w:t>
            </w:r>
          </w:p>
        </w:tc>
        <w:tc>
          <w:tcPr>
            <w:tcW w:w="1440" w:type="dxa"/>
            <w:tcBorders>
              <w:top w:val="nil"/>
              <w:left w:val="nil"/>
              <w:bottom w:val="single" w:sz="4" w:space="0" w:color="auto"/>
              <w:right w:val="single" w:sz="4" w:space="0" w:color="auto"/>
            </w:tcBorders>
            <w:shd w:val="clear" w:color="auto" w:fill="auto"/>
            <w:noWrap/>
            <w:vAlign w:val="center"/>
            <w:hideMark/>
          </w:tcPr>
          <w:p w14:paraId="0BC6FCA9" w14:textId="77777777" w:rsidR="0000296F" w:rsidRPr="0000296F" w:rsidRDefault="0000296F" w:rsidP="0000296F">
            <w:pPr>
              <w:jc w:val="center"/>
              <w:rPr>
                <w:rFonts w:cs="Calibri"/>
                <w:b/>
                <w:bCs/>
                <w:color w:val="000000"/>
                <w:sz w:val="22"/>
                <w:szCs w:val="22"/>
              </w:rPr>
            </w:pPr>
            <w:r w:rsidRPr="0000296F">
              <w:rPr>
                <w:rFonts w:cs="Calibri"/>
                <w:b/>
                <w:bCs/>
                <w:color w:val="000000"/>
                <w:sz w:val="22"/>
                <w:szCs w:val="22"/>
              </w:rPr>
              <w:t>X</w:t>
            </w:r>
          </w:p>
        </w:tc>
        <w:tc>
          <w:tcPr>
            <w:tcW w:w="1400" w:type="dxa"/>
            <w:tcBorders>
              <w:top w:val="nil"/>
              <w:left w:val="nil"/>
              <w:bottom w:val="single" w:sz="4" w:space="0" w:color="auto"/>
              <w:right w:val="single" w:sz="4" w:space="0" w:color="auto"/>
            </w:tcBorders>
            <w:shd w:val="clear" w:color="auto" w:fill="auto"/>
            <w:noWrap/>
            <w:vAlign w:val="center"/>
            <w:hideMark/>
          </w:tcPr>
          <w:p w14:paraId="6BD78621" w14:textId="77777777" w:rsidR="0000296F" w:rsidRPr="0000296F" w:rsidRDefault="0000296F" w:rsidP="0000296F">
            <w:pPr>
              <w:jc w:val="center"/>
              <w:rPr>
                <w:rFonts w:cs="Calibri"/>
                <w:b/>
                <w:bCs/>
                <w:color w:val="000000"/>
                <w:sz w:val="22"/>
                <w:szCs w:val="22"/>
              </w:rPr>
            </w:pPr>
            <w:r w:rsidRPr="0000296F">
              <w:rPr>
                <w:rFonts w:cs="Calibri"/>
                <w:b/>
                <w:bCs/>
                <w:color w:val="000000"/>
                <w:sz w:val="22"/>
                <w:szCs w:val="22"/>
              </w:rPr>
              <w:t>X</w:t>
            </w:r>
          </w:p>
        </w:tc>
      </w:tr>
      <w:tr w:rsidR="0000296F" w:rsidRPr="0000296F" w14:paraId="2374AABF" w14:textId="77777777" w:rsidTr="0000296F">
        <w:trPr>
          <w:trHeight w:val="288"/>
        </w:trPr>
        <w:tc>
          <w:tcPr>
            <w:tcW w:w="2360" w:type="dxa"/>
            <w:tcBorders>
              <w:top w:val="nil"/>
              <w:left w:val="single" w:sz="4" w:space="0" w:color="auto"/>
              <w:bottom w:val="single" w:sz="4" w:space="0" w:color="auto"/>
              <w:right w:val="nil"/>
            </w:tcBorders>
            <w:shd w:val="clear" w:color="000000" w:fill="B4C6E7"/>
            <w:vAlign w:val="center"/>
            <w:hideMark/>
          </w:tcPr>
          <w:p w14:paraId="5E242F8D" w14:textId="77777777" w:rsidR="0000296F" w:rsidRPr="0000296F" w:rsidRDefault="0000296F" w:rsidP="0000296F">
            <w:pPr>
              <w:rPr>
                <w:rFonts w:ascii="Arial" w:hAnsi="Arial" w:cs="Arial"/>
                <w:color w:val="000000"/>
                <w:sz w:val="22"/>
                <w:szCs w:val="22"/>
              </w:rPr>
            </w:pPr>
            <w:r w:rsidRPr="0000296F">
              <w:rPr>
                <w:rFonts w:ascii="Arial" w:hAnsi="Arial" w:cs="Arial"/>
                <w:color w:val="000000"/>
                <w:sz w:val="22"/>
                <w:szCs w:val="22"/>
              </w:rPr>
              <w:lastRenderedPageBreak/>
              <w:t>SEC_C_ACC_6</w:t>
            </w:r>
          </w:p>
        </w:tc>
        <w:tc>
          <w:tcPr>
            <w:tcW w:w="1460" w:type="dxa"/>
            <w:tcBorders>
              <w:top w:val="nil"/>
              <w:left w:val="single" w:sz="4" w:space="0" w:color="auto"/>
              <w:bottom w:val="single" w:sz="4" w:space="0" w:color="auto"/>
              <w:right w:val="single" w:sz="4" w:space="0" w:color="auto"/>
            </w:tcBorders>
            <w:shd w:val="clear" w:color="auto" w:fill="auto"/>
            <w:noWrap/>
            <w:vAlign w:val="center"/>
            <w:hideMark/>
          </w:tcPr>
          <w:p w14:paraId="2D410F7D" w14:textId="77777777" w:rsidR="0000296F" w:rsidRPr="0000296F" w:rsidRDefault="0000296F" w:rsidP="0000296F">
            <w:pPr>
              <w:jc w:val="center"/>
              <w:rPr>
                <w:rFonts w:cs="Calibri"/>
                <w:b/>
                <w:bCs/>
                <w:color w:val="000000"/>
                <w:sz w:val="22"/>
                <w:szCs w:val="22"/>
              </w:rPr>
            </w:pPr>
            <w:r w:rsidRPr="0000296F">
              <w:rPr>
                <w:rFonts w:cs="Calibri"/>
                <w:b/>
                <w:bCs/>
                <w:color w:val="000000"/>
                <w:sz w:val="22"/>
                <w:szCs w:val="22"/>
              </w:rPr>
              <w:t>X</w:t>
            </w:r>
          </w:p>
        </w:tc>
        <w:tc>
          <w:tcPr>
            <w:tcW w:w="1220" w:type="dxa"/>
            <w:tcBorders>
              <w:top w:val="nil"/>
              <w:left w:val="nil"/>
              <w:bottom w:val="single" w:sz="4" w:space="0" w:color="auto"/>
              <w:right w:val="single" w:sz="4" w:space="0" w:color="auto"/>
            </w:tcBorders>
            <w:shd w:val="clear" w:color="auto" w:fill="auto"/>
            <w:noWrap/>
            <w:vAlign w:val="center"/>
            <w:hideMark/>
          </w:tcPr>
          <w:p w14:paraId="33FBEB07" w14:textId="77777777" w:rsidR="0000296F" w:rsidRPr="0000296F" w:rsidRDefault="0000296F" w:rsidP="0000296F">
            <w:pPr>
              <w:jc w:val="center"/>
              <w:rPr>
                <w:rFonts w:cs="Calibri"/>
                <w:b/>
                <w:bCs/>
                <w:color w:val="000000"/>
                <w:sz w:val="22"/>
                <w:szCs w:val="22"/>
              </w:rPr>
            </w:pPr>
            <w:r w:rsidRPr="0000296F">
              <w:rPr>
                <w:rFonts w:cs="Calibri"/>
                <w:b/>
                <w:bCs/>
                <w:color w:val="000000"/>
                <w:sz w:val="22"/>
                <w:szCs w:val="22"/>
              </w:rPr>
              <w:t>X</w:t>
            </w:r>
          </w:p>
        </w:tc>
        <w:tc>
          <w:tcPr>
            <w:tcW w:w="1220" w:type="dxa"/>
            <w:tcBorders>
              <w:top w:val="nil"/>
              <w:left w:val="nil"/>
              <w:bottom w:val="single" w:sz="4" w:space="0" w:color="auto"/>
              <w:right w:val="single" w:sz="4" w:space="0" w:color="auto"/>
            </w:tcBorders>
            <w:shd w:val="clear" w:color="auto" w:fill="auto"/>
            <w:noWrap/>
            <w:vAlign w:val="center"/>
            <w:hideMark/>
          </w:tcPr>
          <w:p w14:paraId="6274435B" w14:textId="77777777" w:rsidR="0000296F" w:rsidRPr="0000296F" w:rsidRDefault="0000296F" w:rsidP="0000296F">
            <w:pPr>
              <w:jc w:val="center"/>
              <w:rPr>
                <w:rFonts w:cs="Calibri"/>
                <w:b/>
                <w:bCs/>
                <w:color w:val="000000"/>
                <w:sz w:val="22"/>
                <w:szCs w:val="22"/>
              </w:rPr>
            </w:pPr>
            <w:r w:rsidRPr="0000296F">
              <w:rPr>
                <w:rFonts w:cs="Calibri"/>
                <w:b/>
                <w:bCs/>
                <w:color w:val="000000"/>
                <w:sz w:val="22"/>
                <w:szCs w:val="22"/>
              </w:rPr>
              <w:t>X</w:t>
            </w:r>
          </w:p>
        </w:tc>
        <w:tc>
          <w:tcPr>
            <w:tcW w:w="1640" w:type="dxa"/>
            <w:tcBorders>
              <w:top w:val="nil"/>
              <w:left w:val="nil"/>
              <w:bottom w:val="single" w:sz="4" w:space="0" w:color="auto"/>
              <w:right w:val="single" w:sz="4" w:space="0" w:color="auto"/>
            </w:tcBorders>
            <w:shd w:val="clear" w:color="auto" w:fill="auto"/>
            <w:noWrap/>
            <w:vAlign w:val="center"/>
            <w:hideMark/>
          </w:tcPr>
          <w:p w14:paraId="2148F5C4" w14:textId="77777777" w:rsidR="0000296F" w:rsidRPr="0000296F" w:rsidRDefault="0000296F" w:rsidP="0000296F">
            <w:pPr>
              <w:jc w:val="center"/>
              <w:rPr>
                <w:rFonts w:cs="Calibri"/>
                <w:b/>
                <w:bCs/>
                <w:color w:val="000000"/>
                <w:sz w:val="22"/>
                <w:szCs w:val="22"/>
              </w:rPr>
            </w:pPr>
            <w:r w:rsidRPr="0000296F">
              <w:rPr>
                <w:rFonts w:cs="Calibri"/>
                <w:b/>
                <w:bCs/>
                <w:color w:val="000000"/>
                <w:sz w:val="22"/>
                <w:szCs w:val="22"/>
              </w:rPr>
              <w:t>X</w:t>
            </w:r>
          </w:p>
        </w:tc>
        <w:tc>
          <w:tcPr>
            <w:tcW w:w="1440" w:type="dxa"/>
            <w:tcBorders>
              <w:top w:val="nil"/>
              <w:left w:val="nil"/>
              <w:bottom w:val="single" w:sz="4" w:space="0" w:color="auto"/>
              <w:right w:val="single" w:sz="4" w:space="0" w:color="auto"/>
            </w:tcBorders>
            <w:shd w:val="clear" w:color="auto" w:fill="auto"/>
            <w:noWrap/>
            <w:vAlign w:val="center"/>
            <w:hideMark/>
          </w:tcPr>
          <w:p w14:paraId="070935C6" w14:textId="77777777" w:rsidR="0000296F" w:rsidRPr="0000296F" w:rsidRDefault="0000296F" w:rsidP="0000296F">
            <w:pPr>
              <w:jc w:val="center"/>
              <w:rPr>
                <w:rFonts w:cs="Calibri"/>
                <w:b/>
                <w:bCs/>
                <w:color w:val="000000"/>
                <w:sz w:val="22"/>
                <w:szCs w:val="22"/>
              </w:rPr>
            </w:pPr>
            <w:r w:rsidRPr="0000296F">
              <w:rPr>
                <w:rFonts w:cs="Calibri"/>
                <w:b/>
                <w:bCs/>
                <w:color w:val="000000"/>
                <w:sz w:val="22"/>
                <w:szCs w:val="22"/>
              </w:rPr>
              <w:t>X</w:t>
            </w:r>
          </w:p>
        </w:tc>
        <w:tc>
          <w:tcPr>
            <w:tcW w:w="1400" w:type="dxa"/>
            <w:tcBorders>
              <w:top w:val="nil"/>
              <w:left w:val="nil"/>
              <w:bottom w:val="single" w:sz="4" w:space="0" w:color="auto"/>
              <w:right w:val="single" w:sz="4" w:space="0" w:color="auto"/>
            </w:tcBorders>
            <w:shd w:val="clear" w:color="auto" w:fill="auto"/>
            <w:noWrap/>
            <w:vAlign w:val="center"/>
            <w:hideMark/>
          </w:tcPr>
          <w:p w14:paraId="0760B10B" w14:textId="77777777" w:rsidR="0000296F" w:rsidRPr="0000296F" w:rsidRDefault="0000296F" w:rsidP="0000296F">
            <w:pPr>
              <w:jc w:val="center"/>
              <w:rPr>
                <w:rFonts w:cs="Calibri"/>
                <w:b/>
                <w:bCs/>
                <w:color w:val="000000"/>
                <w:sz w:val="22"/>
                <w:szCs w:val="22"/>
              </w:rPr>
            </w:pPr>
            <w:r w:rsidRPr="0000296F">
              <w:rPr>
                <w:rFonts w:cs="Calibri"/>
                <w:b/>
                <w:bCs/>
                <w:color w:val="000000"/>
                <w:sz w:val="22"/>
                <w:szCs w:val="22"/>
              </w:rPr>
              <w:t>X</w:t>
            </w:r>
          </w:p>
        </w:tc>
      </w:tr>
      <w:tr w:rsidR="0000296F" w:rsidRPr="0000296F" w14:paraId="1A9DB900" w14:textId="77777777" w:rsidTr="0000296F">
        <w:trPr>
          <w:trHeight w:val="288"/>
        </w:trPr>
        <w:tc>
          <w:tcPr>
            <w:tcW w:w="2360" w:type="dxa"/>
            <w:tcBorders>
              <w:top w:val="nil"/>
              <w:left w:val="single" w:sz="4" w:space="0" w:color="auto"/>
              <w:bottom w:val="single" w:sz="4" w:space="0" w:color="auto"/>
              <w:right w:val="nil"/>
            </w:tcBorders>
            <w:shd w:val="clear" w:color="000000" w:fill="B4C6E7"/>
            <w:vAlign w:val="center"/>
            <w:hideMark/>
          </w:tcPr>
          <w:p w14:paraId="4DC71A42" w14:textId="77777777" w:rsidR="0000296F" w:rsidRPr="0000296F" w:rsidRDefault="0000296F" w:rsidP="0000296F">
            <w:pPr>
              <w:rPr>
                <w:rFonts w:ascii="Arial" w:hAnsi="Arial" w:cs="Arial"/>
                <w:color w:val="000000"/>
                <w:sz w:val="22"/>
                <w:szCs w:val="22"/>
              </w:rPr>
            </w:pPr>
            <w:r w:rsidRPr="0000296F">
              <w:rPr>
                <w:rFonts w:ascii="Arial" w:hAnsi="Arial" w:cs="Arial"/>
                <w:color w:val="000000"/>
                <w:sz w:val="22"/>
                <w:szCs w:val="22"/>
              </w:rPr>
              <w:t>SEC_C_ACC_7</w:t>
            </w:r>
          </w:p>
        </w:tc>
        <w:tc>
          <w:tcPr>
            <w:tcW w:w="1460" w:type="dxa"/>
            <w:tcBorders>
              <w:top w:val="nil"/>
              <w:left w:val="single" w:sz="4" w:space="0" w:color="auto"/>
              <w:bottom w:val="single" w:sz="4" w:space="0" w:color="auto"/>
              <w:right w:val="single" w:sz="4" w:space="0" w:color="auto"/>
            </w:tcBorders>
            <w:shd w:val="clear" w:color="auto" w:fill="auto"/>
            <w:noWrap/>
            <w:vAlign w:val="center"/>
            <w:hideMark/>
          </w:tcPr>
          <w:p w14:paraId="6A472AA5" w14:textId="77777777" w:rsidR="0000296F" w:rsidRPr="0000296F" w:rsidRDefault="0000296F" w:rsidP="0000296F">
            <w:pPr>
              <w:jc w:val="center"/>
              <w:rPr>
                <w:rFonts w:cs="Calibri"/>
                <w:b/>
                <w:bCs/>
                <w:color w:val="000000"/>
                <w:sz w:val="22"/>
                <w:szCs w:val="22"/>
              </w:rPr>
            </w:pPr>
            <w:r w:rsidRPr="0000296F">
              <w:rPr>
                <w:rFonts w:cs="Calibri"/>
                <w:b/>
                <w:bCs/>
                <w:color w:val="000000"/>
                <w:sz w:val="22"/>
                <w:szCs w:val="22"/>
              </w:rPr>
              <w:t>X</w:t>
            </w:r>
          </w:p>
        </w:tc>
        <w:tc>
          <w:tcPr>
            <w:tcW w:w="1220" w:type="dxa"/>
            <w:tcBorders>
              <w:top w:val="nil"/>
              <w:left w:val="nil"/>
              <w:bottom w:val="single" w:sz="4" w:space="0" w:color="auto"/>
              <w:right w:val="single" w:sz="4" w:space="0" w:color="auto"/>
            </w:tcBorders>
            <w:shd w:val="clear" w:color="auto" w:fill="auto"/>
            <w:noWrap/>
            <w:vAlign w:val="center"/>
            <w:hideMark/>
          </w:tcPr>
          <w:p w14:paraId="473BDF85" w14:textId="77777777" w:rsidR="0000296F" w:rsidRPr="0000296F" w:rsidRDefault="0000296F" w:rsidP="0000296F">
            <w:pPr>
              <w:jc w:val="center"/>
              <w:rPr>
                <w:rFonts w:cs="Calibri"/>
                <w:b/>
                <w:bCs/>
                <w:color w:val="000000"/>
                <w:sz w:val="22"/>
                <w:szCs w:val="22"/>
              </w:rPr>
            </w:pPr>
            <w:r w:rsidRPr="0000296F">
              <w:rPr>
                <w:rFonts w:cs="Calibri"/>
                <w:b/>
                <w:bCs/>
                <w:color w:val="000000"/>
                <w:sz w:val="22"/>
                <w:szCs w:val="22"/>
              </w:rPr>
              <w:t>X</w:t>
            </w:r>
          </w:p>
        </w:tc>
        <w:tc>
          <w:tcPr>
            <w:tcW w:w="1220" w:type="dxa"/>
            <w:tcBorders>
              <w:top w:val="nil"/>
              <w:left w:val="nil"/>
              <w:bottom w:val="single" w:sz="4" w:space="0" w:color="auto"/>
              <w:right w:val="single" w:sz="4" w:space="0" w:color="auto"/>
            </w:tcBorders>
            <w:shd w:val="clear" w:color="auto" w:fill="auto"/>
            <w:noWrap/>
            <w:vAlign w:val="center"/>
            <w:hideMark/>
          </w:tcPr>
          <w:p w14:paraId="5EFADA84" w14:textId="77777777" w:rsidR="0000296F" w:rsidRPr="0000296F" w:rsidRDefault="0000296F" w:rsidP="0000296F">
            <w:pPr>
              <w:jc w:val="center"/>
              <w:rPr>
                <w:rFonts w:cs="Calibri"/>
                <w:b/>
                <w:bCs/>
                <w:color w:val="000000"/>
                <w:sz w:val="22"/>
                <w:szCs w:val="22"/>
              </w:rPr>
            </w:pPr>
            <w:r w:rsidRPr="0000296F">
              <w:rPr>
                <w:rFonts w:cs="Calibri"/>
                <w:b/>
                <w:bCs/>
                <w:color w:val="000000"/>
                <w:sz w:val="22"/>
                <w:szCs w:val="22"/>
              </w:rPr>
              <w:t>X</w:t>
            </w:r>
          </w:p>
        </w:tc>
        <w:tc>
          <w:tcPr>
            <w:tcW w:w="1640" w:type="dxa"/>
            <w:tcBorders>
              <w:top w:val="nil"/>
              <w:left w:val="nil"/>
              <w:bottom w:val="single" w:sz="4" w:space="0" w:color="auto"/>
              <w:right w:val="single" w:sz="4" w:space="0" w:color="auto"/>
            </w:tcBorders>
            <w:shd w:val="clear" w:color="auto" w:fill="auto"/>
            <w:noWrap/>
            <w:vAlign w:val="center"/>
            <w:hideMark/>
          </w:tcPr>
          <w:p w14:paraId="589DD4B1" w14:textId="77777777" w:rsidR="0000296F" w:rsidRPr="0000296F" w:rsidRDefault="0000296F" w:rsidP="0000296F">
            <w:pPr>
              <w:jc w:val="center"/>
              <w:rPr>
                <w:rFonts w:cs="Calibri"/>
                <w:b/>
                <w:bCs/>
                <w:color w:val="000000"/>
                <w:sz w:val="22"/>
                <w:szCs w:val="22"/>
              </w:rPr>
            </w:pPr>
            <w:r w:rsidRPr="0000296F">
              <w:rPr>
                <w:rFonts w:cs="Calibri"/>
                <w:b/>
                <w:bCs/>
                <w:color w:val="000000"/>
                <w:sz w:val="22"/>
                <w:szCs w:val="22"/>
              </w:rPr>
              <w:t>X</w:t>
            </w:r>
          </w:p>
        </w:tc>
        <w:tc>
          <w:tcPr>
            <w:tcW w:w="1440" w:type="dxa"/>
            <w:tcBorders>
              <w:top w:val="nil"/>
              <w:left w:val="nil"/>
              <w:bottom w:val="single" w:sz="4" w:space="0" w:color="auto"/>
              <w:right w:val="single" w:sz="4" w:space="0" w:color="auto"/>
            </w:tcBorders>
            <w:shd w:val="clear" w:color="auto" w:fill="auto"/>
            <w:noWrap/>
            <w:vAlign w:val="center"/>
            <w:hideMark/>
          </w:tcPr>
          <w:p w14:paraId="39F562DE" w14:textId="77777777" w:rsidR="0000296F" w:rsidRPr="0000296F" w:rsidRDefault="0000296F" w:rsidP="0000296F">
            <w:pPr>
              <w:jc w:val="center"/>
              <w:rPr>
                <w:rFonts w:cs="Calibri"/>
                <w:b/>
                <w:bCs/>
                <w:color w:val="000000"/>
                <w:sz w:val="22"/>
                <w:szCs w:val="22"/>
              </w:rPr>
            </w:pPr>
            <w:r w:rsidRPr="0000296F">
              <w:rPr>
                <w:rFonts w:cs="Calibri"/>
                <w:b/>
                <w:bCs/>
                <w:color w:val="000000"/>
                <w:sz w:val="22"/>
                <w:szCs w:val="22"/>
              </w:rPr>
              <w:t>X</w:t>
            </w:r>
          </w:p>
        </w:tc>
        <w:tc>
          <w:tcPr>
            <w:tcW w:w="1400" w:type="dxa"/>
            <w:tcBorders>
              <w:top w:val="nil"/>
              <w:left w:val="nil"/>
              <w:bottom w:val="single" w:sz="4" w:space="0" w:color="auto"/>
              <w:right w:val="single" w:sz="4" w:space="0" w:color="auto"/>
            </w:tcBorders>
            <w:shd w:val="clear" w:color="auto" w:fill="auto"/>
            <w:noWrap/>
            <w:vAlign w:val="center"/>
            <w:hideMark/>
          </w:tcPr>
          <w:p w14:paraId="15DEACF4" w14:textId="77777777" w:rsidR="0000296F" w:rsidRPr="0000296F" w:rsidRDefault="0000296F" w:rsidP="0000296F">
            <w:pPr>
              <w:jc w:val="center"/>
              <w:rPr>
                <w:rFonts w:cs="Calibri"/>
                <w:b/>
                <w:bCs/>
                <w:color w:val="000000"/>
                <w:sz w:val="22"/>
                <w:szCs w:val="22"/>
              </w:rPr>
            </w:pPr>
            <w:r w:rsidRPr="0000296F">
              <w:rPr>
                <w:rFonts w:cs="Calibri"/>
                <w:b/>
                <w:bCs/>
                <w:color w:val="000000"/>
                <w:sz w:val="22"/>
                <w:szCs w:val="22"/>
              </w:rPr>
              <w:t>X</w:t>
            </w:r>
          </w:p>
        </w:tc>
      </w:tr>
      <w:tr w:rsidR="0000296F" w:rsidRPr="0000296F" w14:paraId="274EA093" w14:textId="77777777" w:rsidTr="0000296F">
        <w:trPr>
          <w:trHeight w:val="288"/>
        </w:trPr>
        <w:tc>
          <w:tcPr>
            <w:tcW w:w="2360" w:type="dxa"/>
            <w:tcBorders>
              <w:top w:val="nil"/>
              <w:left w:val="single" w:sz="4" w:space="0" w:color="auto"/>
              <w:bottom w:val="single" w:sz="4" w:space="0" w:color="auto"/>
              <w:right w:val="nil"/>
            </w:tcBorders>
            <w:shd w:val="clear" w:color="000000" w:fill="B4C6E7"/>
            <w:vAlign w:val="center"/>
            <w:hideMark/>
          </w:tcPr>
          <w:p w14:paraId="2FCEFCDC" w14:textId="77777777" w:rsidR="0000296F" w:rsidRPr="0000296F" w:rsidRDefault="0000296F" w:rsidP="0000296F">
            <w:pPr>
              <w:rPr>
                <w:rFonts w:ascii="Arial" w:hAnsi="Arial" w:cs="Arial"/>
                <w:color w:val="000000"/>
                <w:sz w:val="22"/>
                <w:szCs w:val="22"/>
              </w:rPr>
            </w:pPr>
            <w:r w:rsidRPr="0000296F">
              <w:rPr>
                <w:rFonts w:ascii="Arial" w:hAnsi="Arial" w:cs="Arial"/>
                <w:color w:val="000000"/>
                <w:sz w:val="22"/>
                <w:szCs w:val="22"/>
              </w:rPr>
              <w:t>SEC_C_ACC_11</w:t>
            </w:r>
          </w:p>
        </w:tc>
        <w:tc>
          <w:tcPr>
            <w:tcW w:w="1460" w:type="dxa"/>
            <w:tcBorders>
              <w:top w:val="nil"/>
              <w:left w:val="single" w:sz="4" w:space="0" w:color="auto"/>
              <w:bottom w:val="single" w:sz="4" w:space="0" w:color="auto"/>
              <w:right w:val="single" w:sz="4" w:space="0" w:color="auto"/>
            </w:tcBorders>
            <w:shd w:val="clear" w:color="auto" w:fill="auto"/>
            <w:noWrap/>
            <w:vAlign w:val="center"/>
            <w:hideMark/>
          </w:tcPr>
          <w:p w14:paraId="32C73ED1" w14:textId="77777777" w:rsidR="0000296F" w:rsidRPr="0000296F" w:rsidRDefault="0000296F" w:rsidP="0000296F">
            <w:pPr>
              <w:jc w:val="center"/>
              <w:rPr>
                <w:rFonts w:cs="Calibri"/>
                <w:b/>
                <w:bCs/>
                <w:color w:val="000000"/>
                <w:sz w:val="22"/>
                <w:szCs w:val="22"/>
              </w:rPr>
            </w:pPr>
            <w:r w:rsidRPr="0000296F">
              <w:rPr>
                <w:rFonts w:cs="Calibri"/>
                <w:b/>
                <w:bCs/>
                <w:color w:val="000000"/>
                <w:sz w:val="22"/>
                <w:szCs w:val="22"/>
              </w:rPr>
              <w:t>X</w:t>
            </w:r>
          </w:p>
        </w:tc>
        <w:tc>
          <w:tcPr>
            <w:tcW w:w="1220" w:type="dxa"/>
            <w:tcBorders>
              <w:top w:val="nil"/>
              <w:left w:val="nil"/>
              <w:bottom w:val="single" w:sz="4" w:space="0" w:color="auto"/>
              <w:right w:val="single" w:sz="4" w:space="0" w:color="auto"/>
            </w:tcBorders>
            <w:shd w:val="clear" w:color="auto" w:fill="auto"/>
            <w:noWrap/>
            <w:vAlign w:val="center"/>
            <w:hideMark/>
          </w:tcPr>
          <w:p w14:paraId="20C1A8ED" w14:textId="77777777" w:rsidR="0000296F" w:rsidRPr="0000296F" w:rsidRDefault="0000296F" w:rsidP="0000296F">
            <w:pPr>
              <w:jc w:val="center"/>
              <w:rPr>
                <w:rFonts w:cs="Calibri"/>
                <w:b/>
                <w:bCs/>
                <w:color w:val="000000"/>
                <w:sz w:val="22"/>
                <w:szCs w:val="22"/>
              </w:rPr>
            </w:pPr>
            <w:r w:rsidRPr="0000296F">
              <w:rPr>
                <w:rFonts w:cs="Calibri"/>
                <w:b/>
                <w:bCs/>
                <w:color w:val="000000"/>
                <w:sz w:val="22"/>
                <w:szCs w:val="22"/>
              </w:rPr>
              <w:t>X</w:t>
            </w:r>
          </w:p>
        </w:tc>
        <w:tc>
          <w:tcPr>
            <w:tcW w:w="1220" w:type="dxa"/>
            <w:tcBorders>
              <w:top w:val="nil"/>
              <w:left w:val="nil"/>
              <w:bottom w:val="single" w:sz="4" w:space="0" w:color="auto"/>
              <w:right w:val="single" w:sz="4" w:space="0" w:color="auto"/>
            </w:tcBorders>
            <w:shd w:val="clear" w:color="auto" w:fill="auto"/>
            <w:noWrap/>
            <w:vAlign w:val="center"/>
            <w:hideMark/>
          </w:tcPr>
          <w:p w14:paraId="407A4D23" w14:textId="77777777" w:rsidR="0000296F" w:rsidRPr="0000296F" w:rsidRDefault="0000296F" w:rsidP="0000296F">
            <w:pPr>
              <w:jc w:val="center"/>
              <w:rPr>
                <w:rFonts w:cs="Calibri"/>
                <w:b/>
                <w:bCs/>
                <w:color w:val="000000"/>
                <w:sz w:val="22"/>
                <w:szCs w:val="22"/>
              </w:rPr>
            </w:pPr>
            <w:r w:rsidRPr="0000296F">
              <w:rPr>
                <w:rFonts w:cs="Calibri"/>
                <w:b/>
                <w:bCs/>
                <w:color w:val="000000"/>
                <w:sz w:val="22"/>
                <w:szCs w:val="22"/>
              </w:rPr>
              <w:t>X</w:t>
            </w:r>
          </w:p>
        </w:tc>
        <w:tc>
          <w:tcPr>
            <w:tcW w:w="1640" w:type="dxa"/>
            <w:tcBorders>
              <w:top w:val="nil"/>
              <w:left w:val="nil"/>
              <w:bottom w:val="single" w:sz="4" w:space="0" w:color="auto"/>
              <w:right w:val="single" w:sz="4" w:space="0" w:color="auto"/>
            </w:tcBorders>
            <w:shd w:val="clear" w:color="auto" w:fill="auto"/>
            <w:noWrap/>
            <w:vAlign w:val="center"/>
            <w:hideMark/>
          </w:tcPr>
          <w:p w14:paraId="2EEE04AB" w14:textId="77777777" w:rsidR="0000296F" w:rsidRPr="0000296F" w:rsidRDefault="0000296F" w:rsidP="0000296F">
            <w:pPr>
              <w:jc w:val="center"/>
              <w:rPr>
                <w:rFonts w:cs="Calibri"/>
                <w:b/>
                <w:bCs/>
                <w:color w:val="000000"/>
                <w:sz w:val="22"/>
                <w:szCs w:val="22"/>
              </w:rPr>
            </w:pPr>
            <w:r w:rsidRPr="0000296F">
              <w:rPr>
                <w:rFonts w:cs="Calibri"/>
                <w:b/>
                <w:bCs/>
                <w:color w:val="000000"/>
                <w:sz w:val="22"/>
                <w:szCs w:val="22"/>
              </w:rPr>
              <w:t>X</w:t>
            </w:r>
          </w:p>
        </w:tc>
        <w:tc>
          <w:tcPr>
            <w:tcW w:w="1440" w:type="dxa"/>
            <w:tcBorders>
              <w:top w:val="nil"/>
              <w:left w:val="nil"/>
              <w:bottom w:val="single" w:sz="4" w:space="0" w:color="auto"/>
              <w:right w:val="single" w:sz="4" w:space="0" w:color="auto"/>
            </w:tcBorders>
            <w:shd w:val="clear" w:color="000000" w:fill="D9D9D9"/>
            <w:noWrap/>
            <w:vAlign w:val="center"/>
            <w:hideMark/>
          </w:tcPr>
          <w:p w14:paraId="7C35DC80" w14:textId="77777777" w:rsidR="0000296F" w:rsidRPr="0000296F" w:rsidRDefault="0000296F" w:rsidP="0000296F">
            <w:pPr>
              <w:jc w:val="center"/>
              <w:rPr>
                <w:rFonts w:cs="Calibri"/>
                <w:b/>
                <w:bCs/>
                <w:color w:val="000000"/>
                <w:sz w:val="22"/>
                <w:szCs w:val="22"/>
              </w:rPr>
            </w:pPr>
            <w:r w:rsidRPr="0000296F">
              <w:rPr>
                <w:rFonts w:cs="Calibri"/>
                <w:b/>
                <w:bCs/>
                <w:color w:val="000000"/>
                <w:sz w:val="22"/>
                <w:szCs w:val="22"/>
              </w:rPr>
              <w:t> </w:t>
            </w:r>
          </w:p>
        </w:tc>
        <w:tc>
          <w:tcPr>
            <w:tcW w:w="1400" w:type="dxa"/>
            <w:tcBorders>
              <w:top w:val="nil"/>
              <w:left w:val="nil"/>
              <w:bottom w:val="single" w:sz="4" w:space="0" w:color="auto"/>
              <w:right w:val="single" w:sz="4" w:space="0" w:color="auto"/>
            </w:tcBorders>
            <w:shd w:val="clear" w:color="000000" w:fill="D9D9D9"/>
            <w:noWrap/>
            <w:vAlign w:val="center"/>
            <w:hideMark/>
          </w:tcPr>
          <w:p w14:paraId="3959062C" w14:textId="77777777" w:rsidR="0000296F" w:rsidRPr="0000296F" w:rsidRDefault="0000296F" w:rsidP="0000296F">
            <w:pPr>
              <w:jc w:val="center"/>
              <w:rPr>
                <w:rFonts w:cs="Calibri"/>
                <w:b/>
                <w:bCs/>
                <w:color w:val="000000"/>
                <w:sz w:val="22"/>
                <w:szCs w:val="22"/>
              </w:rPr>
            </w:pPr>
            <w:r w:rsidRPr="0000296F">
              <w:rPr>
                <w:rFonts w:cs="Calibri"/>
                <w:b/>
                <w:bCs/>
                <w:color w:val="000000"/>
                <w:sz w:val="22"/>
                <w:szCs w:val="22"/>
              </w:rPr>
              <w:t> </w:t>
            </w:r>
          </w:p>
        </w:tc>
      </w:tr>
      <w:tr w:rsidR="0000296F" w:rsidRPr="0000296F" w14:paraId="0E534A1B" w14:textId="77777777" w:rsidTr="0000296F">
        <w:trPr>
          <w:trHeight w:val="288"/>
        </w:trPr>
        <w:tc>
          <w:tcPr>
            <w:tcW w:w="2360" w:type="dxa"/>
            <w:tcBorders>
              <w:top w:val="nil"/>
              <w:left w:val="single" w:sz="4" w:space="0" w:color="auto"/>
              <w:bottom w:val="single" w:sz="4" w:space="0" w:color="auto"/>
              <w:right w:val="nil"/>
            </w:tcBorders>
            <w:shd w:val="clear" w:color="000000" w:fill="B4C6E7"/>
            <w:vAlign w:val="center"/>
            <w:hideMark/>
          </w:tcPr>
          <w:p w14:paraId="0E72F209" w14:textId="77777777" w:rsidR="0000296F" w:rsidRPr="0000296F" w:rsidRDefault="0000296F" w:rsidP="0000296F">
            <w:pPr>
              <w:rPr>
                <w:rFonts w:ascii="Arial" w:hAnsi="Arial" w:cs="Arial"/>
                <w:color w:val="000000"/>
                <w:sz w:val="22"/>
                <w:szCs w:val="22"/>
              </w:rPr>
            </w:pPr>
            <w:r w:rsidRPr="0000296F">
              <w:rPr>
                <w:rFonts w:ascii="Arial" w:hAnsi="Arial" w:cs="Arial"/>
                <w:color w:val="000000"/>
                <w:sz w:val="22"/>
                <w:szCs w:val="22"/>
              </w:rPr>
              <w:t>SEC_C_ACC_12</w:t>
            </w:r>
          </w:p>
        </w:tc>
        <w:tc>
          <w:tcPr>
            <w:tcW w:w="1460" w:type="dxa"/>
            <w:tcBorders>
              <w:top w:val="nil"/>
              <w:left w:val="single" w:sz="4" w:space="0" w:color="auto"/>
              <w:bottom w:val="single" w:sz="4" w:space="0" w:color="auto"/>
              <w:right w:val="single" w:sz="4" w:space="0" w:color="auto"/>
            </w:tcBorders>
            <w:shd w:val="clear" w:color="auto" w:fill="auto"/>
            <w:noWrap/>
            <w:vAlign w:val="center"/>
            <w:hideMark/>
          </w:tcPr>
          <w:p w14:paraId="6ABBF372" w14:textId="77777777" w:rsidR="0000296F" w:rsidRPr="0000296F" w:rsidRDefault="0000296F" w:rsidP="0000296F">
            <w:pPr>
              <w:jc w:val="center"/>
              <w:rPr>
                <w:rFonts w:cs="Calibri"/>
                <w:b/>
                <w:bCs/>
                <w:color w:val="000000"/>
                <w:sz w:val="22"/>
                <w:szCs w:val="22"/>
              </w:rPr>
            </w:pPr>
            <w:r w:rsidRPr="0000296F">
              <w:rPr>
                <w:rFonts w:cs="Calibri"/>
                <w:b/>
                <w:bCs/>
                <w:color w:val="000000"/>
                <w:sz w:val="22"/>
                <w:szCs w:val="22"/>
              </w:rPr>
              <w:t>X</w:t>
            </w:r>
          </w:p>
        </w:tc>
        <w:tc>
          <w:tcPr>
            <w:tcW w:w="1220" w:type="dxa"/>
            <w:tcBorders>
              <w:top w:val="nil"/>
              <w:left w:val="nil"/>
              <w:bottom w:val="single" w:sz="4" w:space="0" w:color="auto"/>
              <w:right w:val="single" w:sz="4" w:space="0" w:color="auto"/>
            </w:tcBorders>
            <w:shd w:val="clear" w:color="auto" w:fill="auto"/>
            <w:noWrap/>
            <w:vAlign w:val="center"/>
            <w:hideMark/>
          </w:tcPr>
          <w:p w14:paraId="477754C0" w14:textId="77777777" w:rsidR="0000296F" w:rsidRPr="0000296F" w:rsidRDefault="0000296F" w:rsidP="0000296F">
            <w:pPr>
              <w:jc w:val="center"/>
              <w:rPr>
                <w:rFonts w:cs="Calibri"/>
                <w:b/>
                <w:bCs/>
                <w:color w:val="000000"/>
                <w:sz w:val="22"/>
                <w:szCs w:val="22"/>
              </w:rPr>
            </w:pPr>
            <w:r w:rsidRPr="0000296F">
              <w:rPr>
                <w:rFonts w:cs="Calibri"/>
                <w:b/>
                <w:bCs/>
                <w:color w:val="000000"/>
                <w:sz w:val="22"/>
                <w:szCs w:val="22"/>
              </w:rPr>
              <w:t>X</w:t>
            </w:r>
          </w:p>
        </w:tc>
        <w:tc>
          <w:tcPr>
            <w:tcW w:w="1220" w:type="dxa"/>
            <w:tcBorders>
              <w:top w:val="nil"/>
              <w:left w:val="nil"/>
              <w:bottom w:val="single" w:sz="4" w:space="0" w:color="auto"/>
              <w:right w:val="single" w:sz="4" w:space="0" w:color="auto"/>
            </w:tcBorders>
            <w:shd w:val="clear" w:color="auto" w:fill="auto"/>
            <w:noWrap/>
            <w:vAlign w:val="center"/>
            <w:hideMark/>
          </w:tcPr>
          <w:p w14:paraId="47FB18A6" w14:textId="77777777" w:rsidR="0000296F" w:rsidRPr="0000296F" w:rsidRDefault="0000296F" w:rsidP="0000296F">
            <w:pPr>
              <w:jc w:val="center"/>
              <w:rPr>
                <w:rFonts w:cs="Calibri"/>
                <w:b/>
                <w:bCs/>
                <w:color w:val="000000"/>
                <w:sz w:val="22"/>
                <w:szCs w:val="22"/>
              </w:rPr>
            </w:pPr>
            <w:r w:rsidRPr="0000296F">
              <w:rPr>
                <w:rFonts w:cs="Calibri"/>
                <w:b/>
                <w:bCs/>
                <w:color w:val="000000"/>
                <w:sz w:val="22"/>
                <w:szCs w:val="22"/>
              </w:rPr>
              <w:t>X</w:t>
            </w:r>
          </w:p>
        </w:tc>
        <w:tc>
          <w:tcPr>
            <w:tcW w:w="1640" w:type="dxa"/>
            <w:tcBorders>
              <w:top w:val="nil"/>
              <w:left w:val="nil"/>
              <w:bottom w:val="single" w:sz="4" w:space="0" w:color="auto"/>
              <w:right w:val="single" w:sz="4" w:space="0" w:color="auto"/>
            </w:tcBorders>
            <w:shd w:val="clear" w:color="auto" w:fill="auto"/>
            <w:noWrap/>
            <w:vAlign w:val="center"/>
            <w:hideMark/>
          </w:tcPr>
          <w:p w14:paraId="06ED7C6A" w14:textId="77777777" w:rsidR="0000296F" w:rsidRPr="0000296F" w:rsidRDefault="0000296F" w:rsidP="0000296F">
            <w:pPr>
              <w:jc w:val="center"/>
              <w:rPr>
                <w:rFonts w:cs="Calibri"/>
                <w:b/>
                <w:bCs/>
                <w:color w:val="000000"/>
                <w:sz w:val="22"/>
                <w:szCs w:val="22"/>
              </w:rPr>
            </w:pPr>
            <w:r w:rsidRPr="0000296F">
              <w:rPr>
                <w:rFonts w:cs="Calibri"/>
                <w:b/>
                <w:bCs/>
                <w:color w:val="000000"/>
                <w:sz w:val="22"/>
                <w:szCs w:val="22"/>
              </w:rPr>
              <w:t>X</w:t>
            </w:r>
          </w:p>
        </w:tc>
        <w:tc>
          <w:tcPr>
            <w:tcW w:w="1440" w:type="dxa"/>
            <w:tcBorders>
              <w:top w:val="nil"/>
              <w:left w:val="nil"/>
              <w:bottom w:val="single" w:sz="4" w:space="0" w:color="auto"/>
              <w:right w:val="single" w:sz="4" w:space="0" w:color="auto"/>
            </w:tcBorders>
            <w:shd w:val="clear" w:color="auto" w:fill="auto"/>
            <w:noWrap/>
            <w:vAlign w:val="center"/>
            <w:hideMark/>
          </w:tcPr>
          <w:p w14:paraId="5FCA9565" w14:textId="77777777" w:rsidR="0000296F" w:rsidRPr="0000296F" w:rsidRDefault="0000296F" w:rsidP="0000296F">
            <w:pPr>
              <w:jc w:val="center"/>
              <w:rPr>
                <w:rFonts w:cs="Calibri"/>
                <w:b/>
                <w:bCs/>
                <w:color w:val="000000"/>
                <w:sz w:val="22"/>
                <w:szCs w:val="22"/>
              </w:rPr>
            </w:pPr>
            <w:r w:rsidRPr="0000296F">
              <w:rPr>
                <w:rFonts w:cs="Calibri"/>
                <w:b/>
                <w:bCs/>
                <w:color w:val="000000"/>
                <w:sz w:val="22"/>
                <w:szCs w:val="22"/>
              </w:rPr>
              <w:t>X</w:t>
            </w:r>
          </w:p>
        </w:tc>
        <w:tc>
          <w:tcPr>
            <w:tcW w:w="1400" w:type="dxa"/>
            <w:tcBorders>
              <w:top w:val="nil"/>
              <w:left w:val="nil"/>
              <w:bottom w:val="single" w:sz="4" w:space="0" w:color="auto"/>
              <w:right w:val="single" w:sz="4" w:space="0" w:color="auto"/>
            </w:tcBorders>
            <w:shd w:val="clear" w:color="auto" w:fill="auto"/>
            <w:noWrap/>
            <w:vAlign w:val="center"/>
            <w:hideMark/>
          </w:tcPr>
          <w:p w14:paraId="79D227F1" w14:textId="77777777" w:rsidR="0000296F" w:rsidRPr="0000296F" w:rsidRDefault="0000296F" w:rsidP="0000296F">
            <w:pPr>
              <w:jc w:val="center"/>
              <w:rPr>
                <w:rFonts w:cs="Calibri"/>
                <w:b/>
                <w:bCs/>
                <w:color w:val="000000"/>
                <w:sz w:val="22"/>
                <w:szCs w:val="22"/>
              </w:rPr>
            </w:pPr>
            <w:r w:rsidRPr="0000296F">
              <w:rPr>
                <w:rFonts w:cs="Calibri"/>
                <w:b/>
                <w:bCs/>
                <w:color w:val="000000"/>
                <w:sz w:val="22"/>
                <w:szCs w:val="22"/>
              </w:rPr>
              <w:t>X</w:t>
            </w:r>
          </w:p>
        </w:tc>
      </w:tr>
      <w:tr w:rsidR="0000296F" w:rsidRPr="0000296F" w14:paraId="617F3316" w14:textId="77777777" w:rsidTr="0000296F">
        <w:trPr>
          <w:trHeight w:val="288"/>
        </w:trPr>
        <w:tc>
          <w:tcPr>
            <w:tcW w:w="2360" w:type="dxa"/>
            <w:tcBorders>
              <w:top w:val="nil"/>
              <w:left w:val="single" w:sz="4" w:space="0" w:color="auto"/>
              <w:bottom w:val="single" w:sz="4" w:space="0" w:color="auto"/>
              <w:right w:val="nil"/>
            </w:tcBorders>
            <w:shd w:val="clear" w:color="000000" w:fill="B4C6E7"/>
            <w:vAlign w:val="center"/>
            <w:hideMark/>
          </w:tcPr>
          <w:p w14:paraId="2C4EA389" w14:textId="77777777" w:rsidR="0000296F" w:rsidRPr="0000296F" w:rsidRDefault="0000296F" w:rsidP="0000296F">
            <w:pPr>
              <w:rPr>
                <w:rFonts w:ascii="Arial" w:hAnsi="Arial" w:cs="Arial"/>
                <w:color w:val="000000"/>
                <w:sz w:val="22"/>
                <w:szCs w:val="22"/>
              </w:rPr>
            </w:pPr>
            <w:r w:rsidRPr="0000296F">
              <w:rPr>
                <w:rFonts w:ascii="Arial" w:hAnsi="Arial" w:cs="Arial"/>
                <w:color w:val="000000"/>
                <w:sz w:val="22"/>
                <w:szCs w:val="22"/>
              </w:rPr>
              <w:t>SEC_C_ACC_18</w:t>
            </w:r>
          </w:p>
        </w:tc>
        <w:tc>
          <w:tcPr>
            <w:tcW w:w="1460" w:type="dxa"/>
            <w:tcBorders>
              <w:top w:val="nil"/>
              <w:left w:val="single" w:sz="4" w:space="0" w:color="auto"/>
              <w:bottom w:val="single" w:sz="4" w:space="0" w:color="auto"/>
              <w:right w:val="single" w:sz="4" w:space="0" w:color="auto"/>
            </w:tcBorders>
            <w:shd w:val="clear" w:color="auto" w:fill="auto"/>
            <w:noWrap/>
            <w:vAlign w:val="center"/>
            <w:hideMark/>
          </w:tcPr>
          <w:p w14:paraId="5FE47B4F" w14:textId="77777777" w:rsidR="0000296F" w:rsidRPr="0000296F" w:rsidRDefault="0000296F" w:rsidP="0000296F">
            <w:pPr>
              <w:jc w:val="center"/>
              <w:rPr>
                <w:rFonts w:cs="Calibri"/>
                <w:b/>
                <w:bCs/>
                <w:color w:val="000000"/>
                <w:sz w:val="22"/>
                <w:szCs w:val="22"/>
              </w:rPr>
            </w:pPr>
            <w:r w:rsidRPr="0000296F">
              <w:rPr>
                <w:rFonts w:cs="Calibri"/>
                <w:b/>
                <w:bCs/>
                <w:color w:val="000000"/>
                <w:sz w:val="22"/>
                <w:szCs w:val="22"/>
              </w:rPr>
              <w:t>X</w:t>
            </w:r>
          </w:p>
        </w:tc>
        <w:tc>
          <w:tcPr>
            <w:tcW w:w="1220" w:type="dxa"/>
            <w:tcBorders>
              <w:top w:val="nil"/>
              <w:left w:val="nil"/>
              <w:bottom w:val="single" w:sz="4" w:space="0" w:color="auto"/>
              <w:right w:val="single" w:sz="4" w:space="0" w:color="auto"/>
            </w:tcBorders>
            <w:shd w:val="clear" w:color="auto" w:fill="auto"/>
            <w:noWrap/>
            <w:vAlign w:val="center"/>
            <w:hideMark/>
          </w:tcPr>
          <w:p w14:paraId="5B5B7CE9" w14:textId="77777777" w:rsidR="0000296F" w:rsidRPr="0000296F" w:rsidRDefault="0000296F" w:rsidP="0000296F">
            <w:pPr>
              <w:jc w:val="center"/>
              <w:rPr>
                <w:rFonts w:cs="Calibri"/>
                <w:b/>
                <w:bCs/>
                <w:color w:val="000000"/>
                <w:sz w:val="22"/>
                <w:szCs w:val="22"/>
              </w:rPr>
            </w:pPr>
            <w:r w:rsidRPr="0000296F">
              <w:rPr>
                <w:rFonts w:cs="Calibri"/>
                <w:b/>
                <w:bCs/>
                <w:color w:val="000000"/>
                <w:sz w:val="22"/>
                <w:szCs w:val="22"/>
              </w:rPr>
              <w:t>X</w:t>
            </w:r>
          </w:p>
        </w:tc>
        <w:tc>
          <w:tcPr>
            <w:tcW w:w="1220" w:type="dxa"/>
            <w:tcBorders>
              <w:top w:val="nil"/>
              <w:left w:val="nil"/>
              <w:bottom w:val="single" w:sz="4" w:space="0" w:color="auto"/>
              <w:right w:val="single" w:sz="4" w:space="0" w:color="auto"/>
            </w:tcBorders>
            <w:shd w:val="clear" w:color="auto" w:fill="auto"/>
            <w:noWrap/>
            <w:vAlign w:val="center"/>
            <w:hideMark/>
          </w:tcPr>
          <w:p w14:paraId="5FD3D01B" w14:textId="77777777" w:rsidR="0000296F" w:rsidRPr="0000296F" w:rsidRDefault="0000296F" w:rsidP="0000296F">
            <w:pPr>
              <w:jc w:val="center"/>
              <w:rPr>
                <w:rFonts w:cs="Calibri"/>
                <w:b/>
                <w:bCs/>
                <w:color w:val="000000"/>
                <w:sz w:val="22"/>
                <w:szCs w:val="22"/>
              </w:rPr>
            </w:pPr>
            <w:r w:rsidRPr="0000296F">
              <w:rPr>
                <w:rFonts w:cs="Calibri"/>
                <w:b/>
                <w:bCs/>
                <w:color w:val="000000"/>
                <w:sz w:val="22"/>
                <w:szCs w:val="22"/>
              </w:rPr>
              <w:t>X</w:t>
            </w:r>
          </w:p>
        </w:tc>
        <w:tc>
          <w:tcPr>
            <w:tcW w:w="1640" w:type="dxa"/>
            <w:tcBorders>
              <w:top w:val="nil"/>
              <w:left w:val="nil"/>
              <w:bottom w:val="single" w:sz="4" w:space="0" w:color="auto"/>
              <w:right w:val="single" w:sz="4" w:space="0" w:color="auto"/>
            </w:tcBorders>
            <w:shd w:val="clear" w:color="auto" w:fill="auto"/>
            <w:noWrap/>
            <w:vAlign w:val="center"/>
            <w:hideMark/>
          </w:tcPr>
          <w:p w14:paraId="5BE3975D" w14:textId="77777777" w:rsidR="0000296F" w:rsidRPr="0000296F" w:rsidRDefault="0000296F" w:rsidP="0000296F">
            <w:pPr>
              <w:jc w:val="center"/>
              <w:rPr>
                <w:rFonts w:cs="Calibri"/>
                <w:b/>
                <w:bCs/>
                <w:color w:val="000000"/>
                <w:sz w:val="22"/>
                <w:szCs w:val="22"/>
              </w:rPr>
            </w:pPr>
            <w:r w:rsidRPr="0000296F">
              <w:rPr>
                <w:rFonts w:cs="Calibri"/>
                <w:b/>
                <w:bCs/>
                <w:color w:val="000000"/>
                <w:sz w:val="22"/>
                <w:szCs w:val="22"/>
              </w:rPr>
              <w:t>X</w:t>
            </w:r>
          </w:p>
        </w:tc>
        <w:tc>
          <w:tcPr>
            <w:tcW w:w="1440" w:type="dxa"/>
            <w:tcBorders>
              <w:top w:val="nil"/>
              <w:left w:val="nil"/>
              <w:bottom w:val="single" w:sz="4" w:space="0" w:color="auto"/>
              <w:right w:val="single" w:sz="4" w:space="0" w:color="auto"/>
            </w:tcBorders>
            <w:shd w:val="clear" w:color="000000" w:fill="D9D9D9"/>
            <w:noWrap/>
            <w:vAlign w:val="center"/>
            <w:hideMark/>
          </w:tcPr>
          <w:p w14:paraId="4532B8C8" w14:textId="77777777" w:rsidR="0000296F" w:rsidRPr="0000296F" w:rsidRDefault="0000296F" w:rsidP="0000296F">
            <w:pPr>
              <w:jc w:val="center"/>
              <w:rPr>
                <w:rFonts w:cs="Calibri"/>
                <w:b/>
                <w:bCs/>
                <w:color w:val="000000"/>
                <w:sz w:val="22"/>
                <w:szCs w:val="22"/>
              </w:rPr>
            </w:pPr>
            <w:r w:rsidRPr="0000296F">
              <w:rPr>
                <w:rFonts w:cs="Calibri"/>
                <w:b/>
                <w:bCs/>
                <w:color w:val="000000"/>
                <w:sz w:val="22"/>
                <w:szCs w:val="22"/>
              </w:rPr>
              <w:t> </w:t>
            </w:r>
          </w:p>
        </w:tc>
        <w:tc>
          <w:tcPr>
            <w:tcW w:w="1400" w:type="dxa"/>
            <w:tcBorders>
              <w:top w:val="nil"/>
              <w:left w:val="nil"/>
              <w:bottom w:val="single" w:sz="4" w:space="0" w:color="auto"/>
              <w:right w:val="single" w:sz="4" w:space="0" w:color="auto"/>
            </w:tcBorders>
            <w:shd w:val="clear" w:color="000000" w:fill="D9D9D9"/>
            <w:noWrap/>
            <w:vAlign w:val="center"/>
            <w:hideMark/>
          </w:tcPr>
          <w:p w14:paraId="45E79D02" w14:textId="77777777" w:rsidR="0000296F" w:rsidRPr="0000296F" w:rsidRDefault="0000296F" w:rsidP="0000296F">
            <w:pPr>
              <w:jc w:val="center"/>
              <w:rPr>
                <w:rFonts w:cs="Calibri"/>
                <w:b/>
                <w:bCs/>
                <w:color w:val="000000"/>
                <w:sz w:val="22"/>
                <w:szCs w:val="22"/>
              </w:rPr>
            </w:pPr>
            <w:r w:rsidRPr="0000296F">
              <w:rPr>
                <w:rFonts w:cs="Calibri"/>
                <w:b/>
                <w:bCs/>
                <w:color w:val="000000"/>
                <w:sz w:val="22"/>
                <w:szCs w:val="22"/>
              </w:rPr>
              <w:t> </w:t>
            </w:r>
          </w:p>
        </w:tc>
      </w:tr>
      <w:tr w:rsidR="0000296F" w:rsidRPr="0000296F" w14:paraId="0EEA80E1" w14:textId="77777777" w:rsidTr="0000296F">
        <w:trPr>
          <w:trHeight w:val="288"/>
        </w:trPr>
        <w:tc>
          <w:tcPr>
            <w:tcW w:w="2360" w:type="dxa"/>
            <w:tcBorders>
              <w:top w:val="nil"/>
              <w:left w:val="single" w:sz="4" w:space="0" w:color="auto"/>
              <w:bottom w:val="single" w:sz="4" w:space="0" w:color="auto"/>
              <w:right w:val="nil"/>
            </w:tcBorders>
            <w:shd w:val="clear" w:color="000000" w:fill="B4C6E7"/>
            <w:vAlign w:val="center"/>
            <w:hideMark/>
          </w:tcPr>
          <w:p w14:paraId="67D7B944" w14:textId="77777777" w:rsidR="0000296F" w:rsidRPr="0000296F" w:rsidRDefault="0000296F" w:rsidP="0000296F">
            <w:pPr>
              <w:rPr>
                <w:rFonts w:ascii="Arial" w:hAnsi="Arial" w:cs="Arial"/>
                <w:color w:val="000000"/>
                <w:sz w:val="22"/>
                <w:szCs w:val="22"/>
              </w:rPr>
            </w:pPr>
            <w:r w:rsidRPr="0000296F">
              <w:rPr>
                <w:rFonts w:ascii="Arial" w:hAnsi="Arial" w:cs="Arial"/>
                <w:color w:val="000000"/>
                <w:sz w:val="22"/>
                <w:szCs w:val="22"/>
              </w:rPr>
              <w:t>SEC_C_ACC_26</w:t>
            </w:r>
          </w:p>
        </w:tc>
        <w:tc>
          <w:tcPr>
            <w:tcW w:w="1460" w:type="dxa"/>
            <w:tcBorders>
              <w:top w:val="nil"/>
              <w:left w:val="single" w:sz="4" w:space="0" w:color="auto"/>
              <w:bottom w:val="single" w:sz="4" w:space="0" w:color="auto"/>
              <w:right w:val="single" w:sz="4" w:space="0" w:color="auto"/>
            </w:tcBorders>
            <w:shd w:val="clear" w:color="auto" w:fill="auto"/>
            <w:noWrap/>
            <w:vAlign w:val="center"/>
            <w:hideMark/>
          </w:tcPr>
          <w:p w14:paraId="59EB6395" w14:textId="77777777" w:rsidR="0000296F" w:rsidRPr="0000296F" w:rsidRDefault="0000296F" w:rsidP="0000296F">
            <w:pPr>
              <w:jc w:val="center"/>
              <w:rPr>
                <w:rFonts w:cs="Calibri"/>
                <w:b/>
                <w:bCs/>
                <w:color w:val="000000"/>
                <w:sz w:val="22"/>
                <w:szCs w:val="22"/>
              </w:rPr>
            </w:pPr>
            <w:r w:rsidRPr="0000296F">
              <w:rPr>
                <w:rFonts w:cs="Calibri"/>
                <w:b/>
                <w:bCs/>
                <w:color w:val="000000"/>
                <w:sz w:val="22"/>
                <w:szCs w:val="22"/>
              </w:rPr>
              <w:t>X</w:t>
            </w:r>
          </w:p>
        </w:tc>
        <w:tc>
          <w:tcPr>
            <w:tcW w:w="1220" w:type="dxa"/>
            <w:tcBorders>
              <w:top w:val="nil"/>
              <w:left w:val="nil"/>
              <w:bottom w:val="single" w:sz="4" w:space="0" w:color="auto"/>
              <w:right w:val="single" w:sz="4" w:space="0" w:color="auto"/>
            </w:tcBorders>
            <w:shd w:val="clear" w:color="auto" w:fill="auto"/>
            <w:noWrap/>
            <w:vAlign w:val="center"/>
            <w:hideMark/>
          </w:tcPr>
          <w:p w14:paraId="36582AF7" w14:textId="77777777" w:rsidR="0000296F" w:rsidRPr="0000296F" w:rsidRDefault="0000296F" w:rsidP="0000296F">
            <w:pPr>
              <w:jc w:val="center"/>
              <w:rPr>
                <w:rFonts w:cs="Calibri"/>
                <w:b/>
                <w:bCs/>
                <w:color w:val="000000"/>
                <w:sz w:val="22"/>
                <w:szCs w:val="22"/>
              </w:rPr>
            </w:pPr>
            <w:r w:rsidRPr="0000296F">
              <w:rPr>
                <w:rFonts w:cs="Calibri"/>
                <w:b/>
                <w:bCs/>
                <w:color w:val="000000"/>
                <w:sz w:val="22"/>
                <w:szCs w:val="22"/>
              </w:rPr>
              <w:t>X</w:t>
            </w:r>
          </w:p>
        </w:tc>
        <w:tc>
          <w:tcPr>
            <w:tcW w:w="1220" w:type="dxa"/>
            <w:tcBorders>
              <w:top w:val="nil"/>
              <w:left w:val="nil"/>
              <w:bottom w:val="single" w:sz="4" w:space="0" w:color="auto"/>
              <w:right w:val="single" w:sz="4" w:space="0" w:color="auto"/>
            </w:tcBorders>
            <w:shd w:val="clear" w:color="auto" w:fill="auto"/>
            <w:noWrap/>
            <w:vAlign w:val="center"/>
            <w:hideMark/>
          </w:tcPr>
          <w:p w14:paraId="6F75056B" w14:textId="77777777" w:rsidR="0000296F" w:rsidRPr="0000296F" w:rsidRDefault="0000296F" w:rsidP="0000296F">
            <w:pPr>
              <w:jc w:val="center"/>
              <w:rPr>
                <w:rFonts w:cs="Calibri"/>
                <w:b/>
                <w:bCs/>
                <w:color w:val="000000"/>
                <w:sz w:val="22"/>
                <w:szCs w:val="22"/>
              </w:rPr>
            </w:pPr>
            <w:r w:rsidRPr="0000296F">
              <w:rPr>
                <w:rFonts w:cs="Calibri"/>
                <w:b/>
                <w:bCs/>
                <w:color w:val="000000"/>
                <w:sz w:val="22"/>
                <w:szCs w:val="22"/>
              </w:rPr>
              <w:t>X</w:t>
            </w:r>
          </w:p>
        </w:tc>
        <w:tc>
          <w:tcPr>
            <w:tcW w:w="1640" w:type="dxa"/>
            <w:tcBorders>
              <w:top w:val="nil"/>
              <w:left w:val="nil"/>
              <w:bottom w:val="single" w:sz="4" w:space="0" w:color="auto"/>
              <w:right w:val="single" w:sz="4" w:space="0" w:color="auto"/>
            </w:tcBorders>
            <w:shd w:val="clear" w:color="auto" w:fill="auto"/>
            <w:noWrap/>
            <w:vAlign w:val="center"/>
            <w:hideMark/>
          </w:tcPr>
          <w:p w14:paraId="775DC2D8" w14:textId="77777777" w:rsidR="0000296F" w:rsidRPr="0000296F" w:rsidRDefault="0000296F" w:rsidP="0000296F">
            <w:pPr>
              <w:jc w:val="center"/>
              <w:rPr>
                <w:rFonts w:cs="Calibri"/>
                <w:b/>
                <w:bCs/>
                <w:color w:val="000000"/>
                <w:sz w:val="22"/>
                <w:szCs w:val="22"/>
              </w:rPr>
            </w:pPr>
            <w:r w:rsidRPr="0000296F">
              <w:rPr>
                <w:rFonts w:cs="Calibri"/>
                <w:b/>
                <w:bCs/>
                <w:color w:val="000000"/>
                <w:sz w:val="22"/>
                <w:szCs w:val="22"/>
              </w:rPr>
              <w:t>X</w:t>
            </w:r>
          </w:p>
        </w:tc>
        <w:tc>
          <w:tcPr>
            <w:tcW w:w="1440" w:type="dxa"/>
            <w:tcBorders>
              <w:top w:val="nil"/>
              <w:left w:val="nil"/>
              <w:bottom w:val="single" w:sz="4" w:space="0" w:color="auto"/>
              <w:right w:val="single" w:sz="4" w:space="0" w:color="auto"/>
            </w:tcBorders>
            <w:shd w:val="clear" w:color="auto" w:fill="auto"/>
            <w:noWrap/>
            <w:vAlign w:val="center"/>
            <w:hideMark/>
          </w:tcPr>
          <w:p w14:paraId="6308C4BD" w14:textId="77777777" w:rsidR="0000296F" w:rsidRPr="0000296F" w:rsidRDefault="0000296F" w:rsidP="0000296F">
            <w:pPr>
              <w:jc w:val="center"/>
              <w:rPr>
                <w:rFonts w:cs="Calibri"/>
                <w:b/>
                <w:bCs/>
                <w:color w:val="000000"/>
                <w:sz w:val="22"/>
                <w:szCs w:val="22"/>
              </w:rPr>
            </w:pPr>
            <w:r w:rsidRPr="0000296F">
              <w:rPr>
                <w:rFonts w:cs="Calibri"/>
                <w:b/>
                <w:bCs/>
                <w:color w:val="000000"/>
                <w:sz w:val="22"/>
                <w:szCs w:val="22"/>
              </w:rPr>
              <w:t>X</w:t>
            </w:r>
          </w:p>
        </w:tc>
        <w:tc>
          <w:tcPr>
            <w:tcW w:w="1400" w:type="dxa"/>
            <w:tcBorders>
              <w:top w:val="nil"/>
              <w:left w:val="nil"/>
              <w:bottom w:val="single" w:sz="4" w:space="0" w:color="auto"/>
              <w:right w:val="single" w:sz="4" w:space="0" w:color="auto"/>
            </w:tcBorders>
            <w:shd w:val="clear" w:color="auto" w:fill="auto"/>
            <w:noWrap/>
            <w:vAlign w:val="center"/>
            <w:hideMark/>
          </w:tcPr>
          <w:p w14:paraId="627072A1" w14:textId="77777777" w:rsidR="0000296F" w:rsidRPr="0000296F" w:rsidRDefault="0000296F" w:rsidP="0000296F">
            <w:pPr>
              <w:jc w:val="center"/>
              <w:rPr>
                <w:rFonts w:cs="Calibri"/>
                <w:b/>
                <w:bCs/>
                <w:color w:val="000000"/>
                <w:sz w:val="22"/>
                <w:szCs w:val="22"/>
              </w:rPr>
            </w:pPr>
            <w:r w:rsidRPr="0000296F">
              <w:rPr>
                <w:rFonts w:cs="Calibri"/>
                <w:b/>
                <w:bCs/>
                <w:color w:val="000000"/>
                <w:sz w:val="22"/>
                <w:szCs w:val="22"/>
              </w:rPr>
              <w:t>X</w:t>
            </w:r>
          </w:p>
        </w:tc>
      </w:tr>
      <w:tr w:rsidR="0000296F" w:rsidRPr="0000296F" w14:paraId="6390BE39" w14:textId="77777777" w:rsidTr="0000296F">
        <w:trPr>
          <w:trHeight w:val="288"/>
        </w:trPr>
        <w:tc>
          <w:tcPr>
            <w:tcW w:w="2360" w:type="dxa"/>
            <w:tcBorders>
              <w:top w:val="nil"/>
              <w:left w:val="single" w:sz="4" w:space="0" w:color="auto"/>
              <w:bottom w:val="single" w:sz="4" w:space="0" w:color="auto"/>
              <w:right w:val="nil"/>
            </w:tcBorders>
            <w:shd w:val="clear" w:color="000000" w:fill="B4C6E7"/>
            <w:vAlign w:val="center"/>
            <w:hideMark/>
          </w:tcPr>
          <w:p w14:paraId="555EEAEA" w14:textId="77777777" w:rsidR="0000296F" w:rsidRPr="0000296F" w:rsidRDefault="0000296F" w:rsidP="0000296F">
            <w:pPr>
              <w:rPr>
                <w:rFonts w:ascii="Arial" w:hAnsi="Arial" w:cs="Arial"/>
                <w:color w:val="000000"/>
                <w:sz w:val="22"/>
                <w:szCs w:val="22"/>
              </w:rPr>
            </w:pPr>
            <w:r w:rsidRPr="0000296F">
              <w:rPr>
                <w:rFonts w:ascii="Arial" w:hAnsi="Arial" w:cs="Arial"/>
                <w:color w:val="000000"/>
                <w:sz w:val="22"/>
                <w:szCs w:val="22"/>
              </w:rPr>
              <w:t>SEC_C_ACC_27</w:t>
            </w:r>
          </w:p>
        </w:tc>
        <w:tc>
          <w:tcPr>
            <w:tcW w:w="1460" w:type="dxa"/>
            <w:tcBorders>
              <w:top w:val="nil"/>
              <w:left w:val="single" w:sz="4" w:space="0" w:color="auto"/>
              <w:bottom w:val="single" w:sz="4" w:space="0" w:color="auto"/>
              <w:right w:val="single" w:sz="4" w:space="0" w:color="auto"/>
            </w:tcBorders>
            <w:shd w:val="clear" w:color="auto" w:fill="auto"/>
            <w:noWrap/>
            <w:vAlign w:val="center"/>
            <w:hideMark/>
          </w:tcPr>
          <w:p w14:paraId="3566EF2C" w14:textId="77777777" w:rsidR="0000296F" w:rsidRPr="0000296F" w:rsidRDefault="0000296F" w:rsidP="0000296F">
            <w:pPr>
              <w:jc w:val="center"/>
              <w:rPr>
                <w:rFonts w:cs="Calibri"/>
                <w:b/>
                <w:bCs/>
                <w:color w:val="000000"/>
                <w:sz w:val="22"/>
                <w:szCs w:val="22"/>
              </w:rPr>
            </w:pPr>
            <w:r w:rsidRPr="0000296F">
              <w:rPr>
                <w:rFonts w:cs="Calibri"/>
                <w:b/>
                <w:bCs/>
                <w:color w:val="000000"/>
                <w:sz w:val="22"/>
                <w:szCs w:val="22"/>
              </w:rPr>
              <w:t>X</w:t>
            </w:r>
          </w:p>
        </w:tc>
        <w:tc>
          <w:tcPr>
            <w:tcW w:w="1220" w:type="dxa"/>
            <w:tcBorders>
              <w:top w:val="nil"/>
              <w:left w:val="nil"/>
              <w:bottom w:val="single" w:sz="4" w:space="0" w:color="auto"/>
              <w:right w:val="single" w:sz="4" w:space="0" w:color="auto"/>
            </w:tcBorders>
            <w:shd w:val="clear" w:color="auto" w:fill="auto"/>
            <w:noWrap/>
            <w:vAlign w:val="center"/>
            <w:hideMark/>
          </w:tcPr>
          <w:p w14:paraId="48F22E7F" w14:textId="77777777" w:rsidR="0000296F" w:rsidRPr="0000296F" w:rsidRDefault="0000296F" w:rsidP="0000296F">
            <w:pPr>
              <w:jc w:val="center"/>
              <w:rPr>
                <w:rFonts w:cs="Calibri"/>
                <w:b/>
                <w:bCs/>
                <w:color w:val="000000"/>
                <w:sz w:val="22"/>
                <w:szCs w:val="22"/>
              </w:rPr>
            </w:pPr>
            <w:r w:rsidRPr="0000296F">
              <w:rPr>
                <w:rFonts w:cs="Calibri"/>
                <w:b/>
                <w:bCs/>
                <w:color w:val="000000"/>
                <w:sz w:val="22"/>
                <w:szCs w:val="22"/>
              </w:rPr>
              <w:t>X</w:t>
            </w:r>
          </w:p>
        </w:tc>
        <w:tc>
          <w:tcPr>
            <w:tcW w:w="1220" w:type="dxa"/>
            <w:tcBorders>
              <w:top w:val="nil"/>
              <w:left w:val="nil"/>
              <w:bottom w:val="single" w:sz="4" w:space="0" w:color="auto"/>
              <w:right w:val="single" w:sz="4" w:space="0" w:color="auto"/>
            </w:tcBorders>
            <w:shd w:val="clear" w:color="auto" w:fill="auto"/>
            <w:noWrap/>
            <w:vAlign w:val="center"/>
            <w:hideMark/>
          </w:tcPr>
          <w:p w14:paraId="0DEE8ADE" w14:textId="77777777" w:rsidR="0000296F" w:rsidRPr="0000296F" w:rsidRDefault="0000296F" w:rsidP="0000296F">
            <w:pPr>
              <w:jc w:val="center"/>
              <w:rPr>
                <w:rFonts w:cs="Calibri"/>
                <w:b/>
                <w:bCs/>
                <w:color w:val="000000"/>
                <w:sz w:val="22"/>
                <w:szCs w:val="22"/>
              </w:rPr>
            </w:pPr>
            <w:r w:rsidRPr="0000296F">
              <w:rPr>
                <w:rFonts w:cs="Calibri"/>
                <w:b/>
                <w:bCs/>
                <w:color w:val="000000"/>
                <w:sz w:val="22"/>
                <w:szCs w:val="22"/>
              </w:rPr>
              <w:t>X</w:t>
            </w:r>
          </w:p>
        </w:tc>
        <w:tc>
          <w:tcPr>
            <w:tcW w:w="1640" w:type="dxa"/>
            <w:tcBorders>
              <w:top w:val="nil"/>
              <w:left w:val="nil"/>
              <w:bottom w:val="single" w:sz="4" w:space="0" w:color="auto"/>
              <w:right w:val="single" w:sz="4" w:space="0" w:color="auto"/>
            </w:tcBorders>
            <w:shd w:val="clear" w:color="auto" w:fill="auto"/>
            <w:noWrap/>
            <w:vAlign w:val="center"/>
            <w:hideMark/>
          </w:tcPr>
          <w:p w14:paraId="13521A21" w14:textId="77777777" w:rsidR="0000296F" w:rsidRPr="0000296F" w:rsidRDefault="0000296F" w:rsidP="0000296F">
            <w:pPr>
              <w:jc w:val="center"/>
              <w:rPr>
                <w:rFonts w:cs="Calibri"/>
                <w:b/>
                <w:bCs/>
                <w:color w:val="000000"/>
                <w:sz w:val="22"/>
                <w:szCs w:val="22"/>
              </w:rPr>
            </w:pPr>
            <w:r w:rsidRPr="0000296F">
              <w:rPr>
                <w:rFonts w:cs="Calibri"/>
                <w:b/>
                <w:bCs/>
                <w:color w:val="000000"/>
                <w:sz w:val="22"/>
                <w:szCs w:val="22"/>
              </w:rPr>
              <w:t>X</w:t>
            </w:r>
          </w:p>
        </w:tc>
        <w:tc>
          <w:tcPr>
            <w:tcW w:w="1440" w:type="dxa"/>
            <w:tcBorders>
              <w:top w:val="nil"/>
              <w:left w:val="nil"/>
              <w:bottom w:val="single" w:sz="4" w:space="0" w:color="auto"/>
              <w:right w:val="single" w:sz="4" w:space="0" w:color="auto"/>
            </w:tcBorders>
            <w:shd w:val="clear" w:color="auto" w:fill="auto"/>
            <w:noWrap/>
            <w:vAlign w:val="center"/>
            <w:hideMark/>
          </w:tcPr>
          <w:p w14:paraId="4FC10F4C" w14:textId="77777777" w:rsidR="0000296F" w:rsidRPr="0000296F" w:rsidRDefault="0000296F" w:rsidP="0000296F">
            <w:pPr>
              <w:jc w:val="center"/>
              <w:rPr>
                <w:rFonts w:cs="Calibri"/>
                <w:b/>
                <w:bCs/>
                <w:color w:val="000000"/>
                <w:sz w:val="22"/>
                <w:szCs w:val="22"/>
              </w:rPr>
            </w:pPr>
            <w:r w:rsidRPr="0000296F">
              <w:rPr>
                <w:rFonts w:cs="Calibri"/>
                <w:b/>
                <w:bCs/>
                <w:color w:val="000000"/>
                <w:sz w:val="22"/>
                <w:szCs w:val="22"/>
              </w:rPr>
              <w:t>X</w:t>
            </w:r>
          </w:p>
        </w:tc>
        <w:tc>
          <w:tcPr>
            <w:tcW w:w="1400" w:type="dxa"/>
            <w:tcBorders>
              <w:top w:val="nil"/>
              <w:left w:val="nil"/>
              <w:bottom w:val="single" w:sz="4" w:space="0" w:color="auto"/>
              <w:right w:val="single" w:sz="4" w:space="0" w:color="auto"/>
            </w:tcBorders>
            <w:shd w:val="clear" w:color="auto" w:fill="auto"/>
            <w:noWrap/>
            <w:vAlign w:val="center"/>
            <w:hideMark/>
          </w:tcPr>
          <w:p w14:paraId="3C74B000" w14:textId="77777777" w:rsidR="0000296F" w:rsidRPr="0000296F" w:rsidRDefault="0000296F" w:rsidP="0000296F">
            <w:pPr>
              <w:jc w:val="center"/>
              <w:rPr>
                <w:rFonts w:cs="Calibri"/>
                <w:b/>
                <w:bCs/>
                <w:color w:val="000000"/>
                <w:sz w:val="22"/>
                <w:szCs w:val="22"/>
              </w:rPr>
            </w:pPr>
            <w:r w:rsidRPr="0000296F">
              <w:rPr>
                <w:rFonts w:cs="Calibri"/>
                <w:b/>
                <w:bCs/>
                <w:color w:val="000000"/>
                <w:sz w:val="22"/>
                <w:szCs w:val="22"/>
              </w:rPr>
              <w:t>X</w:t>
            </w:r>
          </w:p>
        </w:tc>
      </w:tr>
      <w:tr w:rsidR="0000296F" w:rsidRPr="0000296F" w14:paraId="3187D159" w14:textId="77777777" w:rsidTr="0000296F">
        <w:trPr>
          <w:trHeight w:val="288"/>
        </w:trPr>
        <w:tc>
          <w:tcPr>
            <w:tcW w:w="2360" w:type="dxa"/>
            <w:tcBorders>
              <w:top w:val="nil"/>
              <w:left w:val="single" w:sz="4" w:space="0" w:color="auto"/>
              <w:bottom w:val="single" w:sz="4" w:space="0" w:color="auto"/>
              <w:right w:val="nil"/>
            </w:tcBorders>
            <w:shd w:val="clear" w:color="000000" w:fill="B4C6E7"/>
            <w:vAlign w:val="center"/>
            <w:hideMark/>
          </w:tcPr>
          <w:p w14:paraId="42DE82D3" w14:textId="77777777" w:rsidR="0000296F" w:rsidRPr="0000296F" w:rsidRDefault="0000296F" w:rsidP="0000296F">
            <w:pPr>
              <w:rPr>
                <w:rFonts w:ascii="Arial" w:hAnsi="Arial" w:cs="Arial"/>
                <w:color w:val="000000"/>
                <w:sz w:val="22"/>
                <w:szCs w:val="22"/>
              </w:rPr>
            </w:pPr>
            <w:r w:rsidRPr="0000296F">
              <w:rPr>
                <w:rFonts w:ascii="Arial" w:hAnsi="Arial" w:cs="Arial"/>
                <w:color w:val="000000"/>
                <w:sz w:val="22"/>
                <w:szCs w:val="22"/>
              </w:rPr>
              <w:t>SEC_C_ACC_29</w:t>
            </w:r>
          </w:p>
        </w:tc>
        <w:tc>
          <w:tcPr>
            <w:tcW w:w="1460" w:type="dxa"/>
            <w:tcBorders>
              <w:top w:val="nil"/>
              <w:left w:val="single" w:sz="4" w:space="0" w:color="auto"/>
              <w:bottom w:val="single" w:sz="4" w:space="0" w:color="auto"/>
              <w:right w:val="single" w:sz="4" w:space="0" w:color="auto"/>
            </w:tcBorders>
            <w:shd w:val="clear" w:color="auto" w:fill="auto"/>
            <w:noWrap/>
            <w:vAlign w:val="center"/>
            <w:hideMark/>
          </w:tcPr>
          <w:p w14:paraId="6D4DA4A1" w14:textId="77777777" w:rsidR="0000296F" w:rsidRPr="0000296F" w:rsidRDefault="0000296F" w:rsidP="0000296F">
            <w:pPr>
              <w:jc w:val="center"/>
              <w:rPr>
                <w:rFonts w:cs="Calibri"/>
                <w:b/>
                <w:bCs/>
                <w:color w:val="000000"/>
                <w:sz w:val="22"/>
                <w:szCs w:val="22"/>
              </w:rPr>
            </w:pPr>
            <w:r w:rsidRPr="0000296F">
              <w:rPr>
                <w:rFonts w:cs="Calibri"/>
                <w:b/>
                <w:bCs/>
                <w:color w:val="000000"/>
                <w:sz w:val="22"/>
                <w:szCs w:val="22"/>
              </w:rPr>
              <w:t>X</w:t>
            </w:r>
          </w:p>
        </w:tc>
        <w:tc>
          <w:tcPr>
            <w:tcW w:w="1220" w:type="dxa"/>
            <w:tcBorders>
              <w:top w:val="nil"/>
              <w:left w:val="nil"/>
              <w:bottom w:val="single" w:sz="4" w:space="0" w:color="auto"/>
              <w:right w:val="single" w:sz="4" w:space="0" w:color="auto"/>
            </w:tcBorders>
            <w:shd w:val="clear" w:color="auto" w:fill="auto"/>
            <w:noWrap/>
            <w:vAlign w:val="center"/>
            <w:hideMark/>
          </w:tcPr>
          <w:p w14:paraId="56B1955F" w14:textId="77777777" w:rsidR="0000296F" w:rsidRPr="0000296F" w:rsidRDefault="0000296F" w:rsidP="0000296F">
            <w:pPr>
              <w:jc w:val="center"/>
              <w:rPr>
                <w:rFonts w:cs="Calibri"/>
                <w:b/>
                <w:bCs/>
                <w:color w:val="000000"/>
                <w:sz w:val="22"/>
                <w:szCs w:val="22"/>
              </w:rPr>
            </w:pPr>
            <w:r w:rsidRPr="0000296F">
              <w:rPr>
                <w:rFonts w:cs="Calibri"/>
                <w:b/>
                <w:bCs/>
                <w:color w:val="000000"/>
                <w:sz w:val="22"/>
                <w:szCs w:val="22"/>
              </w:rPr>
              <w:t>X</w:t>
            </w:r>
          </w:p>
        </w:tc>
        <w:tc>
          <w:tcPr>
            <w:tcW w:w="1220" w:type="dxa"/>
            <w:tcBorders>
              <w:top w:val="nil"/>
              <w:left w:val="nil"/>
              <w:bottom w:val="single" w:sz="4" w:space="0" w:color="auto"/>
              <w:right w:val="single" w:sz="4" w:space="0" w:color="auto"/>
            </w:tcBorders>
            <w:shd w:val="clear" w:color="auto" w:fill="auto"/>
            <w:noWrap/>
            <w:vAlign w:val="center"/>
            <w:hideMark/>
          </w:tcPr>
          <w:p w14:paraId="75BC321A" w14:textId="77777777" w:rsidR="0000296F" w:rsidRPr="0000296F" w:rsidRDefault="0000296F" w:rsidP="0000296F">
            <w:pPr>
              <w:jc w:val="center"/>
              <w:rPr>
                <w:rFonts w:cs="Calibri"/>
                <w:b/>
                <w:bCs/>
                <w:color w:val="000000"/>
                <w:sz w:val="22"/>
                <w:szCs w:val="22"/>
              </w:rPr>
            </w:pPr>
            <w:r w:rsidRPr="0000296F">
              <w:rPr>
                <w:rFonts w:cs="Calibri"/>
                <w:b/>
                <w:bCs/>
                <w:color w:val="000000"/>
                <w:sz w:val="22"/>
                <w:szCs w:val="22"/>
              </w:rPr>
              <w:t>X</w:t>
            </w:r>
          </w:p>
        </w:tc>
        <w:tc>
          <w:tcPr>
            <w:tcW w:w="1640" w:type="dxa"/>
            <w:tcBorders>
              <w:top w:val="nil"/>
              <w:left w:val="nil"/>
              <w:bottom w:val="single" w:sz="4" w:space="0" w:color="auto"/>
              <w:right w:val="single" w:sz="4" w:space="0" w:color="auto"/>
            </w:tcBorders>
            <w:shd w:val="clear" w:color="auto" w:fill="auto"/>
            <w:noWrap/>
            <w:vAlign w:val="center"/>
            <w:hideMark/>
          </w:tcPr>
          <w:p w14:paraId="4FDB126B" w14:textId="77777777" w:rsidR="0000296F" w:rsidRPr="0000296F" w:rsidRDefault="0000296F" w:rsidP="0000296F">
            <w:pPr>
              <w:jc w:val="center"/>
              <w:rPr>
                <w:rFonts w:cs="Calibri"/>
                <w:b/>
                <w:bCs/>
                <w:color w:val="000000"/>
                <w:sz w:val="22"/>
                <w:szCs w:val="22"/>
              </w:rPr>
            </w:pPr>
            <w:r w:rsidRPr="0000296F">
              <w:rPr>
                <w:rFonts w:cs="Calibri"/>
                <w:b/>
                <w:bCs/>
                <w:color w:val="000000"/>
                <w:sz w:val="22"/>
                <w:szCs w:val="22"/>
              </w:rPr>
              <w:t>X</w:t>
            </w:r>
          </w:p>
        </w:tc>
        <w:tc>
          <w:tcPr>
            <w:tcW w:w="1440" w:type="dxa"/>
            <w:tcBorders>
              <w:top w:val="nil"/>
              <w:left w:val="nil"/>
              <w:bottom w:val="single" w:sz="4" w:space="0" w:color="auto"/>
              <w:right w:val="single" w:sz="4" w:space="0" w:color="auto"/>
            </w:tcBorders>
            <w:shd w:val="clear" w:color="auto" w:fill="auto"/>
            <w:noWrap/>
            <w:vAlign w:val="center"/>
            <w:hideMark/>
          </w:tcPr>
          <w:p w14:paraId="225E8032" w14:textId="77777777" w:rsidR="0000296F" w:rsidRPr="0000296F" w:rsidRDefault="0000296F" w:rsidP="0000296F">
            <w:pPr>
              <w:jc w:val="center"/>
              <w:rPr>
                <w:rFonts w:cs="Calibri"/>
                <w:b/>
                <w:bCs/>
                <w:color w:val="000000"/>
                <w:sz w:val="22"/>
                <w:szCs w:val="22"/>
              </w:rPr>
            </w:pPr>
            <w:r w:rsidRPr="0000296F">
              <w:rPr>
                <w:rFonts w:cs="Calibri"/>
                <w:b/>
                <w:bCs/>
                <w:color w:val="000000"/>
                <w:sz w:val="22"/>
                <w:szCs w:val="22"/>
              </w:rPr>
              <w:t>X</w:t>
            </w:r>
          </w:p>
        </w:tc>
        <w:tc>
          <w:tcPr>
            <w:tcW w:w="1400" w:type="dxa"/>
            <w:tcBorders>
              <w:top w:val="nil"/>
              <w:left w:val="nil"/>
              <w:bottom w:val="single" w:sz="4" w:space="0" w:color="auto"/>
              <w:right w:val="single" w:sz="4" w:space="0" w:color="auto"/>
            </w:tcBorders>
            <w:shd w:val="clear" w:color="auto" w:fill="auto"/>
            <w:noWrap/>
            <w:vAlign w:val="center"/>
            <w:hideMark/>
          </w:tcPr>
          <w:p w14:paraId="1E68B22B" w14:textId="77777777" w:rsidR="0000296F" w:rsidRPr="0000296F" w:rsidRDefault="0000296F" w:rsidP="0000296F">
            <w:pPr>
              <w:jc w:val="center"/>
              <w:rPr>
                <w:rFonts w:cs="Calibri"/>
                <w:b/>
                <w:bCs/>
                <w:color w:val="000000"/>
                <w:sz w:val="22"/>
                <w:szCs w:val="22"/>
              </w:rPr>
            </w:pPr>
            <w:r w:rsidRPr="0000296F">
              <w:rPr>
                <w:rFonts w:cs="Calibri"/>
                <w:b/>
                <w:bCs/>
                <w:color w:val="000000"/>
                <w:sz w:val="22"/>
                <w:szCs w:val="22"/>
              </w:rPr>
              <w:t>X</w:t>
            </w:r>
          </w:p>
        </w:tc>
      </w:tr>
      <w:tr w:rsidR="0000296F" w:rsidRPr="0000296F" w14:paraId="0CC50916" w14:textId="77777777" w:rsidTr="0000296F">
        <w:trPr>
          <w:trHeight w:val="288"/>
        </w:trPr>
        <w:tc>
          <w:tcPr>
            <w:tcW w:w="2360" w:type="dxa"/>
            <w:tcBorders>
              <w:top w:val="nil"/>
              <w:left w:val="single" w:sz="4" w:space="0" w:color="auto"/>
              <w:bottom w:val="single" w:sz="4" w:space="0" w:color="auto"/>
              <w:right w:val="nil"/>
            </w:tcBorders>
            <w:shd w:val="clear" w:color="000000" w:fill="B4C6E7"/>
            <w:vAlign w:val="center"/>
            <w:hideMark/>
          </w:tcPr>
          <w:p w14:paraId="4276FFE0" w14:textId="77777777" w:rsidR="0000296F" w:rsidRPr="0000296F" w:rsidRDefault="0000296F" w:rsidP="0000296F">
            <w:pPr>
              <w:rPr>
                <w:rFonts w:ascii="Arial" w:hAnsi="Arial" w:cs="Arial"/>
                <w:color w:val="000000"/>
                <w:sz w:val="22"/>
                <w:szCs w:val="22"/>
              </w:rPr>
            </w:pPr>
            <w:r w:rsidRPr="0000296F">
              <w:rPr>
                <w:rFonts w:ascii="Arial" w:hAnsi="Arial" w:cs="Arial"/>
                <w:color w:val="000000"/>
                <w:sz w:val="22"/>
                <w:szCs w:val="22"/>
              </w:rPr>
              <w:t>SEC_C_DEV_4</w:t>
            </w:r>
          </w:p>
        </w:tc>
        <w:tc>
          <w:tcPr>
            <w:tcW w:w="1460" w:type="dxa"/>
            <w:tcBorders>
              <w:top w:val="nil"/>
              <w:left w:val="single" w:sz="4" w:space="0" w:color="auto"/>
              <w:bottom w:val="single" w:sz="4" w:space="0" w:color="auto"/>
              <w:right w:val="single" w:sz="4" w:space="0" w:color="auto"/>
            </w:tcBorders>
            <w:shd w:val="clear" w:color="auto" w:fill="auto"/>
            <w:noWrap/>
            <w:vAlign w:val="center"/>
            <w:hideMark/>
          </w:tcPr>
          <w:p w14:paraId="6A430538" w14:textId="77777777" w:rsidR="0000296F" w:rsidRPr="0000296F" w:rsidRDefault="0000296F" w:rsidP="0000296F">
            <w:pPr>
              <w:jc w:val="center"/>
              <w:rPr>
                <w:rFonts w:cs="Calibri"/>
                <w:b/>
                <w:bCs/>
                <w:color w:val="000000"/>
                <w:sz w:val="22"/>
                <w:szCs w:val="22"/>
              </w:rPr>
            </w:pPr>
            <w:r w:rsidRPr="0000296F">
              <w:rPr>
                <w:rFonts w:cs="Calibri"/>
                <w:b/>
                <w:bCs/>
                <w:color w:val="000000"/>
                <w:sz w:val="22"/>
                <w:szCs w:val="22"/>
              </w:rPr>
              <w:t>X</w:t>
            </w:r>
          </w:p>
        </w:tc>
        <w:tc>
          <w:tcPr>
            <w:tcW w:w="1220" w:type="dxa"/>
            <w:tcBorders>
              <w:top w:val="nil"/>
              <w:left w:val="nil"/>
              <w:bottom w:val="single" w:sz="4" w:space="0" w:color="auto"/>
              <w:right w:val="single" w:sz="4" w:space="0" w:color="auto"/>
            </w:tcBorders>
            <w:shd w:val="clear" w:color="auto" w:fill="auto"/>
            <w:noWrap/>
            <w:vAlign w:val="center"/>
            <w:hideMark/>
          </w:tcPr>
          <w:p w14:paraId="282C352C" w14:textId="77777777" w:rsidR="0000296F" w:rsidRPr="0000296F" w:rsidRDefault="0000296F" w:rsidP="0000296F">
            <w:pPr>
              <w:jc w:val="center"/>
              <w:rPr>
                <w:rFonts w:cs="Calibri"/>
                <w:b/>
                <w:bCs/>
                <w:color w:val="000000"/>
                <w:sz w:val="22"/>
                <w:szCs w:val="22"/>
              </w:rPr>
            </w:pPr>
            <w:r w:rsidRPr="0000296F">
              <w:rPr>
                <w:rFonts w:cs="Calibri"/>
                <w:b/>
                <w:bCs/>
                <w:color w:val="000000"/>
                <w:sz w:val="22"/>
                <w:szCs w:val="22"/>
              </w:rPr>
              <w:t>X</w:t>
            </w:r>
          </w:p>
        </w:tc>
        <w:tc>
          <w:tcPr>
            <w:tcW w:w="1220" w:type="dxa"/>
            <w:tcBorders>
              <w:top w:val="nil"/>
              <w:left w:val="nil"/>
              <w:bottom w:val="single" w:sz="4" w:space="0" w:color="auto"/>
              <w:right w:val="single" w:sz="4" w:space="0" w:color="auto"/>
            </w:tcBorders>
            <w:shd w:val="clear" w:color="auto" w:fill="auto"/>
            <w:noWrap/>
            <w:vAlign w:val="center"/>
            <w:hideMark/>
          </w:tcPr>
          <w:p w14:paraId="4300AE2E" w14:textId="77777777" w:rsidR="0000296F" w:rsidRPr="0000296F" w:rsidRDefault="0000296F" w:rsidP="0000296F">
            <w:pPr>
              <w:jc w:val="center"/>
              <w:rPr>
                <w:rFonts w:cs="Calibri"/>
                <w:b/>
                <w:bCs/>
                <w:color w:val="000000"/>
                <w:sz w:val="22"/>
                <w:szCs w:val="22"/>
              </w:rPr>
            </w:pPr>
            <w:r w:rsidRPr="0000296F">
              <w:rPr>
                <w:rFonts w:cs="Calibri"/>
                <w:b/>
                <w:bCs/>
                <w:color w:val="000000"/>
                <w:sz w:val="22"/>
                <w:szCs w:val="22"/>
              </w:rPr>
              <w:t>X</w:t>
            </w:r>
          </w:p>
        </w:tc>
        <w:tc>
          <w:tcPr>
            <w:tcW w:w="1640" w:type="dxa"/>
            <w:tcBorders>
              <w:top w:val="nil"/>
              <w:left w:val="nil"/>
              <w:bottom w:val="single" w:sz="4" w:space="0" w:color="auto"/>
              <w:right w:val="single" w:sz="4" w:space="0" w:color="auto"/>
            </w:tcBorders>
            <w:shd w:val="clear" w:color="auto" w:fill="auto"/>
            <w:noWrap/>
            <w:vAlign w:val="center"/>
            <w:hideMark/>
          </w:tcPr>
          <w:p w14:paraId="0C26E259" w14:textId="77777777" w:rsidR="0000296F" w:rsidRPr="0000296F" w:rsidRDefault="0000296F" w:rsidP="0000296F">
            <w:pPr>
              <w:jc w:val="center"/>
              <w:rPr>
                <w:rFonts w:cs="Calibri"/>
                <w:b/>
                <w:bCs/>
                <w:color w:val="000000"/>
                <w:sz w:val="22"/>
                <w:szCs w:val="22"/>
              </w:rPr>
            </w:pPr>
            <w:r w:rsidRPr="0000296F">
              <w:rPr>
                <w:rFonts w:cs="Calibri"/>
                <w:b/>
                <w:bCs/>
                <w:color w:val="000000"/>
                <w:sz w:val="22"/>
                <w:szCs w:val="22"/>
              </w:rPr>
              <w:t>X</w:t>
            </w:r>
          </w:p>
        </w:tc>
        <w:tc>
          <w:tcPr>
            <w:tcW w:w="1440" w:type="dxa"/>
            <w:tcBorders>
              <w:top w:val="nil"/>
              <w:left w:val="nil"/>
              <w:bottom w:val="single" w:sz="4" w:space="0" w:color="auto"/>
              <w:right w:val="single" w:sz="4" w:space="0" w:color="auto"/>
            </w:tcBorders>
            <w:shd w:val="clear" w:color="auto" w:fill="auto"/>
            <w:noWrap/>
            <w:vAlign w:val="center"/>
            <w:hideMark/>
          </w:tcPr>
          <w:p w14:paraId="4AC61652" w14:textId="77777777" w:rsidR="0000296F" w:rsidRPr="0000296F" w:rsidRDefault="0000296F" w:rsidP="0000296F">
            <w:pPr>
              <w:jc w:val="center"/>
              <w:rPr>
                <w:rFonts w:cs="Calibri"/>
                <w:b/>
                <w:bCs/>
                <w:color w:val="000000"/>
                <w:sz w:val="22"/>
                <w:szCs w:val="22"/>
              </w:rPr>
            </w:pPr>
            <w:r w:rsidRPr="0000296F">
              <w:rPr>
                <w:rFonts w:cs="Calibri"/>
                <w:b/>
                <w:bCs/>
                <w:color w:val="000000"/>
                <w:sz w:val="22"/>
                <w:szCs w:val="22"/>
              </w:rPr>
              <w:t>X</w:t>
            </w:r>
          </w:p>
        </w:tc>
        <w:tc>
          <w:tcPr>
            <w:tcW w:w="1400" w:type="dxa"/>
            <w:tcBorders>
              <w:top w:val="nil"/>
              <w:left w:val="nil"/>
              <w:bottom w:val="single" w:sz="4" w:space="0" w:color="auto"/>
              <w:right w:val="single" w:sz="4" w:space="0" w:color="auto"/>
            </w:tcBorders>
            <w:shd w:val="clear" w:color="auto" w:fill="auto"/>
            <w:noWrap/>
            <w:vAlign w:val="center"/>
            <w:hideMark/>
          </w:tcPr>
          <w:p w14:paraId="2C532527" w14:textId="77777777" w:rsidR="0000296F" w:rsidRPr="0000296F" w:rsidRDefault="0000296F" w:rsidP="0000296F">
            <w:pPr>
              <w:jc w:val="center"/>
              <w:rPr>
                <w:rFonts w:cs="Calibri"/>
                <w:b/>
                <w:bCs/>
                <w:color w:val="000000"/>
                <w:sz w:val="22"/>
                <w:szCs w:val="22"/>
              </w:rPr>
            </w:pPr>
            <w:r w:rsidRPr="0000296F">
              <w:rPr>
                <w:rFonts w:cs="Calibri"/>
                <w:b/>
                <w:bCs/>
                <w:color w:val="000000"/>
                <w:sz w:val="22"/>
                <w:szCs w:val="22"/>
              </w:rPr>
              <w:t>X</w:t>
            </w:r>
          </w:p>
        </w:tc>
      </w:tr>
      <w:tr w:rsidR="0000296F" w:rsidRPr="0000296F" w14:paraId="7E5F8F6D" w14:textId="77777777" w:rsidTr="0000296F">
        <w:trPr>
          <w:trHeight w:val="288"/>
        </w:trPr>
        <w:tc>
          <w:tcPr>
            <w:tcW w:w="2360" w:type="dxa"/>
            <w:tcBorders>
              <w:top w:val="nil"/>
              <w:left w:val="single" w:sz="4" w:space="0" w:color="auto"/>
              <w:bottom w:val="single" w:sz="4" w:space="0" w:color="auto"/>
              <w:right w:val="nil"/>
            </w:tcBorders>
            <w:shd w:val="clear" w:color="000000" w:fill="B4C6E7"/>
            <w:vAlign w:val="center"/>
            <w:hideMark/>
          </w:tcPr>
          <w:p w14:paraId="7DFA4224" w14:textId="77777777" w:rsidR="0000296F" w:rsidRPr="0000296F" w:rsidRDefault="0000296F" w:rsidP="0000296F">
            <w:pPr>
              <w:rPr>
                <w:rFonts w:ascii="Arial" w:hAnsi="Arial" w:cs="Arial"/>
                <w:color w:val="000000"/>
                <w:sz w:val="22"/>
                <w:szCs w:val="22"/>
              </w:rPr>
            </w:pPr>
            <w:r w:rsidRPr="0000296F">
              <w:rPr>
                <w:rFonts w:ascii="Arial" w:hAnsi="Arial" w:cs="Arial"/>
                <w:color w:val="000000"/>
                <w:sz w:val="22"/>
                <w:szCs w:val="22"/>
              </w:rPr>
              <w:t>SEC_C_DEV_6</w:t>
            </w:r>
          </w:p>
        </w:tc>
        <w:tc>
          <w:tcPr>
            <w:tcW w:w="1460" w:type="dxa"/>
            <w:tcBorders>
              <w:top w:val="nil"/>
              <w:left w:val="single" w:sz="4" w:space="0" w:color="auto"/>
              <w:bottom w:val="single" w:sz="4" w:space="0" w:color="auto"/>
              <w:right w:val="single" w:sz="4" w:space="0" w:color="auto"/>
            </w:tcBorders>
            <w:shd w:val="clear" w:color="auto" w:fill="auto"/>
            <w:noWrap/>
            <w:vAlign w:val="center"/>
            <w:hideMark/>
          </w:tcPr>
          <w:p w14:paraId="04C86547" w14:textId="77777777" w:rsidR="0000296F" w:rsidRPr="0000296F" w:rsidRDefault="0000296F" w:rsidP="0000296F">
            <w:pPr>
              <w:jc w:val="center"/>
              <w:rPr>
                <w:rFonts w:cs="Calibri"/>
                <w:b/>
                <w:bCs/>
                <w:color w:val="000000"/>
                <w:sz w:val="22"/>
                <w:szCs w:val="22"/>
              </w:rPr>
            </w:pPr>
            <w:r w:rsidRPr="0000296F">
              <w:rPr>
                <w:rFonts w:cs="Calibri"/>
                <w:b/>
                <w:bCs/>
                <w:color w:val="000000"/>
                <w:sz w:val="22"/>
                <w:szCs w:val="22"/>
              </w:rPr>
              <w:t>X</w:t>
            </w:r>
          </w:p>
        </w:tc>
        <w:tc>
          <w:tcPr>
            <w:tcW w:w="1220" w:type="dxa"/>
            <w:tcBorders>
              <w:top w:val="nil"/>
              <w:left w:val="nil"/>
              <w:bottom w:val="single" w:sz="4" w:space="0" w:color="auto"/>
              <w:right w:val="single" w:sz="4" w:space="0" w:color="auto"/>
            </w:tcBorders>
            <w:shd w:val="clear" w:color="auto" w:fill="auto"/>
            <w:noWrap/>
            <w:vAlign w:val="center"/>
            <w:hideMark/>
          </w:tcPr>
          <w:p w14:paraId="16E2148F" w14:textId="77777777" w:rsidR="0000296F" w:rsidRPr="0000296F" w:rsidRDefault="0000296F" w:rsidP="0000296F">
            <w:pPr>
              <w:jc w:val="center"/>
              <w:rPr>
                <w:rFonts w:cs="Calibri"/>
                <w:b/>
                <w:bCs/>
                <w:color w:val="000000"/>
                <w:sz w:val="22"/>
                <w:szCs w:val="22"/>
              </w:rPr>
            </w:pPr>
            <w:r w:rsidRPr="0000296F">
              <w:rPr>
                <w:rFonts w:cs="Calibri"/>
                <w:b/>
                <w:bCs/>
                <w:color w:val="000000"/>
                <w:sz w:val="22"/>
                <w:szCs w:val="22"/>
              </w:rPr>
              <w:t>X</w:t>
            </w:r>
          </w:p>
        </w:tc>
        <w:tc>
          <w:tcPr>
            <w:tcW w:w="1220" w:type="dxa"/>
            <w:tcBorders>
              <w:top w:val="nil"/>
              <w:left w:val="nil"/>
              <w:bottom w:val="single" w:sz="4" w:space="0" w:color="auto"/>
              <w:right w:val="single" w:sz="4" w:space="0" w:color="auto"/>
            </w:tcBorders>
            <w:shd w:val="clear" w:color="auto" w:fill="auto"/>
            <w:noWrap/>
            <w:vAlign w:val="center"/>
            <w:hideMark/>
          </w:tcPr>
          <w:p w14:paraId="7A3B7B87" w14:textId="77777777" w:rsidR="0000296F" w:rsidRPr="0000296F" w:rsidRDefault="0000296F" w:rsidP="0000296F">
            <w:pPr>
              <w:jc w:val="center"/>
              <w:rPr>
                <w:rFonts w:cs="Calibri"/>
                <w:b/>
                <w:bCs/>
                <w:color w:val="000000"/>
                <w:sz w:val="22"/>
                <w:szCs w:val="22"/>
              </w:rPr>
            </w:pPr>
            <w:r w:rsidRPr="0000296F">
              <w:rPr>
                <w:rFonts w:cs="Calibri"/>
                <w:b/>
                <w:bCs/>
                <w:color w:val="000000"/>
                <w:sz w:val="22"/>
                <w:szCs w:val="22"/>
              </w:rPr>
              <w:t>X</w:t>
            </w:r>
          </w:p>
        </w:tc>
        <w:tc>
          <w:tcPr>
            <w:tcW w:w="1640" w:type="dxa"/>
            <w:tcBorders>
              <w:top w:val="nil"/>
              <w:left w:val="nil"/>
              <w:bottom w:val="single" w:sz="4" w:space="0" w:color="auto"/>
              <w:right w:val="single" w:sz="4" w:space="0" w:color="auto"/>
            </w:tcBorders>
            <w:shd w:val="clear" w:color="auto" w:fill="auto"/>
            <w:noWrap/>
            <w:vAlign w:val="center"/>
            <w:hideMark/>
          </w:tcPr>
          <w:p w14:paraId="56FED21E" w14:textId="77777777" w:rsidR="0000296F" w:rsidRPr="0000296F" w:rsidRDefault="0000296F" w:rsidP="0000296F">
            <w:pPr>
              <w:jc w:val="center"/>
              <w:rPr>
                <w:rFonts w:cs="Calibri"/>
                <w:b/>
                <w:bCs/>
                <w:color w:val="000000"/>
                <w:sz w:val="22"/>
                <w:szCs w:val="22"/>
              </w:rPr>
            </w:pPr>
            <w:r w:rsidRPr="0000296F">
              <w:rPr>
                <w:rFonts w:cs="Calibri"/>
                <w:b/>
                <w:bCs/>
                <w:color w:val="000000"/>
                <w:sz w:val="22"/>
                <w:szCs w:val="22"/>
              </w:rPr>
              <w:t>X</w:t>
            </w:r>
          </w:p>
        </w:tc>
        <w:tc>
          <w:tcPr>
            <w:tcW w:w="1440" w:type="dxa"/>
            <w:tcBorders>
              <w:top w:val="nil"/>
              <w:left w:val="nil"/>
              <w:bottom w:val="single" w:sz="4" w:space="0" w:color="auto"/>
              <w:right w:val="single" w:sz="4" w:space="0" w:color="auto"/>
            </w:tcBorders>
            <w:shd w:val="clear" w:color="000000" w:fill="D9D9D9"/>
            <w:noWrap/>
            <w:vAlign w:val="center"/>
            <w:hideMark/>
          </w:tcPr>
          <w:p w14:paraId="08CFAE48" w14:textId="77777777" w:rsidR="0000296F" w:rsidRPr="0000296F" w:rsidRDefault="0000296F" w:rsidP="0000296F">
            <w:pPr>
              <w:jc w:val="center"/>
              <w:rPr>
                <w:rFonts w:cs="Calibri"/>
                <w:b/>
                <w:bCs/>
                <w:color w:val="000000"/>
                <w:sz w:val="22"/>
                <w:szCs w:val="22"/>
              </w:rPr>
            </w:pPr>
            <w:r w:rsidRPr="0000296F">
              <w:rPr>
                <w:rFonts w:cs="Calibri"/>
                <w:b/>
                <w:bCs/>
                <w:color w:val="000000"/>
                <w:sz w:val="22"/>
                <w:szCs w:val="22"/>
              </w:rPr>
              <w:t> </w:t>
            </w:r>
          </w:p>
        </w:tc>
        <w:tc>
          <w:tcPr>
            <w:tcW w:w="1400" w:type="dxa"/>
            <w:tcBorders>
              <w:top w:val="nil"/>
              <w:left w:val="nil"/>
              <w:bottom w:val="single" w:sz="4" w:space="0" w:color="auto"/>
              <w:right w:val="single" w:sz="4" w:space="0" w:color="auto"/>
            </w:tcBorders>
            <w:shd w:val="clear" w:color="auto" w:fill="auto"/>
            <w:noWrap/>
            <w:vAlign w:val="center"/>
            <w:hideMark/>
          </w:tcPr>
          <w:p w14:paraId="225DAA6B" w14:textId="77777777" w:rsidR="0000296F" w:rsidRPr="0000296F" w:rsidRDefault="0000296F" w:rsidP="0000296F">
            <w:pPr>
              <w:jc w:val="center"/>
              <w:rPr>
                <w:rFonts w:cs="Calibri"/>
                <w:b/>
                <w:bCs/>
                <w:color w:val="000000"/>
                <w:sz w:val="22"/>
                <w:szCs w:val="22"/>
              </w:rPr>
            </w:pPr>
            <w:r w:rsidRPr="0000296F">
              <w:rPr>
                <w:rFonts w:cs="Calibri"/>
                <w:b/>
                <w:bCs/>
                <w:color w:val="000000"/>
                <w:sz w:val="22"/>
                <w:szCs w:val="22"/>
              </w:rPr>
              <w:t>X</w:t>
            </w:r>
          </w:p>
        </w:tc>
      </w:tr>
      <w:tr w:rsidR="0000296F" w:rsidRPr="0000296F" w14:paraId="578E5C7B" w14:textId="77777777" w:rsidTr="0000296F">
        <w:trPr>
          <w:trHeight w:val="288"/>
        </w:trPr>
        <w:tc>
          <w:tcPr>
            <w:tcW w:w="2360" w:type="dxa"/>
            <w:tcBorders>
              <w:top w:val="nil"/>
              <w:left w:val="single" w:sz="4" w:space="0" w:color="auto"/>
              <w:bottom w:val="single" w:sz="4" w:space="0" w:color="auto"/>
              <w:right w:val="nil"/>
            </w:tcBorders>
            <w:shd w:val="clear" w:color="000000" w:fill="B4C6E7"/>
            <w:vAlign w:val="center"/>
            <w:hideMark/>
          </w:tcPr>
          <w:p w14:paraId="330E5085" w14:textId="77777777" w:rsidR="0000296F" w:rsidRPr="0000296F" w:rsidRDefault="0000296F" w:rsidP="0000296F">
            <w:pPr>
              <w:rPr>
                <w:rFonts w:ascii="Arial" w:hAnsi="Arial" w:cs="Arial"/>
                <w:color w:val="000000"/>
                <w:sz w:val="22"/>
                <w:szCs w:val="22"/>
              </w:rPr>
            </w:pPr>
            <w:r w:rsidRPr="0000296F">
              <w:rPr>
                <w:rFonts w:ascii="Arial" w:hAnsi="Arial" w:cs="Arial"/>
                <w:color w:val="000000"/>
                <w:sz w:val="22"/>
                <w:szCs w:val="22"/>
              </w:rPr>
              <w:t>SEC_C_DEV_8</w:t>
            </w:r>
          </w:p>
        </w:tc>
        <w:tc>
          <w:tcPr>
            <w:tcW w:w="1460" w:type="dxa"/>
            <w:tcBorders>
              <w:top w:val="nil"/>
              <w:left w:val="single" w:sz="4" w:space="0" w:color="auto"/>
              <w:bottom w:val="single" w:sz="4" w:space="0" w:color="auto"/>
              <w:right w:val="single" w:sz="4" w:space="0" w:color="auto"/>
            </w:tcBorders>
            <w:shd w:val="clear" w:color="000000" w:fill="FFFFFF"/>
            <w:noWrap/>
            <w:vAlign w:val="center"/>
            <w:hideMark/>
          </w:tcPr>
          <w:p w14:paraId="4733C4F9" w14:textId="77777777" w:rsidR="0000296F" w:rsidRPr="0000296F" w:rsidRDefault="0000296F" w:rsidP="0000296F">
            <w:pPr>
              <w:jc w:val="center"/>
              <w:rPr>
                <w:rFonts w:cs="Calibri"/>
                <w:b/>
                <w:bCs/>
                <w:color w:val="000000"/>
                <w:sz w:val="22"/>
                <w:szCs w:val="22"/>
              </w:rPr>
            </w:pPr>
            <w:r w:rsidRPr="0000296F">
              <w:rPr>
                <w:rFonts w:cs="Calibri"/>
                <w:b/>
                <w:bCs/>
                <w:color w:val="000000"/>
                <w:sz w:val="22"/>
                <w:szCs w:val="22"/>
              </w:rPr>
              <w:t>X</w:t>
            </w:r>
          </w:p>
        </w:tc>
        <w:tc>
          <w:tcPr>
            <w:tcW w:w="1220" w:type="dxa"/>
            <w:tcBorders>
              <w:top w:val="nil"/>
              <w:left w:val="nil"/>
              <w:bottom w:val="single" w:sz="4" w:space="0" w:color="auto"/>
              <w:right w:val="single" w:sz="4" w:space="0" w:color="auto"/>
            </w:tcBorders>
            <w:shd w:val="clear" w:color="000000" w:fill="FFFFFF"/>
            <w:noWrap/>
            <w:vAlign w:val="center"/>
            <w:hideMark/>
          </w:tcPr>
          <w:p w14:paraId="28186950" w14:textId="77777777" w:rsidR="0000296F" w:rsidRPr="0000296F" w:rsidRDefault="0000296F" w:rsidP="0000296F">
            <w:pPr>
              <w:jc w:val="center"/>
              <w:rPr>
                <w:rFonts w:cs="Calibri"/>
                <w:b/>
                <w:bCs/>
                <w:color w:val="000000"/>
                <w:sz w:val="22"/>
                <w:szCs w:val="22"/>
              </w:rPr>
            </w:pPr>
            <w:r w:rsidRPr="0000296F">
              <w:rPr>
                <w:rFonts w:cs="Calibri"/>
                <w:b/>
                <w:bCs/>
                <w:color w:val="000000"/>
                <w:sz w:val="22"/>
                <w:szCs w:val="22"/>
              </w:rPr>
              <w:t>X</w:t>
            </w:r>
          </w:p>
        </w:tc>
        <w:tc>
          <w:tcPr>
            <w:tcW w:w="1220" w:type="dxa"/>
            <w:tcBorders>
              <w:top w:val="nil"/>
              <w:left w:val="nil"/>
              <w:bottom w:val="single" w:sz="4" w:space="0" w:color="auto"/>
              <w:right w:val="single" w:sz="4" w:space="0" w:color="auto"/>
            </w:tcBorders>
            <w:shd w:val="clear" w:color="000000" w:fill="D9D9D9"/>
            <w:noWrap/>
            <w:vAlign w:val="center"/>
            <w:hideMark/>
          </w:tcPr>
          <w:p w14:paraId="4B8CE845" w14:textId="77777777" w:rsidR="0000296F" w:rsidRPr="0000296F" w:rsidRDefault="0000296F" w:rsidP="0000296F">
            <w:pPr>
              <w:jc w:val="center"/>
              <w:rPr>
                <w:rFonts w:cs="Calibri"/>
                <w:b/>
                <w:bCs/>
                <w:color w:val="000000"/>
                <w:sz w:val="22"/>
                <w:szCs w:val="22"/>
              </w:rPr>
            </w:pPr>
            <w:r w:rsidRPr="0000296F">
              <w:rPr>
                <w:rFonts w:cs="Calibri"/>
                <w:b/>
                <w:bCs/>
                <w:color w:val="000000"/>
                <w:sz w:val="22"/>
                <w:szCs w:val="22"/>
              </w:rPr>
              <w:t> </w:t>
            </w:r>
          </w:p>
        </w:tc>
        <w:tc>
          <w:tcPr>
            <w:tcW w:w="1640" w:type="dxa"/>
            <w:tcBorders>
              <w:top w:val="nil"/>
              <w:left w:val="nil"/>
              <w:bottom w:val="single" w:sz="4" w:space="0" w:color="auto"/>
              <w:right w:val="single" w:sz="4" w:space="0" w:color="auto"/>
            </w:tcBorders>
            <w:shd w:val="clear" w:color="000000" w:fill="D9D9D9"/>
            <w:noWrap/>
            <w:vAlign w:val="center"/>
            <w:hideMark/>
          </w:tcPr>
          <w:p w14:paraId="77B78078" w14:textId="77777777" w:rsidR="0000296F" w:rsidRPr="0000296F" w:rsidRDefault="0000296F" w:rsidP="0000296F">
            <w:pPr>
              <w:jc w:val="center"/>
              <w:rPr>
                <w:rFonts w:cs="Calibri"/>
                <w:b/>
                <w:bCs/>
                <w:color w:val="000000"/>
                <w:sz w:val="22"/>
                <w:szCs w:val="22"/>
              </w:rPr>
            </w:pPr>
            <w:r w:rsidRPr="0000296F">
              <w:rPr>
                <w:rFonts w:cs="Calibri"/>
                <w:b/>
                <w:bCs/>
                <w:color w:val="000000"/>
                <w:sz w:val="22"/>
                <w:szCs w:val="22"/>
              </w:rPr>
              <w:t> </w:t>
            </w:r>
          </w:p>
        </w:tc>
        <w:tc>
          <w:tcPr>
            <w:tcW w:w="1440" w:type="dxa"/>
            <w:tcBorders>
              <w:top w:val="nil"/>
              <w:left w:val="nil"/>
              <w:bottom w:val="single" w:sz="4" w:space="0" w:color="auto"/>
              <w:right w:val="single" w:sz="4" w:space="0" w:color="auto"/>
            </w:tcBorders>
            <w:shd w:val="clear" w:color="000000" w:fill="D9D9D9"/>
            <w:noWrap/>
            <w:vAlign w:val="center"/>
            <w:hideMark/>
          </w:tcPr>
          <w:p w14:paraId="55C880E4" w14:textId="77777777" w:rsidR="0000296F" w:rsidRPr="0000296F" w:rsidRDefault="0000296F" w:rsidP="0000296F">
            <w:pPr>
              <w:jc w:val="center"/>
              <w:rPr>
                <w:rFonts w:cs="Calibri"/>
                <w:b/>
                <w:bCs/>
                <w:color w:val="000000"/>
                <w:sz w:val="22"/>
                <w:szCs w:val="22"/>
              </w:rPr>
            </w:pPr>
            <w:r w:rsidRPr="0000296F">
              <w:rPr>
                <w:rFonts w:cs="Calibri"/>
                <w:b/>
                <w:bCs/>
                <w:color w:val="000000"/>
                <w:sz w:val="22"/>
                <w:szCs w:val="22"/>
              </w:rPr>
              <w:t> </w:t>
            </w:r>
          </w:p>
        </w:tc>
        <w:tc>
          <w:tcPr>
            <w:tcW w:w="1400" w:type="dxa"/>
            <w:tcBorders>
              <w:top w:val="nil"/>
              <w:left w:val="nil"/>
              <w:bottom w:val="single" w:sz="4" w:space="0" w:color="auto"/>
              <w:right w:val="single" w:sz="4" w:space="0" w:color="auto"/>
            </w:tcBorders>
            <w:shd w:val="clear" w:color="000000" w:fill="D9D9D9"/>
            <w:noWrap/>
            <w:vAlign w:val="center"/>
            <w:hideMark/>
          </w:tcPr>
          <w:p w14:paraId="08058A11" w14:textId="77777777" w:rsidR="0000296F" w:rsidRPr="0000296F" w:rsidRDefault="0000296F" w:rsidP="0000296F">
            <w:pPr>
              <w:jc w:val="center"/>
              <w:rPr>
                <w:rFonts w:cs="Calibri"/>
                <w:b/>
                <w:bCs/>
                <w:color w:val="000000"/>
                <w:sz w:val="22"/>
                <w:szCs w:val="22"/>
              </w:rPr>
            </w:pPr>
            <w:r w:rsidRPr="0000296F">
              <w:rPr>
                <w:rFonts w:cs="Calibri"/>
                <w:b/>
                <w:bCs/>
                <w:color w:val="000000"/>
                <w:sz w:val="22"/>
                <w:szCs w:val="22"/>
              </w:rPr>
              <w:t> </w:t>
            </w:r>
          </w:p>
        </w:tc>
      </w:tr>
      <w:tr w:rsidR="0000296F" w:rsidRPr="0000296F" w14:paraId="3C002667" w14:textId="77777777" w:rsidTr="0000296F">
        <w:trPr>
          <w:trHeight w:val="288"/>
        </w:trPr>
        <w:tc>
          <w:tcPr>
            <w:tcW w:w="2360" w:type="dxa"/>
            <w:tcBorders>
              <w:top w:val="nil"/>
              <w:left w:val="single" w:sz="4" w:space="0" w:color="auto"/>
              <w:bottom w:val="single" w:sz="4" w:space="0" w:color="auto"/>
              <w:right w:val="nil"/>
            </w:tcBorders>
            <w:shd w:val="clear" w:color="000000" w:fill="B4C6E7"/>
            <w:vAlign w:val="center"/>
            <w:hideMark/>
          </w:tcPr>
          <w:p w14:paraId="0B7EBE44" w14:textId="77777777" w:rsidR="0000296F" w:rsidRPr="0000296F" w:rsidRDefault="0000296F" w:rsidP="0000296F">
            <w:pPr>
              <w:rPr>
                <w:rFonts w:ascii="Arial" w:hAnsi="Arial" w:cs="Arial"/>
                <w:color w:val="000000"/>
                <w:sz w:val="22"/>
                <w:szCs w:val="22"/>
              </w:rPr>
            </w:pPr>
            <w:r w:rsidRPr="0000296F">
              <w:rPr>
                <w:rFonts w:ascii="Arial" w:hAnsi="Arial" w:cs="Arial"/>
                <w:color w:val="000000"/>
                <w:sz w:val="22"/>
                <w:szCs w:val="22"/>
              </w:rPr>
              <w:t>SEC_C_DEV_10</w:t>
            </w:r>
          </w:p>
        </w:tc>
        <w:tc>
          <w:tcPr>
            <w:tcW w:w="1460" w:type="dxa"/>
            <w:tcBorders>
              <w:top w:val="nil"/>
              <w:left w:val="single" w:sz="4" w:space="0" w:color="auto"/>
              <w:bottom w:val="single" w:sz="4" w:space="0" w:color="auto"/>
              <w:right w:val="single" w:sz="4" w:space="0" w:color="auto"/>
            </w:tcBorders>
            <w:shd w:val="clear" w:color="000000" w:fill="FFFFFF"/>
            <w:noWrap/>
            <w:vAlign w:val="center"/>
            <w:hideMark/>
          </w:tcPr>
          <w:p w14:paraId="1855F98B" w14:textId="77777777" w:rsidR="0000296F" w:rsidRPr="0000296F" w:rsidRDefault="0000296F" w:rsidP="0000296F">
            <w:pPr>
              <w:jc w:val="center"/>
              <w:rPr>
                <w:rFonts w:cs="Calibri"/>
                <w:b/>
                <w:bCs/>
                <w:color w:val="000000"/>
                <w:sz w:val="22"/>
                <w:szCs w:val="22"/>
              </w:rPr>
            </w:pPr>
            <w:r w:rsidRPr="0000296F">
              <w:rPr>
                <w:rFonts w:cs="Calibri"/>
                <w:b/>
                <w:bCs/>
                <w:color w:val="000000"/>
                <w:sz w:val="22"/>
                <w:szCs w:val="22"/>
              </w:rPr>
              <w:t>X</w:t>
            </w:r>
          </w:p>
        </w:tc>
        <w:tc>
          <w:tcPr>
            <w:tcW w:w="1220" w:type="dxa"/>
            <w:tcBorders>
              <w:top w:val="nil"/>
              <w:left w:val="nil"/>
              <w:bottom w:val="single" w:sz="4" w:space="0" w:color="auto"/>
              <w:right w:val="single" w:sz="4" w:space="0" w:color="auto"/>
            </w:tcBorders>
            <w:shd w:val="clear" w:color="000000" w:fill="D9D9D9"/>
            <w:noWrap/>
            <w:vAlign w:val="center"/>
            <w:hideMark/>
          </w:tcPr>
          <w:p w14:paraId="3552FDDF" w14:textId="77777777" w:rsidR="0000296F" w:rsidRPr="0000296F" w:rsidRDefault="0000296F" w:rsidP="0000296F">
            <w:pPr>
              <w:jc w:val="center"/>
              <w:rPr>
                <w:rFonts w:cs="Calibri"/>
                <w:b/>
                <w:bCs/>
                <w:color w:val="000000"/>
                <w:sz w:val="22"/>
                <w:szCs w:val="22"/>
              </w:rPr>
            </w:pPr>
            <w:r w:rsidRPr="0000296F">
              <w:rPr>
                <w:rFonts w:cs="Calibri"/>
                <w:b/>
                <w:bCs/>
                <w:color w:val="000000"/>
                <w:sz w:val="22"/>
                <w:szCs w:val="22"/>
              </w:rPr>
              <w:t> </w:t>
            </w:r>
          </w:p>
        </w:tc>
        <w:tc>
          <w:tcPr>
            <w:tcW w:w="1220" w:type="dxa"/>
            <w:tcBorders>
              <w:top w:val="nil"/>
              <w:left w:val="nil"/>
              <w:bottom w:val="single" w:sz="4" w:space="0" w:color="auto"/>
              <w:right w:val="single" w:sz="4" w:space="0" w:color="auto"/>
            </w:tcBorders>
            <w:shd w:val="clear" w:color="000000" w:fill="D9D9D9"/>
            <w:noWrap/>
            <w:vAlign w:val="center"/>
            <w:hideMark/>
          </w:tcPr>
          <w:p w14:paraId="4BE22C94" w14:textId="77777777" w:rsidR="0000296F" w:rsidRPr="0000296F" w:rsidRDefault="0000296F" w:rsidP="0000296F">
            <w:pPr>
              <w:jc w:val="center"/>
              <w:rPr>
                <w:rFonts w:cs="Calibri"/>
                <w:b/>
                <w:bCs/>
                <w:color w:val="000000"/>
                <w:sz w:val="22"/>
                <w:szCs w:val="22"/>
              </w:rPr>
            </w:pPr>
            <w:r w:rsidRPr="0000296F">
              <w:rPr>
                <w:rFonts w:cs="Calibri"/>
                <w:b/>
                <w:bCs/>
                <w:color w:val="000000"/>
                <w:sz w:val="22"/>
                <w:szCs w:val="22"/>
              </w:rPr>
              <w:t> </w:t>
            </w:r>
          </w:p>
        </w:tc>
        <w:tc>
          <w:tcPr>
            <w:tcW w:w="1640" w:type="dxa"/>
            <w:tcBorders>
              <w:top w:val="nil"/>
              <w:left w:val="nil"/>
              <w:bottom w:val="single" w:sz="4" w:space="0" w:color="auto"/>
              <w:right w:val="single" w:sz="4" w:space="0" w:color="auto"/>
            </w:tcBorders>
            <w:shd w:val="clear" w:color="000000" w:fill="D9D9D9"/>
            <w:noWrap/>
            <w:vAlign w:val="center"/>
            <w:hideMark/>
          </w:tcPr>
          <w:p w14:paraId="3ED4F811" w14:textId="77777777" w:rsidR="0000296F" w:rsidRPr="0000296F" w:rsidRDefault="0000296F" w:rsidP="0000296F">
            <w:pPr>
              <w:jc w:val="center"/>
              <w:rPr>
                <w:rFonts w:cs="Calibri"/>
                <w:b/>
                <w:bCs/>
                <w:color w:val="000000"/>
                <w:sz w:val="22"/>
                <w:szCs w:val="22"/>
              </w:rPr>
            </w:pPr>
            <w:r w:rsidRPr="0000296F">
              <w:rPr>
                <w:rFonts w:cs="Calibri"/>
                <w:b/>
                <w:bCs/>
                <w:color w:val="000000"/>
                <w:sz w:val="22"/>
                <w:szCs w:val="22"/>
              </w:rPr>
              <w:t> </w:t>
            </w:r>
          </w:p>
        </w:tc>
        <w:tc>
          <w:tcPr>
            <w:tcW w:w="1440" w:type="dxa"/>
            <w:tcBorders>
              <w:top w:val="nil"/>
              <w:left w:val="nil"/>
              <w:bottom w:val="single" w:sz="4" w:space="0" w:color="auto"/>
              <w:right w:val="single" w:sz="4" w:space="0" w:color="auto"/>
            </w:tcBorders>
            <w:shd w:val="clear" w:color="000000" w:fill="D9D9D9"/>
            <w:noWrap/>
            <w:vAlign w:val="center"/>
            <w:hideMark/>
          </w:tcPr>
          <w:p w14:paraId="0B3D76E6" w14:textId="77777777" w:rsidR="0000296F" w:rsidRPr="0000296F" w:rsidRDefault="0000296F" w:rsidP="0000296F">
            <w:pPr>
              <w:jc w:val="center"/>
              <w:rPr>
                <w:rFonts w:cs="Calibri"/>
                <w:b/>
                <w:bCs/>
                <w:color w:val="000000"/>
                <w:sz w:val="22"/>
                <w:szCs w:val="22"/>
              </w:rPr>
            </w:pPr>
            <w:r w:rsidRPr="0000296F">
              <w:rPr>
                <w:rFonts w:cs="Calibri"/>
                <w:b/>
                <w:bCs/>
                <w:color w:val="000000"/>
                <w:sz w:val="22"/>
                <w:szCs w:val="22"/>
              </w:rPr>
              <w:t> </w:t>
            </w:r>
          </w:p>
        </w:tc>
        <w:tc>
          <w:tcPr>
            <w:tcW w:w="1400" w:type="dxa"/>
            <w:tcBorders>
              <w:top w:val="nil"/>
              <w:left w:val="nil"/>
              <w:bottom w:val="single" w:sz="4" w:space="0" w:color="auto"/>
              <w:right w:val="single" w:sz="4" w:space="0" w:color="auto"/>
            </w:tcBorders>
            <w:shd w:val="clear" w:color="000000" w:fill="D9D9D9"/>
            <w:noWrap/>
            <w:vAlign w:val="center"/>
            <w:hideMark/>
          </w:tcPr>
          <w:p w14:paraId="50071D69" w14:textId="77777777" w:rsidR="0000296F" w:rsidRPr="0000296F" w:rsidRDefault="0000296F" w:rsidP="0000296F">
            <w:pPr>
              <w:jc w:val="center"/>
              <w:rPr>
                <w:rFonts w:cs="Calibri"/>
                <w:b/>
                <w:bCs/>
                <w:color w:val="000000"/>
                <w:sz w:val="22"/>
                <w:szCs w:val="22"/>
              </w:rPr>
            </w:pPr>
            <w:r w:rsidRPr="0000296F">
              <w:rPr>
                <w:rFonts w:cs="Calibri"/>
                <w:b/>
                <w:bCs/>
                <w:color w:val="000000"/>
                <w:sz w:val="22"/>
                <w:szCs w:val="22"/>
              </w:rPr>
              <w:t> </w:t>
            </w:r>
          </w:p>
        </w:tc>
      </w:tr>
      <w:tr w:rsidR="0000296F" w:rsidRPr="0000296F" w14:paraId="79CBBEE4" w14:textId="77777777" w:rsidTr="0000296F">
        <w:trPr>
          <w:trHeight w:val="288"/>
        </w:trPr>
        <w:tc>
          <w:tcPr>
            <w:tcW w:w="2360" w:type="dxa"/>
            <w:tcBorders>
              <w:top w:val="nil"/>
              <w:left w:val="single" w:sz="4" w:space="0" w:color="auto"/>
              <w:bottom w:val="single" w:sz="4" w:space="0" w:color="auto"/>
              <w:right w:val="nil"/>
            </w:tcBorders>
            <w:shd w:val="clear" w:color="000000" w:fill="B4C6E7"/>
            <w:vAlign w:val="center"/>
            <w:hideMark/>
          </w:tcPr>
          <w:p w14:paraId="6CCE0E6A" w14:textId="77777777" w:rsidR="0000296F" w:rsidRPr="0000296F" w:rsidRDefault="0000296F" w:rsidP="0000296F">
            <w:pPr>
              <w:rPr>
                <w:rFonts w:ascii="Arial" w:hAnsi="Arial" w:cs="Arial"/>
                <w:color w:val="000000"/>
                <w:sz w:val="22"/>
                <w:szCs w:val="22"/>
              </w:rPr>
            </w:pPr>
            <w:r w:rsidRPr="0000296F">
              <w:rPr>
                <w:rFonts w:ascii="Arial" w:hAnsi="Arial" w:cs="Arial"/>
                <w:color w:val="000000"/>
                <w:sz w:val="22"/>
                <w:szCs w:val="22"/>
              </w:rPr>
              <w:t>SEC_C_DEV_11</w:t>
            </w:r>
          </w:p>
        </w:tc>
        <w:tc>
          <w:tcPr>
            <w:tcW w:w="1460" w:type="dxa"/>
            <w:tcBorders>
              <w:top w:val="nil"/>
              <w:left w:val="single" w:sz="4" w:space="0" w:color="auto"/>
              <w:bottom w:val="single" w:sz="4" w:space="0" w:color="auto"/>
              <w:right w:val="single" w:sz="4" w:space="0" w:color="auto"/>
            </w:tcBorders>
            <w:shd w:val="clear" w:color="000000" w:fill="FFFFFF"/>
            <w:noWrap/>
            <w:vAlign w:val="center"/>
            <w:hideMark/>
          </w:tcPr>
          <w:p w14:paraId="380BDFE9" w14:textId="77777777" w:rsidR="0000296F" w:rsidRPr="0000296F" w:rsidRDefault="0000296F" w:rsidP="0000296F">
            <w:pPr>
              <w:jc w:val="center"/>
              <w:rPr>
                <w:rFonts w:cs="Calibri"/>
                <w:b/>
                <w:bCs/>
                <w:color w:val="000000"/>
                <w:sz w:val="22"/>
                <w:szCs w:val="22"/>
              </w:rPr>
            </w:pPr>
            <w:r w:rsidRPr="0000296F">
              <w:rPr>
                <w:rFonts w:cs="Calibri"/>
                <w:b/>
                <w:bCs/>
                <w:color w:val="000000"/>
                <w:sz w:val="22"/>
                <w:szCs w:val="22"/>
              </w:rPr>
              <w:t>X</w:t>
            </w:r>
          </w:p>
        </w:tc>
        <w:tc>
          <w:tcPr>
            <w:tcW w:w="1220" w:type="dxa"/>
            <w:tcBorders>
              <w:top w:val="nil"/>
              <w:left w:val="nil"/>
              <w:bottom w:val="single" w:sz="4" w:space="0" w:color="auto"/>
              <w:right w:val="single" w:sz="4" w:space="0" w:color="auto"/>
            </w:tcBorders>
            <w:shd w:val="clear" w:color="000000" w:fill="D9D9D9"/>
            <w:noWrap/>
            <w:vAlign w:val="center"/>
            <w:hideMark/>
          </w:tcPr>
          <w:p w14:paraId="3A99BA99" w14:textId="77777777" w:rsidR="0000296F" w:rsidRPr="0000296F" w:rsidRDefault="0000296F" w:rsidP="0000296F">
            <w:pPr>
              <w:jc w:val="center"/>
              <w:rPr>
                <w:rFonts w:cs="Calibri"/>
                <w:b/>
                <w:bCs/>
                <w:color w:val="000000"/>
                <w:sz w:val="22"/>
                <w:szCs w:val="22"/>
              </w:rPr>
            </w:pPr>
            <w:r w:rsidRPr="0000296F">
              <w:rPr>
                <w:rFonts w:cs="Calibri"/>
                <w:b/>
                <w:bCs/>
                <w:color w:val="000000"/>
                <w:sz w:val="22"/>
                <w:szCs w:val="22"/>
              </w:rPr>
              <w:t> </w:t>
            </w:r>
          </w:p>
        </w:tc>
        <w:tc>
          <w:tcPr>
            <w:tcW w:w="1220" w:type="dxa"/>
            <w:tcBorders>
              <w:top w:val="nil"/>
              <w:left w:val="nil"/>
              <w:bottom w:val="single" w:sz="4" w:space="0" w:color="auto"/>
              <w:right w:val="single" w:sz="4" w:space="0" w:color="auto"/>
            </w:tcBorders>
            <w:shd w:val="clear" w:color="000000" w:fill="D9D9D9"/>
            <w:noWrap/>
            <w:vAlign w:val="center"/>
            <w:hideMark/>
          </w:tcPr>
          <w:p w14:paraId="369847F7" w14:textId="77777777" w:rsidR="0000296F" w:rsidRPr="0000296F" w:rsidRDefault="0000296F" w:rsidP="0000296F">
            <w:pPr>
              <w:jc w:val="center"/>
              <w:rPr>
                <w:rFonts w:cs="Calibri"/>
                <w:b/>
                <w:bCs/>
                <w:color w:val="000000"/>
                <w:sz w:val="22"/>
                <w:szCs w:val="22"/>
              </w:rPr>
            </w:pPr>
            <w:r w:rsidRPr="0000296F">
              <w:rPr>
                <w:rFonts w:cs="Calibri"/>
                <w:b/>
                <w:bCs/>
                <w:color w:val="000000"/>
                <w:sz w:val="22"/>
                <w:szCs w:val="22"/>
              </w:rPr>
              <w:t> </w:t>
            </w:r>
          </w:p>
        </w:tc>
        <w:tc>
          <w:tcPr>
            <w:tcW w:w="1640" w:type="dxa"/>
            <w:tcBorders>
              <w:top w:val="nil"/>
              <w:left w:val="nil"/>
              <w:bottom w:val="single" w:sz="4" w:space="0" w:color="auto"/>
              <w:right w:val="single" w:sz="4" w:space="0" w:color="auto"/>
            </w:tcBorders>
            <w:shd w:val="clear" w:color="000000" w:fill="D9D9D9"/>
            <w:noWrap/>
            <w:vAlign w:val="center"/>
            <w:hideMark/>
          </w:tcPr>
          <w:p w14:paraId="0B0D940B" w14:textId="77777777" w:rsidR="0000296F" w:rsidRPr="0000296F" w:rsidRDefault="0000296F" w:rsidP="0000296F">
            <w:pPr>
              <w:jc w:val="center"/>
              <w:rPr>
                <w:rFonts w:cs="Calibri"/>
                <w:b/>
                <w:bCs/>
                <w:color w:val="000000"/>
                <w:sz w:val="22"/>
                <w:szCs w:val="22"/>
              </w:rPr>
            </w:pPr>
            <w:r w:rsidRPr="0000296F">
              <w:rPr>
                <w:rFonts w:cs="Calibri"/>
                <w:b/>
                <w:bCs/>
                <w:color w:val="000000"/>
                <w:sz w:val="22"/>
                <w:szCs w:val="22"/>
              </w:rPr>
              <w:t> </w:t>
            </w:r>
          </w:p>
        </w:tc>
        <w:tc>
          <w:tcPr>
            <w:tcW w:w="1440" w:type="dxa"/>
            <w:tcBorders>
              <w:top w:val="nil"/>
              <w:left w:val="nil"/>
              <w:bottom w:val="single" w:sz="4" w:space="0" w:color="auto"/>
              <w:right w:val="single" w:sz="4" w:space="0" w:color="auto"/>
            </w:tcBorders>
            <w:shd w:val="clear" w:color="000000" w:fill="D9D9D9"/>
            <w:noWrap/>
            <w:vAlign w:val="center"/>
            <w:hideMark/>
          </w:tcPr>
          <w:p w14:paraId="22F51E26" w14:textId="77777777" w:rsidR="0000296F" w:rsidRPr="0000296F" w:rsidRDefault="0000296F" w:rsidP="0000296F">
            <w:pPr>
              <w:jc w:val="center"/>
              <w:rPr>
                <w:rFonts w:cs="Calibri"/>
                <w:b/>
                <w:bCs/>
                <w:color w:val="000000"/>
                <w:sz w:val="22"/>
                <w:szCs w:val="22"/>
              </w:rPr>
            </w:pPr>
            <w:r w:rsidRPr="0000296F">
              <w:rPr>
                <w:rFonts w:cs="Calibri"/>
                <w:b/>
                <w:bCs/>
                <w:color w:val="000000"/>
                <w:sz w:val="22"/>
                <w:szCs w:val="22"/>
              </w:rPr>
              <w:t> </w:t>
            </w:r>
          </w:p>
        </w:tc>
        <w:tc>
          <w:tcPr>
            <w:tcW w:w="1400" w:type="dxa"/>
            <w:tcBorders>
              <w:top w:val="nil"/>
              <w:left w:val="nil"/>
              <w:bottom w:val="single" w:sz="4" w:space="0" w:color="auto"/>
              <w:right w:val="single" w:sz="4" w:space="0" w:color="auto"/>
            </w:tcBorders>
            <w:shd w:val="clear" w:color="000000" w:fill="D9D9D9"/>
            <w:noWrap/>
            <w:vAlign w:val="center"/>
            <w:hideMark/>
          </w:tcPr>
          <w:p w14:paraId="30925B77" w14:textId="77777777" w:rsidR="0000296F" w:rsidRPr="0000296F" w:rsidRDefault="0000296F" w:rsidP="0000296F">
            <w:pPr>
              <w:jc w:val="center"/>
              <w:rPr>
                <w:rFonts w:cs="Calibri"/>
                <w:b/>
                <w:bCs/>
                <w:color w:val="000000"/>
                <w:sz w:val="22"/>
                <w:szCs w:val="22"/>
              </w:rPr>
            </w:pPr>
            <w:r w:rsidRPr="0000296F">
              <w:rPr>
                <w:rFonts w:cs="Calibri"/>
                <w:b/>
                <w:bCs/>
                <w:color w:val="000000"/>
                <w:sz w:val="22"/>
                <w:szCs w:val="22"/>
              </w:rPr>
              <w:t> </w:t>
            </w:r>
          </w:p>
        </w:tc>
      </w:tr>
      <w:tr w:rsidR="0000296F" w:rsidRPr="0000296F" w14:paraId="38E11DAE" w14:textId="77777777" w:rsidTr="0000296F">
        <w:trPr>
          <w:trHeight w:val="288"/>
        </w:trPr>
        <w:tc>
          <w:tcPr>
            <w:tcW w:w="2360" w:type="dxa"/>
            <w:tcBorders>
              <w:top w:val="nil"/>
              <w:left w:val="single" w:sz="4" w:space="0" w:color="auto"/>
              <w:bottom w:val="single" w:sz="4" w:space="0" w:color="auto"/>
              <w:right w:val="nil"/>
            </w:tcBorders>
            <w:shd w:val="clear" w:color="000000" w:fill="B4C6E7"/>
            <w:vAlign w:val="center"/>
            <w:hideMark/>
          </w:tcPr>
          <w:p w14:paraId="186728CB" w14:textId="77777777" w:rsidR="0000296F" w:rsidRPr="0000296F" w:rsidRDefault="0000296F" w:rsidP="0000296F">
            <w:pPr>
              <w:rPr>
                <w:rFonts w:ascii="Arial" w:hAnsi="Arial" w:cs="Arial"/>
                <w:color w:val="000000"/>
                <w:sz w:val="22"/>
                <w:szCs w:val="22"/>
              </w:rPr>
            </w:pPr>
            <w:r w:rsidRPr="0000296F">
              <w:rPr>
                <w:rFonts w:ascii="Arial" w:hAnsi="Arial" w:cs="Arial"/>
                <w:color w:val="000000"/>
                <w:sz w:val="22"/>
                <w:szCs w:val="22"/>
              </w:rPr>
              <w:t>SEC_C_DEV_13</w:t>
            </w:r>
          </w:p>
        </w:tc>
        <w:tc>
          <w:tcPr>
            <w:tcW w:w="1460" w:type="dxa"/>
            <w:tcBorders>
              <w:top w:val="nil"/>
              <w:left w:val="single" w:sz="4" w:space="0" w:color="auto"/>
              <w:bottom w:val="single" w:sz="4" w:space="0" w:color="auto"/>
              <w:right w:val="single" w:sz="4" w:space="0" w:color="auto"/>
            </w:tcBorders>
            <w:shd w:val="clear" w:color="000000" w:fill="FFFFFF"/>
            <w:noWrap/>
            <w:vAlign w:val="center"/>
            <w:hideMark/>
          </w:tcPr>
          <w:p w14:paraId="48949FE1" w14:textId="77777777" w:rsidR="0000296F" w:rsidRPr="0000296F" w:rsidRDefault="0000296F" w:rsidP="0000296F">
            <w:pPr>
              <w:jc w:val="center"/>
              <w:rPr>
                <w:rFonts w:cs="Calibri"/>
                <w:b/>
                <w:bCs/>
                <w:color w:val="000000"/>
                <w:sz w:val="22"/>
                <w:szCs w:val="22"/>
              </w:rPr>
            </w:pPr>
            <w:r w:rsidRPr="0000296F">
              <w:rPr>
                <w:rFonts w:cs="Calibri"/>
                <w:b/>
                <w:bCs/>
                <w:color w:val="000000"/>
                <w:sz w:val="22"/>
                <w:szCs w:val="22"/>
              </w:rPr>
              <w:t>X</w:t>
            </w:r>
          </w:p>
        </w:tc>
        <w:tc>
          <w:tcPr>
            <w:tcW w:w="1220" w:type="dxa"/>
            <w:tcBorders>
              <w:top w:val="nil"/>
              <w:left w:val="nil"/>
              <w:bottom w:val="single" w:sz="4" w:space="0" w:color="auto"/>
              <w:right w:val="single" w:sz="4" w:space="0" w:color="auto"/>
            </w:tcBorders>
            <w:shd w:val="clear" w:color="000000" w:fill="FFFFFF"/>
            <w:noWrap/>
            <w:vAlign w:val="center"/>
            <w:hideMark/>
          </w:tcPr>
          <w:p w14:paraId="08C6540E" w14:textId="77777777" w:rsidR="0000296F" w:rsidRPr="0000296F" w:rsidRDefault="0000296F" w:rsidP="0000296F">
            <w:pPr>
              <w:jc w:val="center"/>
              <w:rPr>
                <w:rFonts w:cs="Calibri"/>
                <w:b/>
                <w:bCs/>
                <w:color w:val="000000"/>
                <w:sz w:val="22"/>
                <w:szCs w:val="22"/>
              </w:rPr>
            </w:pPr>
            <w:r w:rsidRPr="0000296F">
              <w:rPr>
                <w:rFonts w:cs="Calibri"/>
                <w:b/>
                <w:bCs/>
                <w:color w:val="000000"/>
                <w:sz w:val="22"/>
                <w:szCs w:val="22"/>
              </w:rPr>
              <w:t>X</w:t>
            </w:r>
          </w:p>
        </w:tc>
        <w:tc>
          <w:tcPr>
            <w:tcW w:w="1220" w:type="dxa"/>
            <w:tcBorders>
              <w:top w:val="nil"/>
              <w:left w:val="nil"/>
              <w:bottom w:val="single" w:sz="4" w:space="0" w:color="auto"/>
              <w:right w:val="single" w:sz="4" w:space="0" w:color="auto"/>
            </w:tcBorders>
            <w:shd w:val="clear" w:color="000000" w:fill="D9D9D9"/>
            <w:noWrap/>
            <w:vAlign w:val="center"/>
            <w:hideMark/>
          </w:tcPr>
          <w:p w14:paraId="3B936458" w14:textId="77777777" w:rsidR="0000296F" w:rsidRPr="0000296F" w:rsidRDefault="0000296F" w:rsidP="0000296F">
            <w:pPr>
              <w:jc w:val="center"/>
              <w:rPr>
                <w:rFonts w:cs="Calibri"/>
                <w:b/>
                <w:bCs/>
                <w:color w:val="000000"/>
                <w:sz w:val="22"/>
                <w:szCs w:val="22"/>
              </w:rPr>
            </w:pPr>
            <w:r w:rsidRPr="0000296F">
              <w:rPr>
                <w:rFonts w:cs="Calibri"/>
                <w:b/>
                <w:bCs/>
                <w:color w:val="000000"/>
                <w:sz w:val="22"/>
                <w:szCs w:val="22"/>
              </w:rPr>
              <w:t> </w:t>
            </w:r>
          </w:p>
        </w:tc>
        <w:tc>
          <w:tcPr>
            <w:tcW w:w="1640" w:type="dxa"/>
            <w:tcBorders>
              <w:top w:val="nil"/>
              <w:left w:val="nil"/>
              <w:bottom w:val="single" w:sz="4" w:space="0" w:color="auto"/>
              <w:right w:val="single" w:sz="4" w:space="0" w:color="auto"/>
            </w:tcBorders>
            <w:shd w:val="clear" w:color="000000" w:fill="D9D9D9"/>
            <w:noWrap/>
            <w:vAlign w:val="center"/>
            <w:hideMark/>
          </w:tcPr>
          <w:p w14:paraId="207D53D8" w14:textId="77777777" w:rsidR="0000296F" w:rsidRPr="0000296F" w:rsidRDefault="0000296F" w:rsidP="0000296F">
            <w:pPr>
              <w:jc w:val="center"/>
              <w:rPr>
                <w:rFonts w:cs="Calibri"/>
                <w:b/>
                <w:bCs/>
                <w:color w:val="000000"/>
                <w:sz w:val="22"/>
                <w:szCs w:val="22"/>
              </w:rPr>
            </w:pPr>
            <w:r w:rsidRPr="0000296F">
              <w:rPr>
                <w:rFonts w:cs="Calibri"/>
                <w:b/>
                <w:bCs/>
                <w:color w:val="000000"/>
                <w:sz w:val="22"/>
                <w:szCs w:val="22"/>
              </w:rPr>
              <w:t> </w:t>
            </w:r>
          </w:p>
        </w:tc>
        <w:tc>
          <w:tcPr>
            <w:tcW w:w="1440" w:type="dxa"/>
            <w:tcBorders>
              <w:top w:val="nil"/>
              <w:left w:val="nil"/>
              <w:bottom w:val="single" w:sz="4" w:space="0" w:color="auto"/>
              <w:right w:val="single" w:sz="4" w:space="0" w:color="auto"/>
            </w:tcBorders>
            <w:shd w:val="clear" w:color="000000" w:fill="D9D9D9"/>
            <w:noWrap/>
            <w:vAlign w:val="center"/>
            <w:hideMark/>
          </w:tcPr>
          <w:p w14:paraId="03065113" w14:textId="77777777" w:rsidR="0000296F" w:rsidRPr="0000296F" w:rsidRDefault="0000296F" w:rsidP="0000296F">
            <w:pPr>
              <w:jc w:val="center"/>
              <w:rPr>
                <w:rFonts w:cs="Calibri"/>
                <w:b/>
                <w:bCs/>
                <w:color w:val="000000"/>
                <w:sz w:val="22"/>
                <w:szCs w:val="22"/>
              </w:rPr>
            </w:pPr>
            <w:r w:rsidRPr="0000296F">
              <w:rPr>
                <w:rFonts w:cs="Calibri"/>
                <w:b/>
                <w:bCs/>
                <w:color w:val="000000"/>
                <w:sz w:val="22"/>
                <w:szCs w:val="22"/>
              </w:rPr>
              <w:t> </w:t>
            </w:r>
          </w:p>
        </w:tc>
        <w:tc>
          <w:tcPr>
            <w:tcW w:w="1400" w:type="dxa"/>
            <w:tcBorders>
              <w:top w:val="nil"/>
              <w:left w:val="nil"/>
              <w:bottom w:val="single" w:sz="4" w:space="0" w:color="auto"/>
              <w:right w:val="single" w:sz="4" w:space="0" w:color="auto"/>
            </w:tcBorders>
            <w:shd w:val="clear" w:color="000000" w:fill="D9D9D9"/>
            <w:noWrap/>
            <w:vAlign w:val="center"/>
            <w:hideMark/>
          </w:tcPr>
          <w:p w14:paraId="246103F2" w14:textId="77777777" w:rsidR="0000296F" w:rsidRPr="0000296F" w:rsidRDefault="0000296F" w:rsidP="0000296F">
            <w:pPr>
              <w:jc w:val="center"/>
              <w:rPr>
                <w:rFonts w:cs="Calibri"/>
                <w:b/>
                <w:bCs/>
                <w:color w:val="000000"/>
                <w:sz w:val="22"/>
                <w:szCs w:val="22"/>
              </w:rPr>
            </w:pPr>
            <w:r w:rsidRPr="0000296F">
              <w:rPr>
                <w:rFonts w:cs="Calibri"/>
                <w:b/>
                <w:bCs/>
                <w:color w:val="000000"/>
                <w:sz w:val="22"/>
                <w:szCs w:val="22"/>
              </w:rPr>
              <w:t> </w:t>
            </w:r>
          </w:p>
        </w:tc>
      </w:tr>
      <w:tr w:rsidR="0000296F" w:rsidRPr="0000296F" w14:paraId="2250AF78" w14:textId="77777777" w:rsidTr="0000296F">
        <w:trPr>
          <w:trHeight w:val="288"/>
        </w:trPr>
        <w:tc>
          <w:tcPr>
            <w:tcW w:w="2360" w:type="dxa"/>
            <w:tcBorders>
              <w:top w:val="nil"/>
              <w:left w:val="single" w:sz="4" w:space="0" w:color="auto"/>
              <w:bottom w:val="single" w:sz="4" w:space="0" w:color="auto"/>
              <w:right w:val="nil"/>
            </w:tcBorders>
            <w:shd w:val="clear" w:color="000000" w:fill="B4C6E7"/>
            <w:vAlign w:val="center"/>
            <w:hideMark/>
          </w:tcPr>
          <w:p w14:paraId="2F3C609F" w14:textId="77777777" w:rsidR="0000296F" w:rsidRPr="0000296F" w:rsidRDefault="0000296F" w:rsidP="0000296F">
            <w:pPr>
              <w:rPr>
                <w:rFonts w:ascii="Arial" w:hAnsi="Arial" w:cs="Arial"/>
                <w:color w:val="000000"/>
                <w:sz w:val="22"/>
                <w:szCs w:val="22"/>
              </w:rPr>
            </w:pPr>
            <w:r w:rsidRPr="0000296F">
              <w:rPr>
                <w:rFonts w:ascii="Arial" w:hAnsi="Arial" w:cs="Arial"/>
                <w:color w:val="000000"/>
                <w:sz w:val="22"/>
                <w:szCs w:val="22"/>
              </w:rPr>
              <w:t>SEC_C_DEV_14</w:t>
            </w:r>
          </w:p>
        </w:tc>
        <w:tc>
          <w:tcPr>
            <w:tcW w:w="1460" w:type="dxa"/>
            <w:tcBorders>
              <w:top w:val="nil"/>
              <w:left w:val="single" w:sz="4" w:space="0" w:color="auto"/>
              <w:bottom w:val="single" w:sz="4" w:space="0" w:color="auto"/>
              <w:right w:val="single" w:sz="4" w:space="0" w:color="auto"/>
            </w:tcBorders>
            <w:shd w:val="clear" w:color="000000" w:fill="D9D9D9"/>
            <w:noWrap/>
            <w:vAlign w:val="center"/>
            <w:hideMark/>
          </w:tcPr>
          <w:p w14:paraId="3A538762" w14:textId="77777777" w:rsidR="0000296F" w:rsidRPr="0000296F" w:rsidRDefault="0000296F" w:rsidP="0000296F">
            <w:pPr>
              <w:jc w:val="center"/>
              <w:rPr>
                <w:rFonts w:cs="Calibri"/>
                <w:b/>
                <w:bCs/>
                <w:color w:val="000000"/>
                <w:sz w:val="22"/>
                <w:szCs w:val="22"/>
              </w:rPr>
            </w:pPr>
            <w:r w:rsidRPr="0000296F">
              <w:rPr>
                <w:rFonts w:cs="Calibri"/>
                <w:b/>
                <w:bCs/>
                <w:color w:val="000000"/>
                <w:sz w:val="22"/>
                <w:szCs w:val="22"/>
              </w:rPr>
              <w:t> </w:t>
            </w:r>
          </w:p>
        </w:tc>
        <w:tc>
          <w:tcPr>
            <w:tcW w:w="1220" w:type="dxa"/>
            <w:tcBorders>
              <w:top w:val="nil"/>
              <w:left w:val="nil"/>
              <w:bottom w:val="single" w:sz="4" w:space="0" w:color="auto"/>
              <w:right w:val="single" w:sz="4" w:space="0" w:color="auto"/>
            </w:tcBorders>
            <w:shd w:val="clear" w:color="000000" w:fill="D9D9D9"/>
            <w:noWrap/>
            <w:vAlign w:val="center"/>
            <w:hideMark/>
          </w:tcPr>
          <w:p w14:paraId="317D895A" w14:textId="77777777" w:rsidR="0000296F" w:rsidRPr="0000296F" w:rsidRDefault="0000296F" w:rsidP="0000296F">
            <w:pPr>
              <w:jc w:val="center"/>
              <w:rPr>
                <w:rFonts w:cs="Calibri"/>
                <w:b/>
                <w:bCs/>
                <w:color w:val="000000"/>
                <w:sz w:val="22"/>
                <w:szCs w:val="22"/>
              </w:rPr>
            </w:pPr>
            <w:r w:rsidRPr="0000296F">
              <w:rPr>
                <w:rFonts w:cs="Calibri"/>
                <w:b/>
                <w:bCs/>
                <w:color w:val="000000"/>
                <w:sz w:val="22"/>
                <w:szCs w:val="22"/>
              </w:rPr>
              <w:t> </w:t>
            </w:r>
          </w:p>
        </w:tc>
        <w:tc>
          <w:tcPr>
            <w:tcW w:w="1220" w:type="dxa"/>
            <w:tcBorders>
              <w:top w:val="nil"/>
              <w:left w:val="nil"/>
              <w:bottom w:val="single" w:sz="4" w:space="0" w:color="auto"/>
              <w:right w:val="single" w:sz="4" w:space="0" w:color="auto"/>
            </w:tcBorders>
            <w:shd w:val="clear" w:color="000000" w:fill="D9D9D9"/>
            <w:noWrap/>
            <w:vAlign w:val="center"/>
            <w:hideMark/>
          </w:tcPr>
          <w:p w14:paraId="380B17DD" w14:textId="77777777" w:rsidR="0000296F" w:rsidRPr="0000296F" w:rsidRDefault="0000296F" w:rsidP="0000296F">
            <w:pPr>
              <w:jc w:val="center"/>
              <w:rPr>
                <w:rFonts w:cs="Calibri"/>
                <w:b/>
                <w:bCs/>
                <w:color w:val="000000"/>
                <w:sz w:val="22"/>
                <w:szCs w:val="22"/>
              </w:rPr>
            </w:pPr>
            <w:r w:rsidRPr="0000296F">
              <w:rPr>
                <w:rFonts w:cs="Calibri"/>
                <w:b/>
                <w:bCs/>
                <w:color w:val="000000"/>
                <w:sz w:val="22"/>
                <w:szCs w:val="22"/>
              </w:rPr>
              <w:t> </w:t>
            </w:r>
          </w:p>
        </w:tc>
        <w:tc>
          <w:tcPr>
            <w:tcW w:w="1640" w:type="dxa"/>
            <w:tcBorders>
              <w:top w:val="nil"/>
              <w:left w:val="nil"/>
              <w:bottom w:val="single" w:sz="4" w:space="0" w:color="auto"/>
              <w:right w:val="single" w:sz="4" w:space="0" w:color="auto"/>
            </w:tcBorders>
            <w:shd w:val="clear" w:color="000000" w:fill="FFFFFF"/>
            <w:noWrap/>
            <w:vAlign w:val="center"/>
            <w:hideMark/>
          </w:tcPr>
          <w:p w14:paraId="1C9F4EC8" w14:textId="77777777" w:rsidR="0000296F" w:rsidRPr="0000296F" w:rsidRDefault="0000296F" w:rsidP="0000296F">
            <w:pPr>
              <w:jc w:val="center"/>
              <w:rPr>
                <w:rFonts w:cs="Calibri"/>
                <w:b/>
                <w:bCs/>
                <w:color w:val="000000"/>
                <w:sz w:val="22"/>
                <w:szCs w:val="22"/>
              </w:rPr>
            </w:pPr>
            <w:r w:rsidRPr="0000296F">
              <w:rPr>
                <w:rFonts w:cs="Calibri"/>
                <w:b/>
                <w:bCs/>
                <w:color w:val="000000"/>
                <w:sz w:val="22"/>
                <w:szCs w:val="22"/>
              </w:rPr>
              <w:t>X</w:t>
            </w:r>
          </w:p>
        </w:tc>
        <w:tc>
          <w:tcPr>
            <w:tcW w:w="1440" w:type="dxa"/>
            <w:tcBorders>
              <w:top w:val="nil"/>
              <w:left w:val="nil"/>
              <w:bottom w:val="single" w:sz="4" w:space="0" w:color="auto"/>
              <w:right w:val="single" w:sz="4" w:space="0" w:color="auto"/>
            </w:tcBorders>
            <w:shd w:val="clear" w:color="000000" w:fill="D9D9D9"/>
            <w:noWrap/>
            <w:vAlign w:val="center"/>
            <w:hideMark/>
          </w:tcPr>
          <w:p w14:paraId="269E0BCD" w14:textId="77777777" w:rsidR="0000296F" w:rsidRPr="0000296F" w:rsidRDefault="0000296F" w:rsidP="0000296F">
            <w:pPr>
              <w:jc w:val="center"/>
              <w:rPr>
                <w:rFonts w:cs="Calibri"/>
                <w:b/>
                <w:bCs/>
                <w:color w:val="000000"/>
                <w:sz w:val="22"/>
                <w:szCs w:val="22"/>
              </w:rPr>
            </w:pPr>
            <w:r w:rsidRPr="0000296F">
              <w:rPr>
                <w:rFonts w:cs="Calibri"/>
                <w:b/>
                <w:bCs/>
                <w:color w:val="000000"/>
                <w:sz w:val="22"/>
                <w:szCs w:val="22"/>
              </w:rPr>
              <w:t> </w:t>
            </w:r>
          </w:p>
        </w:tc>
        <w:tc>
          <w:tcPr>
            <w:tcW w:w="1400" w:type="dxa"/>
            <w:tcBorders>
              <w:top w:val="nil"/>
              <w:left w:val="nil"/>
              <w:bottom w:val="single" w:sz="4" w:space="0" w:color="auto"/>
              <w:right w:val="single" w:sz="4" w:space="0" w:color="auto"/>
            </w:tcBorders>
            <w:shd w:val="clear" w:color="000000" w:fill="D9D9D9"/>
            <w:noWrap/>
            <w:vAlign w:val="center"/>
            <w:hideMark/>
          </w:tcPr>
          <w:p w14:paraId="18377358" w14:textId="77777777" w:rsidR="0000296F" w:rsidRPr="0000296F" w:rsidRDefault="0000296F" w:rsidP="0000296F">
            <w:pPr>
              <w:jc w:val="center"/>
              <w:rPr>
                <w:rFonts w:cs="Calibri"/>
                <w:b/>
                <w:bCs/>
                <w:color w:val="000000"/>
                <w:sz w:val="22"/>
                <w:szCs w:val="22"/>
              </w:rPr>
            </w:pPr>
            <w:r w:rsidRPr="0000296F">
              <w:rPr>
                <w:rFonts w:cs="Calibri"/>
                <w:b/>
                <w:bCs/>
                <w:color w:val="000000"/>
                <w:sz w:val="22"/>
                <w:szCs w:val="22"/>
              </w:rPr>
              <w:t> </w:t>
            </w:r>
          </w:p>
        </w:tc>
      </w:tr>
      <w:tr w:rsidR="0000296F" w:rsidRPr="0000296F" w14:paraId="02884A94" w14:textId="77777777" w:rsidTr="0000296F">
        <w:trPr>
          <w:trHeight w:val="288"/>
        </w:trPr>
        <w:tc>
          <w:tcPr>
            <w:tcW w:w="2360" w:type="dxa"/>
            <w:tcBorders>
              <w:top w:val="nil"/>
              <w:left w:val="single" w:sz="4" w:space="0" w:color="auto"/>
              <w:bottom w:val="single" w:sz="4" w:space="0" w:color="auto"/>
              <w:right w:val="nil"/>
            </w:tcBorders>
            <w:shd w:val="clear" w:color="000000" w:fill="B4C6E7"/>
            <w:vAlign w:val="center"/>
            <w:hideMark/>
          </w:tcPr>
          <w:p w14:paraId="0C68406D" w14:textId="77777777" w:rsidR="0000296F" w:rsidRPr="0000296F" w:rsidRDefault="0000296F" w:rsidP="0000296F">
            <w:pPr>
              <w:rPr>
                <w:rFonts w:ascii="Arial" w:hAnsi="Arial" w:cs="Arial"/>
                <w:color w:val="000000"/>
                <w:sz w:val="22"/>
                <w:szCs w:val="22"/>
              </w:rPr>
            </w:pPr>
            <w:r w:rsidRPr="0000296F">
              <w:rPr>
                <w:rFonts w:ascii="Arial" w:hAnsi="Arial" w:cs="Arial"/>
                <w:color w:val="000000"/>
                <w:sz w:val="22"/>
                <w:szCs w:val="22"/>
              </w:rPr>
              <w:t>SEC_C_DEV_17</w:t>
            </w:r>
          </w:p>
        </w:tc>
        <w:tc>
          <w:tcPr>
            <w:tcW w:w="1460" w:type="dxa"/>
            <w:tcBorders>
              <w:top w:val="nil"/>
              <w:left w:val="single" w:sz="4" w:space="0" w:color="auto"/>
              <w:bottom w:val="single" w:sz="4" w:space="0" w:color="auto"/>
              <w:right w:val="single" w:sz="4" w:space="0" w:color="auto"/>
            </w:tcBorders>
            <w:shd w:val="clear" w:color="000000" w:fill="FFFFFF"/>
            <w:noWrap/>
            <w:vAlign w:val="center"/>
            <w:hideMark/>
          </w:tcPr>
          <w:p w14:paraId="167C410F" w14:textId="77777777" w:rsidR="0000296F" w:rsidRPr="0000296F" w:rsidRDefault="0000296F" w:rsidP="0000296F">
            <w:pPr>
              <w:jc w:val="center"/>
              <w:rPr>
                <w:rFonts w:cs="Calibri"/>
                <w:b/>
                <w:bCs/>
                <w:color w:val="000000"/>
                <w:sz w:val="22"/>
                <w:szCs w:val="22"/>
              </w:rPr>
            </w:pPr>
            <w:r w:rsidRPr="0000296F">
              <w:rPr>
                <w:rFonts w:cs="Calibri"/>
                <w:b/>
                <w:bCs/>
                <w:color w:val="000000"/>
                <w:sz w:val="22"/>
                <w:szCs w:val="22"/>
              </w:rPr>
              <w:t>X</w:t>
            </w:r>
          </w:p>
        </w:tc>
        <w:tc>
          <w:tcPr>
            <w:tcW w:w="1220" w:type="dxa"/>
            <w:tcBorders>
              <w:top w:val="nil"/>
              <w:left w:val="nil"/>
              <w:bottom w:val="single" w:sz="4" w:space="0" w:color="auto"/>
              <w:right w:val="single" w:sz="4" w:space="0" w:color="auto"/>
            </w:tcBorders>
            <w:shd w:val="clear" w:color="000000" w:fill="D9D9D9"/>
            <w:noWrap/>
            <w:vAlign w:val="center"/>
            <w:hideMark/>
          </w:tcPr>
          <w:p w14:paraId="37D89D6A" w14:textId="77777777" w:rsidR="0000296F" w:rsidRPr="0000296F" w:rsidRDefault="0000296F" w:rsidP="0000296F">
            <w:pPr>
              <w:jc w:val="center"/>
              <w:rPr>
                <w:rFonts w:cs="Calibri"/>
                <w:b/>
                <w:bCs/>
                <w:color w:val="000000"/>
                <w:sz w:val="22"/>
                <w:szCs w:val="22"/>
              </w:rPr>
            </w:pPr>
            <w:r w:rsidRPr="0000296F">
              <w:rPr>
                <w:rFonts w:cs="Calibri"/>
                <w:b/>
                <w:bCs/>
                <w:color w:val="000000"/>
                <w:sz w:val="22"/>
                <w:szCs w:val="22"/>
              </w:rPr>
              <w:t> </w:t>
            </w:r>
          </w:p>
        </w:tc>
        <w:tc>
          <w:tcPr>
            <w:tcW w:w="1220" w:type="dxa"/>
            <w:tcBorders>
              <w:top w:val="nil"/>
              <w:left w:val="nil"/>
              <w:bottom w:val="single" w:sz="4" w:space="0" w:color="auto"/>
              <w:right w:val="single" w:sz="4" w:space="0" w:color="auto"/>
            </w:tcBorders>
            <w:shd w:val="clear" w:color="000000" w:fill="D9D9D9"/>
            <w:noWrap/>
            <w:vAlign w:val="center"/>
            <w:hideMark/>
          </w:tcPr>
          <w:p w14:paraId="0C1BB17F" w14:textId="77777777" w:rsidR="0000296F" w:rsidRPr="0000296F" w:rsidRDefault="0000296F" w:rsidP="0000296F">
            <w:pPr>
              <w:jc w:val="center"/>
              <w:rPr>
                <w:rFonts w:cs="Calibri"/>
                <w:b/>
                <w:bCs/>
                <w:color w:val="000000"/>
                <w:sz w:val="22"/>
                <w:szCs w:val="22"/>
              </w:rPr>
            </w:pPr>
            <w:r w:rsidRPr="0000296F">
              <w:rPr>
                <w:rFonts w:cs="Calibri"/>
                <w:b/>
                <w:bCs/>
                <w:color w:val="000000"/>
                <w:sz w:val="22"/>
                <w:szCs w:val="22"/>
              </w:rPr>
              <w:t> </w:t>
            </w:r>
          </w:p>
        </w:tc>
        <w:tc>
          <w:tcPr>
            <w:tcW w:w="1640" w:type="dxa"/>
            <w:tcBorders>
              <w:top w:val="nil"/>
              <w:left w:val="nil"/>
              <w:bottom w:val="single" w:sz="4" w:space="0" w:color="auto"/>
              <w:right w:val="single" w:sz="4" w:space="0" w:color="auto"/>
            </w:tcBorders>
            <w:shd w:val="clear" w:color="000000" w:fill="FFFFFF"/>
            <w:noWrap/>
            <w:vAlign w:val="center"/>
            <w:hideMark/>
          </w:tcPr>
          <w:p w14:paraId="1D74FB47" w14:textId="77777777" w:rsidR="0000296F" w:rsidRPr="0000296F" w:rsidRDefault="0000296F" w:rsidP="0000296F">
            <w:pPr>
              <w:jc w:val="center"/>
              <w:rPr>
                <w:rFonts w:cs="Calibri"/>
                <w:b/>
                <w:bCs/>
                <w:color w:val="000000"/>
                <w:sz w:val="22"/>
                <w:szCs w:val="22"/>
              </w:rPr>
            </w:pPr>
            <w:r w:rsidRPr="0000296F">
              <w:rPr>
                <w:rFonts w:cs="Calibri"/>
                <w:b/>
                <w:bCs/>
                <w:color w:val="000000"/>
                <w:sz w:val="22"/>
                <w:szCs w:val="22"/>
              </w:rPr>
              <w:t>X</w:t>
            </w:r>
          </w:p>
        </w:tc>
        <w:tc>
          <w:tcPr>
            <w:tcW w:w="1440" w:type="dxa"/>
            <w:tcBorders>
              <w:top w:val="nil"/>
              <w:left w:val="nil"/>
              <w:bottom w:val="single" w:sz="4" w:space="0" w:color="auto"/>
              <w:right w:val="single" w:sz="4" w:space="0" w:color="auto"/>
            </w:tcBorders>
            <w:shd w:val="clear" w:color="000000" w:fill="D9D9D9"/>
            <w:noWrap/>
            <w:vAlign w:val="center"/>
            <w:hideMark/>
          </w:tcPr>
          <w:p w14:paraId="2BD897BB" w14:textId="77777777" w:rsidR="0000296F" w:rsidRPr="0000296F" w:rsidRDefault="0000296F" w:rsidP="0000296F">
            <w:pPr>
              <w:jc w:val="center"/>
              <w:rPr>
                <w:rFonts w:cs="Calibri"/>
                <w:b/>
                <w:bCs/>
                <w:color w:val="000000"/>
                <w:sz w:val="22"/>
                <w:szCs w:val="22"/>
              </w:rPr>
            </w:pPr>
            <w:r w:rsidRPr="0000296F">
              <w:rPr>
                <w:rFonts w:cs="Calibri"/>
                <w:b/>
                <w:bCs/>
                <w:color w:val="000000"/>
                <w:sz w:val="22"/>
                <w:szCs w:val="22"/>
              </w:rPr>
              <w:t> </w:t>
            </w:r>
          </w:p>
        </w:tc>
        <w:tc>
          <w:tcPr>
            <w:tcW w:w="1400" w:type="dxa"/>
            <w:tcBorders>
              <w:top w:val="nil"/>
              <w:left w:val="nil"/>
              <w:bottom w:val="single" w:sz="4" w:space="0" w:color="auto"/>
              <w:right w:val="single" w:sz="4" w:space="0" w:color="auto"/>
            </w:tcBorders>
            <w:shd w:val="clear" w:color="000000" w:fill="D9D9D9"/>
            <w:noWrap/>
            <w:vAlign w:val="center"/>
            <w:hideMark/>
          </w:tcPr>
          <w:p w14:paraId="2F41989B" w14:textId="77777777" w:rsidR="0000296F" w:rsidRPr="0000296F" w:rsidRDefault="0000296F" w:rsidP="0000296F">
            <w:pPr>
              <w:jc w:val="center"/>
              <w:rPr>
                <w:rFonts w:cs="Calibri"/>
                <w:b/>
                <w:bCs/>
                <w:color w:val="000000"/>
                <w:sz w:val="22"/>
                <w:szCs w:val="22"/>
              </w:rPr>
            </w:pPr>
            <w:r w:rsidRPr="0000296F">
              <w:rPr>
                <w:rFonts w:cs="Calibri"/>
                <w:b/>
                <w:bCs/>
                <w:color w:val="000000"/>
                <w:sz w:val="22"/>
                <w:szCs w:val="22"/>
              </w:rPr>
              <w:t> </w:t>
            </w:r>
          </w:p>
        </w:tc>
      </w:tr>
      <w:tr w:rsidR="0000296F" w:rsidRPr="0000296F" w14:paraId="797DC995" w14:textId="77777777" w:rsidTr="0000296F">
        <w:trPr>
          <w:trHeight w:val="288"/>
        </w:trPr>
        <w:tc>
          <w:tcPr>
            <w:tcW w:w="2360" w:type="dxa"/>
            <w:tcBorders>
              <w:top w:val="nil"/>
              <w:left w:val="single" w:sz="4" w:space="0" w:color="auto"/>
              <w:bottom w:val="single" w:sz="4" w:space="0" w:color="auto"/>
              <w:right w:val="nil"/>
            </w:tcBorders>
            <w:shd w:val="clear" w:color="000000" w:fill="B4C6E7"/>
            <w:vAlign w:val="center"/>
            <w:hideMark/>
          </w:tcPr>
          <w:p w14:paraId="41A1C231" w14:textId="77777777" w:rsidR="0000296F" w:rsidRPr="0000296F" w:rsidRDefault="0000296F" w:rsidP="0000296F">
            <w:pPr>
              <w:rPr>
                <w:rFonts w:ascii="Arial" w:hAnsi="Arial" w:cs="Arial"/>
                <w:color w:val="000000"/>
                <w:sz w:val="22"/>
                <w:szCs w:val="22"/>
              </w:rPr>
            </w:pPr>
            <w:r w:rsidRPr="0000296F">
              <w:rPr>
                <w:rFonts w:ascii="Arial" w:hAnsi="Arial" w:cs="Arial"/>
                <w:color w:val="000000"/>
                <w:sz w:val="22"/>
                <w:szCs w:val="22"/>
              </w:rPr>
              <w:t>SEC_C_DEV_23</w:t>
            </w:r>
          </w:p>
        </w:tc>
        <w:tc>
          <w:tcPr>
            <w:tcW w:w="1460" w:type="dxa"/>
            <w:tcBorders>
              <w:top w:val="nil"/>
              <w:left w:val="single" w:sz="4" w:space="0" w:color="auto"/>
              <w:bottom w:val="single" w:sz="4" w:space="0" w:color="auto"/>
              <w:right w:val="single" w:sz="4" w:space="0" w:color="auto"/>
            </w:tcBorders>
            <w:shd w:val="clear" w:color="000000" w:fill="FFFFFF"/>
            <w:noWrap/>
            <w:vAlign w:val="center"/>
            <w:hideMark/>
          </w:tcPr>
          <w:p w14:paraId="75A3B501" w14:textId="77777777" w:rsidR="0000296F" w:rsidRPr="0000296F" w:rsidRDefault="0000296F" w:rsidP="0000296F">
            <w:pPr>
              <w:jc w:val="center"/>
              <w:rPr>
                <w:rFonts w:cs="Calibri"/>
                <w:b/>
                <w:bCs/>
                <w:color w:val="000000"/>
                <w:sz w:val="22"/>
                <w:szCs w:val="22"/>
              </w:rPr>
            </w:pPr>
            <w:r w:rsidRPr="0000296F">
              <w:rPr>
                <w:rFonts w:cs="Calibri"/>
                <w:b/>
                <w:bCs/>
                <w:color w:val="000000"/>
                <w:sz w:val="22"/>
                <w:szCs w:val="22"/>
              </w:rPr>
              <w:t>X</w:t>
            </w:r>
          </w:p>
        </w:tc>
        <w:tc>
          <w:tcPr>
            <w:tcW w:w="1220" w:type="dxa"/>
            <w:tcBorders>
              <w:top w:val="nil"/>
              <w:left w:val="nil"/>
              <w:bottom w:val="single" w:sz="4" w:space="0" w:color="auto"/>
              <w:right w:val="single" w:sz="4" w:space="0" w:color="auto"/>
            </w:tcBorders>
            <w:shd w:val="clear" w:color="000000" w:fill="D9D9D9"/>
            <w:noWrap/>
            <w:vAlign w:val="center"/>
            <w:hideMark/>
          </w:tcPr>
          <w:p w14:paraId="2463EB17" w14:textId="77777777" w:rsidR="0000296F" w:rsidRPr="0000296F" w:rsidRDefault="0000296F" w:rsidP="0000296F">
            <w:pPr>
              <w:jc w:val="center"/>
              <w:rPr>
                <w:rFonts w:cs="Calibri"/>
                <w:b/>
                <w:bCs/>
                <w:color w:val="000000"/>
                <w:sz w:val="22"/>
                <w:szCs w:val="22"/>
              </w:rPr>
            </w:pPr>
            <w:r w:rsidRPr="0000296F">
              <w:rPr>
                <w:rFonts w:cs="Calibri"/>
                <w:b/>
                <w:bCs/>
                <w:color w:val="000000"/>
                <w:sz w:val="22"/>
                <w:szCs w:val="22"/>
              </w:rPr>
              <w:t> </w:t>
            </w:r>
          </w:p>
        </w:tc>
        <w:tc>
          <w:tcPr>
            <w:tcW w:w="1220" w:type="dxa"/>
            <w:tcBorders>
              <w:top w:val="nil"/>
              <w:left w:val="nil"/>
              <w:bottom w:val="single" w:sz="4" w:space="0" w:color="auto"/>
              <w:right w:val="single" w:sz="4" w:space="0" w:color="auto"/>
            </w:tcBorders>
            <w:shd w:val="clear" w:color="000000" w:fill="D9D9D9"/>
            <w:noWrap/>
            <w:vAlign w:val="center"/>
            <w:hideMark/>
          </w:tcPr>
          <w:p w14:paraId="283E916C" w14:textId="77777777" w:rsidR="0000296F" w:rsidRPr="0000296F" w:rsidRDefault="0000296F" w:rsidP="0000296F">
            <w:pPr>
              <w:jc w:val="center"/>
              <w:rPr>
                <w:rFonts w:cs="Calibri"/>
                <w:b/>
                <w:bCs/>
                <w:color w:val="000000"/>
                <w:sz w:val="22"/>
                <w:szCs w:val="22"/>
              </w:rPr>
            </w:pPr>
            <w:r w:rsidRPr="0000296F">
              <w:rPr>
                <w:rFonts w:cs="Calibri"/>
                <w:b/>
                <w:bCs/>
                <w:color w:val="000000"/>
                <w:sz w:val="22"/>
                <w:szCs w:val="22"/>
              </w:rPr>
              <w:t> </w:t>
            </w:r>
          </w:p>
        </w:tc>
        <w:tc>
          <w:tcPr>
            <w:tcW w:w="1640" w:type="dxa"/>
            <w:tcBorders>
              <w:top w:val="nil"/>
              <w:left w:val="nil"/>
              <w:bottom w:val="single" w:sz="4" w:space="0" w:color="auto"/>
              <w:right w:val="single" w:sz="4" w:space="0" w:color="auto"/>
            </w:tcBorders>
            <w:shd w:val="clear" w:color="000000" w:fill="D9D9D9"/>
            <w:noWrap/>
            <w:vAlign w:val="center"/>
            <w:hideMark/>
          </w:tcPr>
          <w:p w14:paraId="035D9B54" w14:textId="77777777" w:rsidR="0000296F" w:rsidRPr="0000296F" w:rsidRDefault="0000296F" w:rsidP="0000296F">
            <w:pPr>
              <w:jc w:val="center"/>
              <w:rPr>
                <w:rFonts w:cs="Calibri"/>
                <w:b/>
                <w:bCs/>
                <w:color w:val="000000"/>
                <w:sz w:val="22"/>
                <w:szCs w:val="22"/>
              </w:rPr>
            </w:pPr>
            <w:r w:rsidRPr="0000296F">
              <w:rPr>
                <w:rFonts w:cs="Calibri"/>
                <w:b/>
                <w:bCs/>
                <w:color w:val="000000"/>
                <w:sz w:val="22"/>
                <w:szCs w:val="22"/>
              </w:rPr>
              <w:t> </w:t>
            </w:r>
          </w:p>
        </w:tc>
        <w:tc>
          <w:tcPr>
            <w:tcW w:w="1440" w:type="dxa"/>
            <w:tcBorders>
              <w:top w:val="nil"/>
              <w:left w:val="nil"/>
              <w:bottom w:val="single" w:sz="4" w:space="0" w:color="auto"/>
              <w:right w:val="single" w:sz="4" w:space="0" w:color="auto"/>
            </w:tcBorders>
            <w:shd w:val="clear" w:color="000000" w:fill="D9D9D9"/>
            <w:noWrap/>
            <w:vAlign w:val="center"/>
            <w:hideMark/>
          </w:tcPr>
          <w:p w14:paraId="391C96BF" w14:textId="77777777" w:rsidR="0000296F" w:rsidRPr="0000296F" w:rsidRDefault="0000296F" w:rsidP="0000296F">
            <w:pPr>
              <w:jc w:val="center"/>
              <w:rPr>
                <w:rFonts w:cs="Calibri"/>
                <w:b/>
                <w:bCs/>
                <w:color w:val="000000"/>
                <w:sz w:val="22"/>
                <w:szCs w:val="22"/>
              </w:rPr>
            </w:pPr>
            <w:r w:rsidRPr="0000296F">
              <w:rPr>
                <w:rFonts w:cs="Calibri"/>
                <w:b/>
                <w:bCs/>
                <w:color w:val="000000"/>
                <w:sz w:val="22"/>
                <w:szCs w:val="22"/>
              </w:rPr>
              <w:t> </w:t>
            </w:r>
          </w:p>
        </w:tc>
        <w:tc>
          <w:tcPr>
            <w:tcW w:w="1400" w:type="dxa"/>
            <w:tcBorders>
              <w:top w:val="nil"/>
              <w:left w:val="nil"/>
              <w:bottom w:val="single" w:sz="4" w:space="0" w:color="auto"/>
              <w:right w:val="single" w:sz="4" w:space="0" w:color="auto"/>
            </w:tcBorders>
            <w:shd w:val="clear" w:color="000000" w:fill="D9D9D9"/>
            <w:noWrap/>
            <w:vAlign w:val="center"/>
            <w:hideMark/>
          </w:tcPr>
          <w:p w14:paraId="18CFDDD4" w14:textId="77777777" w:rsidR="0000296F" w:rsidRPr="0000296F" w:rsidRDefault="0000296F" w:rsidP="0000296F">
            <w:pPr>
              <w:jc w:val="center"/>
              <w:rPr>
                <w:rFonts w:cs="Calibri"/>
                <w:b/>
                <w:bCs/>
                <w:color w:val="000000"/>
                <w:sz w:val="22"/>
                <w:szCs w:val="22"/>
              </w:rPr>
            </w:pPr>
            <w:r w:rsidRPr="0000296F">
              <w:rPr>
                <w:rFonts w:cs="Calibri"/>
                <w:b/>
                <w:bCs/>
                <w:color w:val="000000"/>
                <w:sz w:val="22"/>
                <w:szCs w:val="22"/>
              </w:rPr>
              <w:t> </w:t>
            </w:r>
          </w:p>
        </w:tc>
      </w:tr>
      <w:tr w:rsidR="0000296F" w:rsidRPr="0000296F" w14:paraId="358C3724" w14:textId="77777777" w:rsidTr="0000296F">
        <w:trPr>
          <w:trHeight w:val="288"/>
        </w:trPr>
        <w:tc>
          <w:tcPr>
            <w:tcW w:w="2360" w:type="dxa"/>
            <w:tcBorders>
              <w:top w:val="nil"/>
              <w:left w:val="single" w:sz="4" w:space="0" w:color="auto"/>
              <w:bottom w:val="single" w:sz="4" w:space="0" w:color="auto"/>
              <w:right w:val="nil"/>
            </w:tcBorders>
            <w:shd w:val="clear" w:color="000000" w:fill="B4C6E7"/>
            <w:vAlign w:val="center"/>
            <w:hideMark/>
          </w:tcPr>
          <w:p w14:paraId="69AB427A" w14:textId="77777777" w:rsidR="0000296F" w:rsidRPr="0000296F" w:rsidRDefault="0000296F" w:rsidP="0000296F">
            <w:pPr>
              <w:rPr>
                <w:rFonts w:ascii="Arial" w:hAnsi="Arial" w:cs="Arial"/>
                <w:color w:val="000000"/>
                <w:sz w:val="22"/>
                <w:szCs w:val="22"/>
              </w:rPr>
            </w:pPr>
            <w:r w:rsidRPr="0000296F">
              <w:rPr>
                <w:rFonts w:ascii="Arial" w:hAnsi="Arial" w:cs="Arial"/>
                <w:color w:val="000000"/>
                <w:sz w:val="22"/>
                <w:szCs w:val="22"/>
              </w:rPr>
              <w:t>SEC_C_DEV_24</w:t>
            </w:r>
          </w:p>
        </w:tc>
        <w:tc>
          <w:tcPr>
            <w:tcW w:w="1460" w:type="dxa"/>
            <w:tcBorders>
              <w:top w:val="nil"/>
              <w:left w:val="single" w:sz="4" w:space="0" w:color="auto"/>
              <w:bottom w:val="single" w:sz="4" w:space="0" w:color="auto"/>
              <w:right w:val="single" w:sz="4" w:space="0" w:color="auto"/>
            </w:tcBorders>
            <w:shd w:val="clear" w:color="000000" w:fill="FFFFFF"/>
            <w:noWrap/>
            <w:vAlign w:val="center"/>
            <w:hideMark/>
          </w:tcPr>
          <w:p w14:paraId="6A222B25" w14:textId="77777777" w:rsidR="0000296F" w:rsidRPr="0000296F" w:rsidRDefault="0000296F" w:rsidP="0000296F">
            <w:pPr>
              <w:jc w:val="center"/>
              <w:rPr>
                <w:rFonts w:cs="Calibri"/>
                <w:b/>
                <w:bCs/>
                <w:color w:val="000000"/>
                <w:sz w:val="22"/>
                <w:szCs w:val="22"/>
              </w:rPr>
            </w:pPr>
            <w:r w:rsidRPr="0000296F">
              <w:rPr>
                <w:rFonts w:cs="Calibri"/>
                <w:b/>
                <w:bCs/>
                <w:color w:val="000000"/>
                <w:sz w:val="22"/>
                <w:szCs w:val="22"/>
              </w:rPr>
              <w:t>X</w:t>
            </w:r>
          </w:p>
        </w:tc>
        <w:tc>
          <w:tcPr>
            <w:tcW w:w="1220" w:type="dxa"/>
            <w:tcBorders>
              <w:top w:val="nil"/>
              <w:left w:val="nil"/>
              <w:bottom w:val="single" w:sz="4" w:space="0" w:color="auto"/>
              <w:right w:val="single" w:sz="4" w:space="0" w:color="auto"/>
            </w:tcBorders>
            <w:shd w:val="clear" w:color="000000" w:fill="D9D9D9"/>
            <w:noWrap/>
            <w:vAlign w:val="center"/>
            <w:hideMark/>
          </w:tcPr>
          <w:p w14:paraId="3BDE08B4" w14:textId="77777777" w:rsidR="0000296F" w:rsidRPr="0000296F" w:rsidRDefault="0000296F" w:rsidP="0000296F">
            <w:pPr>
              <w:jc w:val="center"/>
              <w:rPr>
                <w:rFonts w:cs="Calibri"/>
                <w:b/>
                <w:bCs/>
                <w:color w:val="000000"/>
                <w:sz w:val="22"/>
                <w:szCs w:val="22"/>
              </w:rPr>
            </w:pPr>
            <w:r w:rsidRPr="0000296F">
              <w:rPr>
                <w:rFonts w:cs="Calibri"/>
                <w:b/>
                <w:bCs/>
                <w:color w:val="000000"/>
                <w:sz w:val="22"/>
                <w:szCs w:val="22"/>
              </w:rPr>
              <w:t> </w:t>
            </w:r>
          </w:p>
        </w:tc>
        <w:tc>
          <w:tcPr>
            <w:tcW w:w="1220" w:type="dxa"/>
            <w:tcBorders>
              <w:top w:val="nil"/>
              <w:left w:val="nil"/>
              <w:bottom w:val="single" w:sz="4" w:space="0" w:color="auto"/>
              <w:right w:val="single" w:sz="4" w:space="0" w:color="auto"/>
            </w:tcBorders>
            <w:shd w:val="clear" w:color="000000" w:fill="D9D9D9"/>
            <w:noWrap/>
            <w:vAlign w:val="center"/>
            <w:hideMark/>
          </w:tcPr>
          <w:p w14:paraId="5000A832" w14:textId="77777777" w:rsidR="0000296F" w:rsidRPr="0000296F" w:rsidRDefault="0000296F" w:rsidP="0000296F">
            <w:pPr>
              <w:jc w:val="center"/>
              <w:rPr>
                <w:rFonts w:cs="Calibri"/>
                <w:b/>
                <w:bCs/>
                <w:color w:val="000000"/>
                <w:sz w:val="22"/>
                <w:szCs w:val="22"/>
              </w:rPr>
            </w:pPr>
            <w:r w:rsidRPr="0000296F">
              <w:rPr>
                <w:rFonts w:cs="Calibri"/>
                <w:b/>
                <w:bCs/>
                <w:color w:val="000000"/>
                <w:sz w:val="22"/>
                <w:szCs w:val="22"/>
              </w:rPr>
              <w:t> </w:t>
            </w:r>
          </w:p>
        </w:tc>
        <w:tc>
          <w:tcPr>
            <w:tcW w:w="1640" w:type="dxa"/>
            <w:tcBorders>
              <w:top w:val="nil"/>
              <w:left w:val="nil"/>
              <w:bottom w:val="single" w:sz="4" w:space="0" w:color="auto"/>
              <w:right w:val="single" w:sz="4" w:space="0" w:color="auto"/>
            </w:tcBorders>
            <w:shd w:val="clear" w:color="000000" w:fill="D9D9D9"/>
            <w:noWrap/>
            <w:vAlign w:val="center"/>
            <w:hideMark/>
          </w:tcPr>
          <w:p w14:paraId="444178F4" w14:textId="77777777" w:rsidR="0000296F" w:rsidRPr="0000296F" w:rsidRDefault="0000296F" w:rsidP="0000296F">
            <w:pPr>
              <w:jc w:val="center"/>
              <w:rPr>
                <w:rFonts w:cs="Calibri"/>
                <w:b/>
                <w:bCs/>
                <w:color w:val="000000"/>
                <w:sz w:val="22"/>
                <w:szCs w:val="22"/>
              </w:rPr>
            </w:pPr>
            <w:r w:rsidRPr="0000296F">
              <w:rPr>
                <w:rFonts w:cs="Calibri"/>
                <w:b/>
                <w:bCs/>
                <w:color w:val="000000"/>
                <w:sz w:val="22"/>
                <w:szCs w:val="22"/>
              </w:rPr>
              <w:t> </w:t>
            </w:r>
          </w:p>
        </w:tc>
        <w:tc>
          <w:tcPr>
            <w:tcW w:w="1440" w:type="dxa"/>
            <w:tcBorders>
              <w:top w:val="nil"/>
              <w:left w:val="nil"/>
              <w:bottom w:val="single" w:sz="4" w:space="0" w:color="auto"/>
              <w:right w:val="single" w:sz="4" w:space="0" w:color="auto"/>
            </w:tcBorders>
            <w:shd w:val="clear" w:color="000000" w:fill="D9D9D9"/>
            <w:noWrap/>
            <w:vAlign w:val="center"/>
            <w:hideMark/>
          </w:tcPr>
          <w:p w14:paraId="1ECA0CF9" w14:textId="77777777" w:rsidR="0000296F" w:rsidRPr="0000296F" w:rsidRDefault="0000296F" w:rsidP="0000296F">
            <w:pPr>
              <w:jc w:val="center"/>
              <w:rPr>
                <w:rFonts w:cs="Calibri"/>
                <w:b/>
                <w:bCs/>
                <w:color w:val="000000"/>
                <w:sz w:val="22"/>
                <w:szCs w:val="22"/>
              </w:rPr>
            </w:pPr>
            <w:r w:rsidRPr="0000296F">
              <w:rPr>
                <w:rFonts w:cs="Calibri"/>
                <w:b/>
                <w:bCs/>
                <w:color w:val="000000"/>
                <w:sz w:val="22"/>
                <w:szCs w:val="22"/>
              </w:rPr>
              <w:t> </w:t>
            </w:r>
          </w:p>
        </w:tc>
        <w:tc>
          <w:tcPr>
            <w:tcW w:w="1400" w:type="dxa"/>
            <w:tcBorders>
              <w:top w:val="nil"/>
              <w:left w:val="nil"/>
              <w:bottom w:val="single" w:sz="4" w:space="0" w:color="auto"/>
              <w:right w:val="single" w:sz="4" w:space="0" w:color="auto"/>
            </w:tcBorders>
            <w:shd w:val="clear" w:color="000000" w:fill="D9D9D9"/>
            <w:noWrap/>
            <w:vAlign w:val="center"/>
            <w:hideMark/>
          </w:tcPr>
          <w:p w14:paraId="48606840" w14:textId="77777777" w:rsidR="0000296F" w:rsidRPr="0000296F" w:rsidRDefault="0000296F" w:rsidP="0000296F">
            <w:pPr>
              <w:jc w:val="center"/>
              <w:rPr>
                <w:rFonts w:cs="Calibri"/>
                <w:b/>
                <w:bCs/>
                <w:color w:val="000000"/>
                <w:sz w:val="22"/>
                <w:szCs w:val="22"/>
              </w:rPr>
            </w:pPr>
            <w:r w:rsidRPr="0000296F">
              <w:rPr>
                <w:rFonts w:cs="Calibri"/>
                <w:b/>
                <w:bCs/>
                <w:color w:val="000000"/>
                <w:sz w:val="22"/>
                <w:szCs w:val="22"/>
              </w:rPr>
              <w:t> </w:t>
            </w:r>
          </w:p>
        </w:tc>
      </w:tr>
      <w:tr w:rsidR="0000296F" w:rsidRPr="0000296F" w14:paraId="13F5BD26" w14:textId="77777777" w:rsidTr="0000296F">
        <w:trPr>
          <w:trHeight w:val="288"/>
        </w:trPr>
        <w:tc>
          <w:tcPr>
            <w:tcW w:w="2360" w:type="dxa"/>
            <w:tcBorders>
              <w:top w:val="nil"/>
              <w:left w:val="single" w:sz="4" w:space="0" w:color="auto"/>
              <w:bottom w:val="single" w:sz="4" w:space="0" w:color="auto"/>
              <w:right w:val="nil"/>
            </w:tcBorders>
            <w:shd w:val="clear" w:color="000000" w:fill="B4C6E7"/>
            <w:vAlign w:val="center"/>
            <w:hideMark/>
          </w:tcPr>
          <w:p w14:paraId="5F2C3C63" w14:textId="77777777" w:rsidR="0000296F" w:rsidRPr="0000296F" w:rsidRDefault="0000296F" w:rsidP="0000296F">
            <w:pPr>
              <w:rPr>
                <w:rFonts w:ascii="Arial" w:hAnsi="Arial" w:cs="Arial"/>
                <w:color w:val="000000"/>
                <w:sz w:val="22"/>
                <w:szCs w:val="22"/>
              </w:rPr>
            </w:pPr>
            <w:r w:rsidRPr="0000296F">
              <w:rPr>
                <w:rFonts w:ascii="Arial" w:hAnsi="Arial" w:cs="Arial"/>
                <w:color w:val="000000"/>
                <w:sz w:val="22"/>
                <w:szCs w:val="22"/>
              </w:rPr>
              <w:t>SEC_C_DEV_25</w:t>
            </w:r>
          </w:p>
        </w:tc>
        <w:tc>
          <w:tcPr>
            <w:tcW w:w="1460" w:type="dxa"/>
            <w:tcBorders>
              <w:top w:val="nil"/>
              <w:left w:val="single" w:sz="4" w:space="0" w:color="auto"/>
              <w:bottom w:val="single" w:sz="4" w:space="0" w:color="auto"/>
              <w:right w:val="single" w:sz="4" w:space="0" w:color="auto"/>
            </w:tcBorders>
            <w:shd w:val="clear" w:color="000000" w:fill="FFFFFF"/>
            <w:noWrap/>
            <w:vAlign w:val="center"/>
            <w:hideMark/>
          </w:tcPr>
          <w:p w14:paraId="3F1599C7" w14:textId="77777777" w:rsidR="0000296F" w:rsidRPr="0000296F" w:rsidRDefault="0000296F" w:rsidP="0000296F">
            <w:pPr>
              <w:jc w:val="center"/>
              <w:rPr>
                <w:rFonts w:cs="Calibri"/>
                <w:b/>
                <w:bCs/>
                <w:color w:val="000000"/>
                <w:sz w:val="22"/>
                <w:szCs w:val="22"/>
              </w:rPr>
            </w:pPr>
            <w:r w:rsidRPr="0000296F">
              <w:rPr>
                <w:rFonts w:cs="Calibri"/>
                <w:b/>
                <w:bCs/>
                <w:color w:val="000000"/>
                <w:sz w:val="22"/>
                <w:szCs w:val="22"/>
              </w:rPr>
              <w:t>X</w:t>
            </w:r>
          </w:p>
        </w:tc>
        <w:tc>
          <w:tcPr>
            <w:tcW w:w="1220" w:type="dxa"/>
            <w:tcBorders>
              <w:top w:val="nil"/>
              <w:left w:val="nil"/>
              <w:bottom w:val="single" w:sz="4" w:space="0" w:color="auto"/>
              <w:right w:val="single" w:sz="4" w:space="0" w:color="auto"/>
            </w:tcBorders>
            <w:shd w:val="clear" w:color="000000" w:fill="D9D9D9"/>
            <w:noWrap/>
            <w:vAlign w:val="center"/>
            <w:hideMark/>
          </w:tcPr>
          <w:p w14:paraId="3AB92BC7" w14:textId="77777777" w:rsidR="0000296F" w:rsidRPr="0000296F" w:rsidRDefault="0000296F" w:rsidP="0000296F">
            <w:pPr>
              <w:jc w:val="center"/>
              <w:rPr>
                <w:rFonts w:cs="Calibri"/>
                <w:b/>
                <w:bCs/>
                <w:color w:val="000000"/>
                <w:sz w:val="22"/>
                <w:szCs w:val="22"/>
              </w:rPr>
            </w:pPr>
            <w:r w:rsidRPr="0000296F">
              <w:rPr>
                <w:rFonts w:cs="Calibri"/>
                <w:b/>
                <w:bCs/>
                <w:color w:val="000000"/>
                <w:sz w:val="22"/>
                <w:szCs w:val="22"/>
              </w:rPr>
              <w:t> </w:t>
            </w:r>
          </w:p>
        </w:tc>
        <w:tc>
          <w:tcPr>
            <w:tcW w:w="1220" w:type="dxa"/>
            <w:tcBorders>
              <w:top w:val="nil"/>
              <w:left w:val="nil"/>
              <w:bottom w:val="single" w:sz="4" w:space="0" w:color="auto"/>
              <w:right w:val="single" w:sz="4" w:space="0" w:color="auto"/>
            </w:tcBorders>
            <w:shd w:val="clear" w:color="000000" w:fill="D9D9D9"/>
            <w:noWrap/>
            <w:vAlign w:val="center"/>
            <w:hideMark/>
          </w:tcPr>
          <w:p w14:paraId="6CD14BE1" w14:textId="77777777" w:rsidR="0000296F" w:rsidRPr="0000296F" w:rsidRDefault="0000296F" w:rsidP="0000296F">
            <w:pPr>
              <w:jc w:val="center"/>
              <w:rPr>
                <w:rFonts w:cs="Calibri"/>
                <w:b/>
                <w:bCs/>
                <w:color w:val="000000"/>
                <w:sz w:val="22"/>
                <w:szCs w:val="22"/>
              </w:rPr>
            </w:pPr>
            <w:r w:rsidRPr="0000296F">
              <w:rPr>
                <w:rFonts w:cs="Calibri"/>
                <w:b/>
                <w:bCs/>
                <w:color w:val="000000"/>
                <w:sz w:val="22"/>
                <w:szCs w:val="22"/>
              </w:rPr>
              <w:t> </w:t>
            </w:r>
          </w:p>
        </w:tc>
        <w:tc>
          <w:tcPr>
            <w:tcW w:w="1640" w:type="dxa"/>
            <w:tcBorders>
              <w:top w:val="nil"/>
              <w:left w:val="nil"/>
              <w:bottom w:val="single" w:sz="4" w:space="0" w:color="auto"/>
              <w:right w:val="single" w:sz="4" w:space="0" w:color="auto"/>
            </w:tcBorders>
            <w:shd w:val="clear" w:color="000000" w:fill="D9D9D9"/>
            <w:noWrap/>
            <w:vAlign w:val="center"/>
            <w:hideMark/>
          </w:tcPr>
          <w:p w14:paraId="3458E7BB" w14:textId="77777777" w:rsidR="0000296F" w:rsidRPr="0000296F" w:rsidRDefault="0000296F" w:rsidP="0000296F">
            <w:pPr>
              <w:jc w:val="center"/>
              <w:rPr>
                <w:rFonts w:cs="Calibri"/>
                <w:b/>
                <w:bCs/>
                <w:color w:val="000000"/>
                <w:sz w:val="22"/>
                <w:szCs w:val="22"/>
              </w:rPr>
            </w:pPr>
            <w:r w:rsidRPr="0000296F">
              <w:rPr>
                <w:rFonts w:cs="Calibri"/>
                <w:b/>
                <w:bCs/>
                <w:color w:val="000000"/>
                <w:sz w:val="22"/>
                <w:szCs w:val="22"/>
              </w:rPr>
              <w:t> </w:t>
            </w:r>
          </w:p>
        </w:tc>
        <w:tc>
          <w:tcPr>
            <w:tcW w:w="1440" w:type="dxa"/>
            <w:tcBorders>
              <w:top w:val="nil"/>
              <w:left w:val="nil"/>
              <w:bottom w:val="single" w:sz="4" w:space="0" w:color="auto"/>
              <w:right w:val="single" w:sz="4" w:space="0" w:color="auto"/>
            </w:tcBorders>
            <w:shd w:val="clear" w:color="000000" w:fill="D9D9D9"/>
            <w:noWrap/>
            <w:vAlign w:val="center"/>
            <w:hideMark/>
          </w:tcPr>
          <w:p w14:paraId="51BEC77A" w14:textId="77777777" w:rsidR="0000296F" w:rsidRPr="0000296F" w:rsidRDefault="0000296F" w:rsidP="0000296F">
            <w:pPr>
              <w:jc w:val="center"/>
              <w:rPr>
                <w:rFonts w:cs="Calibri"/>
                <w:b/>
                <w:bCs/>
                <w:color w:val="000000"/>
                <w:sz w:val="22"/>
                <w:szCs w:val="22"/>
              </w:rPr>
            </w:pPr>
            <w:r w:rsidRPr="0000296F">
              <w:rPr>
                <w:rFonts w:cs="Calibri"/>
                <w:b/>
                <w:bCs/>
                <w:color w:val="000000"/>
                <w:sz w:val="22"/>
                <w:szCs w:val="22"/>
              </w:rPr>
              <w:t> </w:t>
            </w:r>
          </w:p>
        </w:tc>
        <w:tc>
          <w:tcPr>
            <w:tcW w:w="1400" w:type="dxa"/>
            <w:tcBorders>
              <w:top w:val="nil"/>
              <w:left w:val="nil"/>
              <w:bottom w:val="single" w:sz="4" w:space="0" w:color="auto"/>
              <w:right w:val="single" w:sz="4" w:space="0" w:color="auto"/>
            </w:tcBorders>
            <w:shd w:val="clear" w:color="000000" w:fill="D9D9D9"/>
            <w:noWrap/>
            <w:vAlign w:val="center"/>
            <w:hideMark/>
          </w:tcPr>
          <w:p w14:paraId="1EF7654B" w14:textId="77777777" w:rsidR="0000296F" w:rsidRPr="0000296F" w:rsidRDefault="0000296F" w:rsidP="0000296F">
            <w:pPr>
              <w:jc w:val="center"/>
              <w:rPr>
                <w:rFonts w:cs="Calibri"/>
                <w:b/>
                <w:bCs/>
                <w:color w:val="000000"/>
                <w:sz w:val="22"/>
                <w:szCs w:val="22"/>
              </w:rPr>
            </w:pPr>
            <w:r w:rsidRPr="0000296F">
              <w:rPr>
                <w:rFonts w:cs="Calibri"/>
                <w:b/>
                <w:bCs/>
                <w:color w:val="000000"/>
                <w:sz w:val="22"/>
                <w:szCs w:val="22"/>
              </w:rPr>
              <w:t> </w:t>
            </w:r>
          </w:p>
        </w:tc>
      </w:tr>
      <w:tr w:rsidR="0000296F" w:rsidRPr="0000296F" w14:paraId="311B1BC7" w14:textId="77777777" w:rsidTr="0000296F">
        <w:trPr>
          <w:trHeight w:val="288"/>
        </w:trPr>
        <w:tc>
          <w:tcPr>
            <w:tcW w:w="2360" w:type="dxa"/>
            <w:tcBorders>
              <w:top w:val="nil"/>
              <w:left w:val="single" w:sz="4" w:space="0" w:color="auto"/>
              <w:bottom w:val="single" w:sz="4" w:space="0" w:color="auto"/>
              <w:right w:val="nil"/>
            </w:tcBorders>
            <w:shd w:val="clear" w:color="000000" w:fill="B4C6E7"/>
            <w:vAlign w:val="center"/>
            <w:hideMark/>
          </w:tcPr>
          <w:p w14:paraId="5566188B" w14:textId="77777777" w:rsidR="0000296F" w:rsidRPr="0000296F" w:rsidRDefault="0000296F" w:rsidP="0000296F">
            <w:pPr>
              <w:rPr>
                <w:rFonts w:ascii="Arial" w:hAnsi="Arial" w:cs="Arial"/>
                <w:color w:val="000000"/>
                <w:sz w:val="22"/>
                <w:szCs w:val="22"/>
              </w:rPr>
            </w:pPr>
            <w:r w:rsidRPr="0000296F">
              <w:rPr>
                <w:rFonts w:ascii="Arial" w:hAnsi="Arial" w:cs="Arial"/>
                <w:color w:val="000000"/>
                <w:sz w:val="22"/>
                <w:szCs w:val="22"/>
              </w:rPr>
              <w:t>SEC_C_DEV_26</w:t>
            </w:r>
          </w:p>
        </w:tc>
        <w:tc>
          <w:tcPr>
            <w:tcW w:w="1460" w:type="dxa"/>
            <w:tcBorders>
              <w:top w:val="nil"/>
              <w:left w:val="single" w:sz="4" w:space="0" w:color="auto"/>
              <w:bottom w:val="single" w:sz="4" w:space="0" w:color="auto"/>
              <w:right w:val="single" w:sz="4" w:space="0" w:color="auto"/>
            </w:tcBorders>
            <w:shd w:val="clear" w:color="auto" w:fill="auto"/>
            <w:noWrap/>
            <w:vAlign w:val="center"/>
            <w:hideMark/>
          </w:tcPr>
          <w:p w14:paraId="48C8801C" w14:textId="77777777" w:rsidR="0000296F" w:rsidRPr="0000296F" w:rsidRDefault="0000296F" w:rsidP="0000296F">
            <w:pPr>
              <w:jc w:val="center"/>
              <w:rPr>
                <w:rFonts w:cs="Calibri"/>
                <w:b/>
                <w:bCs/>
                <w:color w:val="000000"/>
                <w:sz w:val="22"/>
                <w:szCs w:val="22"/>
              </w:rPr>
            </w:pPr>
            <w:r w:rsidRPr="0000296F">
              <w:rPr>
                <w:rFonts w:cs="Calibri"/>
                <w:b/>
                <w:bCs/>
                <w:color w:val="000000"/>
                <w:sz w:val="22"/>
                <w:szCs w:val="22"/>
              </w:rPr>
              <w:t>X</w:t>
            </w:r>
          </w:p>
        </w:tc>
        <w:tc>
          <w:tcPr>
            <w:tcW w:w="1220" w:type="dxa"/>
            <w:tcBorders>
              <w:top w:val="nil"/>
              <w:left w:val="nil"/>
              <w:bottom w:val="single" w:sz="4" w:space="0" w:color="auto"/>
              <w:right w:val="single" w:sz="4" w:space="0" w:color="auto"/>
            </w:tcBorders>
            <w:shd w:val="clear" w:color="auto" w:fill="auto"/>
            <w:noWrap/>
            <w:vAlign w:val="center"/>
            <w:hideMark/>
          </w:tcPr>
          <w:p w14:paraId="4EE7966D" w14:textId="77777777" w:rsidR="0000296F" w:rsidRPr="0000296F" w:rsidRDefault="0000296F" w:rsidP="0000296F">
            <w:pPr>
              <w:jc w:val="center"/>
              <w:rPr>
                <w:rFonts w:cs="Calibri"/>
                <w:b/>
                <w:bCs/>
                <w:color w:val="000000"/>
                <w:sz w:val="22"/>
                <w:szCs w:val="22"/>
              </w:rPr>
            </w:pPr>
            <w:r w:rsidRPr="0000296F">
              <w:rPr>
                <w:rFonts w:cs="Calibri"/>
                <w:b/>
                <w:bCs/>
                <w:color w:val="000000"/>
                <w:sz w:val="22"/>
                <w:szCs w:val="22"/>
              </w:rPr>
              <w:t>X</w:t>
            </w:r>
          </w:p>
        </w:tc>
        <w:tc>
          <w:tcPr>
            <w:tcW w:w="1220" w:type="dxa"/>
            <w:tcBorders>
              <w:top w:val="nil"/>
              <w:left w:val="nil"/>
              <w:bottom w:val="single" w:sz="4" w:space="0" w:color="auto"/>
              <w:right w:val="single" w:sz="4" w:space="0" w:color="auto"/>
            </w:tcBorders>
            <w:shd w:val="clear" w:color="auto" w:fill="auto"/>
            <w:noWrap/>
            <w:vAlign w:val="center"/>
            <w:hideMark/>
          </w:tcPr>
          <w:p w14:paraId="2582AECA" w14:textId="77777777" w:rsidR="0000296F" w:rsidRPr="0000296F" w:rsidRDefault="0000296F" w:rsidP="0000296F">
            <w:pPr>
              <w:jc w:val="center"/>
              <w:rPr>
                <w:rFonts w:cs="Calibri"/>
                <w:b/>
                <w:bCs/>
                <w:color w:val="000000"/>
                <w:sz w:val="22"/>
                <w:szCs w:val="22"/>
              </w:rPr>
            </w:pPr>
            <w:r w:rsidRPr="0000296F">
              <w:rPr>
                <w:rFonts w:cs="Calibri"/>
                <w:b/>
                <w:bCs/>
                <w:color w:val="000000"/>
                <w:sz w:val="22"/>
                <w:szCs w:val="22"/>
              </w:rPr>
              <w:t>X</w:t>
            </w:r>
          </w:p>
        </w:tc>
        <w:tc>
          <w:tcPr>
            <w:tcW w:w="1640" w:type="dxa"/>
            <w:tcBorders>
              <w:top w:val="nil"/>
              <w:left w:val="nil"/>
              <w:bottom w:val="single" w:sz="4" w:space="0" w:color="auto"/>
              <w:right w:val="single" w:sz="4" w:space="0" w:color="auto"/>
            </w:tcBorders>
            <w:shd w:val="clear" w:color="auto" w:fill="auto"/>
            <w:noWrap/>
            <w:vAlign w:val="center"/>
            <w:hideMark/>
          </w:tcPr>
          <w:p w14:paraId="21783109" w14:textId="77777777" w:rsidR="0000296F" w:rsidRPr="0000296F" w:rsidRDefault="0000296F" w:rsidP="0000296F">
            <w:pPr>
              <w:jc w:val="center"/>
              <w:rPr>
                <w:rFonts w:cs="Calibri"/>
                <w:b/>
                <w:bCs/>
                <w:color w:val="000000"/>
                <w:sz w:val="22"/>
                <w:szCs w:val="22"/>
              </w:rPr>
            </w:pPr>
            <w:r w:rsidRPr="0000296F">
              <w:rPr>
                <w:rFonts w:cs="Calibri"/>
                <w:b/>
                <w:bCs/>
                <w:color w:val="000000"/>
                <w:sz w:val="22"/>
                <w:szCs w:val="22"/>
              </w:rPr>
              <w:t>X</w:t>
            </w:r>
          </w:p>
        </w:tc>
        <w:tc>
          <w:tcPr>
            <w:tcW w:w="1440" w:type="dxa"/>
            <w:tcBorders>
              <w:top w:val="nil"/>
              <w:left w:val="nil"/>
              <w:bottom w:val="single" w:sz="4" w:space="0" w:color="auto"/>
              <w:right w:val="single" w:sz="4" w:space="0" w:color="auto"/>
            </w:tcBorders>
            <w:shd w:val="clear" w:color="000000" w:fill="D9D9D9"/>
            <w:noWrap/>
            <w:vAlign w:val="center"/>
            <w:hideMark/>
          </w:tcPr>
          <w:p w14:paraId="1AFDDBD9" w14:textId="77777777" w:rsidR="0000296F" w:rsidRPr="0000296F" w:rsidRDefault="0000296F" w:rsidP="0000296F">
            <w:pPr>
              <w:jc w:val="center"/>
              <w:rPr>
                <w:rFonts w:cs="Calibri"/>
                <w:b/>
                <w:bCs/>
                <w:color w:val="000000"/>
                <w:sz w:val="22"/>
                <w:szCs w:val="22"/>
              </w:rPr>
            </w:pPr>
            <w:r w:rsidRPr="0000296F">
              <w:rPr>
                <w:rFonts w:cs="Calibri"/>
                <w:b/>
                <w:bCs/>
                <w:color w:val="000000"/>
                <w:sz w:val="22"/>
                <w:szCs w:val="22"/>
              </w:rPr>
              <w:t> </w:t>
            </w:r>
          </w:p>
        </w:tc>
        <w:tc>
          <w:tcPr>
            <w:tcW w:w="1400" w:type="dxa"/>
            <w:tcBorders>
              <w:top w:val="nil"/>
              <w:left w:val="nil"/>
              <w:bottom w:val="single" w:sz="4" w:space="0" w:color="auto"/>
              <w:right w:val="single" w:sz="4" w:space="0" w:color="auto"/>
            </w:tcBorders>
            <w:shd w:val="clear" w:color="auto" w:fill="auto"/>
            <w:noWrap/>
            <w:vAlign w:val="center"/>
            <w:hideMark/>
          </w:tcPr>
          <w:p w14:paraId="17E7C271" w14:textId="77777777" w:rsidR="0000296F" w:rsidRPr="0000296F" w:rsidRDefault="0000296F" w:rsidP="0000296F">
            <w:pPr>
              <w:jc w:val="center"/>
              <w:rPr>
                <w:rFonts w:cs="Calibri"/>
                <w:b/>
                <w:bCs/>
                <w:color w:val="000000"/>
                <w:sz w:val="22"/>
                <w:szCs w:val="22"/>
              </w:rPr>
            </w:pPr>
            <w:r w:rsidRPr="0000296F">
              <w:rPr>
                <w:rFonts w:cs="Calibri"/>
                <w:b/>
                <w:bCs/>
                <w:color w:val="000000"/>
                <w:sz w:val="22"/>
                <w:szCs w:val="22"/>
              </w:rPr>
              <w:t>X</w:t>
            </w:r>
          </w:p>
        </w:tc>
      </w:tr>
      <w:tr w:rsidR="0000296F" w:rsidRPr="0000296F" w14:paraId="48DDF1C2" w14:textId="77777777" w:rsidTr="0000296F">
        <w:trPr>
          <w:trHeight w:val="288"/>
        </w:trPr>
        <w:tc>
          <w:tcPr>
            <w:tcW w:w="2360" w:type="dxa"/>
            <w:tcBorders>
              <w:top w:val="nil"/>
              <w:left w:val="single" w:sz="4" w:space="0" w:color="auto"/>
              <w:bottom w:val="single" w:sz="4" w:space="0" w:color="auto"/>
              <w:right w:val="nil"/>
            </w:tcBorders>
            <w:shd w:val="clear" w:color="000000" w:fill="B4C6E7"/>
            <w:vAlign w:val="center"/>
            <w:hideMark/>
          </w:tcPr>
          <w:p w14:paraId="78057A01" w14:textId="77777777" w:rsidR="0000296F" w:rsidRPr="0000296F" w:rsidRDefault="0000296F" w:rsidP="0000296F">
            <w:pPr>
              <w:rPr>
                <w:rFonts w:ascii="Arial" w:hAnsi="Arial" w:cs="Arial"/>
                <w:color w:val="000000"/>
                <w:sz w:val="22"/>
                <w:szCs w:val="22"/>
              </w:rPr>
            </w:pPr>
            <w:r w:rsidRPr="0000296F">
              <w:rPr>
                <w:rFonts w:ascii="Arial" w:hAnsi="Arial" w:cs="Arial"/>
                <w:color w:val="000000"/>
                <w:sz w:val="22"/>
                <w:szCs w:val="22"/>
              </w:rPr>
              <w:t>SEC_C_DEV_27</w:t>
            </w:r>
          </w:p>
        </w:tc>
        <w:tc>
          <w:tcPr>
            <w:tcW w:w="1460" w:type="dxa"/>
            <w:tcBorders>
              <w:top w:val="nil"/>
              <w:left w:val="single" w:sz="4" w:space="0" w:color="auto"/>
              <w:bottom w:val="single" w:sz="4" w:space="0" w:color="auto"/>
              <w:right w:val="single" w:sz="4" w:space="0" w:color="auto"/>
            </w:tcBorders>
            <w:shd w:val="clear" w:color="auto" w:fill="auto"/>
            <w:noWrap/>
            <w:vAlign w:val="center"/>
            <w:hideMark/>
          </w:tcPr>
          <w:p w14:paraId="05267AF8" w14:textId="77777777" w:rsidR="0000296F" w:rsidRPr="0000296F" w:rsidRDefault="0000296F" w:rsidP="0000296F">
            <w:pPr>
              <w:jc w:val="center"/>
              <w:rPr>
                <w:rFonts w:cs="Calibri"/>
                <w:b/>
                <w:bCs/>
                <w:color w:val="000000"/>
                <w:sz w:val="22"/>
                <w:szCs w:val="22"/>
              </w:rPr>
            </w:pPr>
            <w:r w:rsidRPr="0000296F">
              <w:rPr>
                <w:rFonts w:cs="Calibri"/>
                <w:b/>
                <w:bCs/>
                <w:color w:val="000000"/>
                <w:sz w:val="22"/>
                <w:szCs w:val="22"/>
              </w:rPr>
              <w:t>X</w:t>
            </w:r>
          </w:p>
        </w:tc>
        <w:tc>
          <w:tcPr>
            <w:tcW w:w="1220" w:type="dxa"/>
            <w:tcBorders>
              <w:top w:val="nil"/>
              <w:left w:val="nil"/>
              <w:bottom w:val="single" w:sz="4" w:space="0" w:color="auto"/>
              <w:right w:val="single" w:sz="4" w:space="0" w:color="auto"/>
            </w:tcBorders>
            <w:shd w:val="clear" w:color="auto" w:fill="auto"/>
            <w:noWrap/>
            <w:vAlign w:val="center"/>
            <w:hideMark/>
          </w:tcPr>
          <w:p w14:paraId="30482049" w14:textId="77777777" w:rsidR="0000296F" w:rsidRPr="0000296F" w:rsidRDefault="0000296F" w:rsidP="0000296F">
            <w:pPr>
              <w:jc w:val="center"/>
              <w:rPr>
                <w:rFonts w:cs="Calibri"/>
                <w:b/>
                <w:bCs/>
                <w:color w:val="000000"/>
                <w:sz w:val="22"/>
                <w:szCs w:val="22"/>
              </w:rPr>
            </w:pPr>
            <w:r w:rsidRPr="0000296F">
              <w:rPr>
                <w:rFonts w:cs="Calibri"/>
                <w:b/>
                <w:bCs/>
                <w:color w:val="000000"/>
                <w:sz w:val="22"/>
                <w:szCs w:val="22"/>
              </w:rPr>
              <w:t>X</w:t>
            </w:r>
          </w:p>
        </w:tc>
        <w:tc>
          <w:tcPr>
            <w:tcW w:w="1220" w:type="dxa"/>
            <w:tcBorders>
              <w:top w:val="nil"/>
              <w:left w:val="nil"/>
              <w:bottom w:val="single" w:sz="4" w:space="0" w:color="auto"/>
              <w:right w:val="single" w:sz="4" w:space="0" w:color="auto"/>
            </w:tcBorders>
            <w:shd w:val="clear" w:color="auto" w:fill="auto"/>
            <w:noWrap/>
            <w:vAlign w:val="center"/>
            <w:hideMark/>
          </w:tcPr>
          <w:p w14:paraId="5A0B6018" w14:textId="77777777" w:rsidR="0000296F" w:rsidRPr="0000296F" w:rsidRDefault="0000296F" w:rsidP="0000296F">
            <w:pPr>
              <w:jc w:val="center"/>
              <w:rPr>
                <w:rFonts w:cs="Calibri"/>
                <w:b/>
                <w:bCs/>
                <w:color w:val="000000"/>
                <w:sz w:val="22"/>
                <w:szCs w:val="22"/>
              </w:rPr>
            </w:pPr>
            <w:r w:rsidRPr="0000296F">
              <w:rPr>
                <w:rFonts w:cs="Calibri"/>
                <w:b/>
                <w:bCs/>
                <w:color w:val="000000"/>
                <w:sz w:val="22"/>
                <w:szCs w:val="22"/>
              </w:rPr>
              <w:t>X</w:t>
            </w:r>
          </w:p>
        </w:tc>
        <w:tc>
          <w:tcPr>
            <w:tcW w:w="1640" w:type="dxa"/>
            <w:tcBorders>
              <w:top w:val="nil"/>
              <w:left w:val="nil"/>
              <w:bottom w:val="single" w:sz="4" w:space="0" w:color="auto"/>
              <w:right w:val="single" w:sz="4" w:space="0" w:color="auto"/>
            </w:tcBorders>
            <w:shd w:val="clear" w:color="auto" w:fill="auto"/>
            <w:noWrap/>
            <w:vAlign w:val="center"/>
            <w:hideMark/>
          </w:tcPr>
          <w:p w14:paraId="01724ED1" w14:textId="77777777" w:rsidR="0000296F" w:rsidRPr="0000296F" w:rsidRDefault="0000296F" w:rsidP="0000296F">
            <w:pPr>
              <w:jc w:val="center"/>
              <w:rPr>
                <w:rFonts w:cs="Calibri"/>
                <w:b/>
                <w:bCs/>
                <w:color w:val="000000"/>
                <w:sz w:val="22"/>
                <w:szCs w:val="22"/>
              </w:rPr>
            </w:pPr>
            <w:r w:rsidRPr="0000296F">
              <w:rPr>
                <w:rFonts w:cs="Calibri"/>
                <w:b/>
                <w:bCs/>
                <w:color w:val="000000"/>
                <w:sz w:val="22"/>
                <w:szCs w:val="22"/>
              </w:rPr>
              <w:t>X</w:t>
            </w:r>
          </w:p>
        </w:tc>
        <w:tc>
          <w:tcPr>
            <w:tcW w:w="1440" w:type="dxa"/>
            <w:tcBorders>
              <w:top w:val="nil"/>
              <w:left w:val="nil"/>
              <w:bottom w:val="single" w:sz="4" w:space="0" w:color="auto"/>
              <w:right w:val="single" w:sz="4" w:space="0" w:color="auto"/>
            </w:tcBorders>
            <w:shd w:val="clear" w:color="000000" w:fill="D9D9D9"/>
            <w:noWrap/>
            <w:vAlign w:val="center"/>
            <w:hideMark/>
          </w:tcPr>
          <w:p w14:paraId="19465017" w14:textId="77777777" w:rsidR="0000296F" w:rsidRPr="0000296F" w:rsidRDefault="0000296F" w:rsidP="0000296F">
            <w:pPr>
              <w:jc w:val="center"/>
              <w:rPr>
                <w:rFonts w:cs="Calibri"/>
                <w:b/>
                <w:bCs/>
                <w:color w:val="000000"/>
                <w:sz w:val="22"/>
                <w:szCs w:val="22"/>
              </w:rPr>
            </w:pPr>
            <w:r w:rsidRPr="0000296F">
              <w:rPr>
                <w:rFonts w:cs="Calibri"/>
                <w:b/>
                <w:bCs/>
                <w:color w:val="000000"/>
                <w:sz w:val="22"/>
                <w:szCs w:val="22"/>
              </w:rPr>
              <w:t> </w:t>
            </w:r>
          </w:p>
        </w:tc>
        <w:tc>
          <w:tcPr>
            <w:tcW w:w="1400" w:type="dxa"/>
            <w:tcBorders>
              <w:top w:val="nil"/>
              <w:left w:val="nil"/>
              <w:bottom w:val="single" w:sz="4" w:space="0" w:color="auto"/>
              <w:right w:val="single" w:sz="4" w:space="0" w:color="auto"/>
            </w:tcBorders>
            <w:shd w:val="clear" w:color="auto" w:fill="auto"/>
            <w:noWrap/>
            <w:vAlign w:val="center"/>
            <w:hideMark/>
          </w:tcPr>
          <w:p w14:paraId="397B439F" w14:textId="77777777" w:rsidR="0000296F" w:rsidRPr="0000296F" w:rsidRDefault="0000296F" w:rsidP="0000296F">
            <w:pPr>
              <w:jc w:val="center"/>
              <w:rPr>
                <w:rFonts w:cs="Calibri"/>
                <w:b/>
                <w:bCs/>
                <w:color w:val="000000"/>
                <w:sz w:val="22"/>
                <w:szCs w:val="22"/>
              </w:rPr>
            </w:pPr>
            <w:r w:rsidRPr="0000296F">
              <w:rPr>
                <w:rFonts w:cs="Calibri"/>
                <w:b/>
                <w:bCs/>
                <w:color w:val="000000"/>
                <w:sz w:val="22"/>
                <w:szCs w:val="22"/>
              </w:rPr>
              <w:t>X</w:t>
            </w:r>
          </w:p>
        </w:tc>
      </w:tr>
      <w:tr w:rsidR="0000296F" w:rsidRPr="0000296F" w14:paraId="004EE089" w14:textId="77777777" w:rsidTr="0000296F">
        <w:trPr>
          <w:trHeight w:val="288"/>
        </w:trPr>
        <w:tc>
          <w:tcPr>
            <w:tcW w:w="2360" w:type="dxa"/>
            <w:tcBorders>
              <w:top w:val="nil"/>
              <w:left w:val="single" w:sz="4" w:space="0" w:color="auto"/>
              <w:bottom w:val="single" w:sz="4" w:space="0" w:color="auto"/>
              <w:right w:val="nil"/>
            </w:tcBorders>
            <w:shd w:val="clear" w:color="000000" w:fill="B4C6E7"/>
            <w:vAlign w:val="center"/>
            <w:hideMark/>
          </w:tcPr>
          <w:p w14:paraId="05906A1C" w14:textId="77777777" w:rsidR="0000296F" w:rsidRPr="0000296F" w:rsidRDefault="0000296F" w:rsidP="0000296F">
            <w:pPr>
              <w:rPr>
                <w:rFonts w:ascii="Arial" w:hAnsi="Arial" w:cs="Arial"/>
                <w:color w:val="000000"/>
                <w:sz w:val="22"/>
                <w:szCs w:val="22"/>
              </w:rPr>
            </w:pPr>
            <w:r w:rsidRPr="0000296F">
              <w:rPr>
                <w:rFonts w:ascii="Arial" w:hAnsi="Arial" w:cs="Arial"/>
                <w:color w:val="000000"/>
                <w:sz w:val="22"/>
                <w:szCs w:val="22"/>
              </w:rPr>
              <w:t>SEC_C_INC_1</w:t>
            </w:r>
          </w:p>
        </w:tc>
        <w:tc>
          <w:tcPr>
            <w:tcW w:w="1460" w:type="dxa"/>
            <w:tcBorders>
              <w:top w:val="nil"/>
              <w:left w:val="single" w:sz="4" w:space="0" w:color="auto"/>
              <w:bottom w:val="single" w:sz="4" w:space="0" w:color="auto"/>
              <w:right w:val="single" w:sz="4" w:space="0" w:color="auto"/>
            </w:tcBorders>
            <w:shd w:val="clear" w:color="auto" w:fill="auto"/>
            <w:noWrap/>
            <w:vAlign w:val="center"/>
            <w:hideMark/>
          </w:tcPr>
          <w:p w14:paraId="1043645B" w14:textId="77777777" w:rsidR="0000296F" w:rsidRPr="0000296F" w:rsidRDefault="0000296F" w:rsidP="0000296F">
            <w:pPr>
              <w:jc w:val="center"/>
              <w:rPr>
                <w:rFonts w:cs="Calibri"/>
                <w:b/>
                <w:bCs/>
                <w:color w:val="000000"/>
                <w:sz w:val="22"/>
                <w:szCs w:val="22"/>
              </w:rPr>
            </w:pPr>
            <w:r w:rsidRPr="0000296F">
              <w:rPr>
                <w:rFonts w:cs="Calibri"/>
                <w:b/>
                <w:bCs/>
                <w:color w:val="000000"/>
                <w:sz w:val="22"/>
                <w:szCs w:val="22"/>
              </w:rPr>
              <w:t>X</w:t>
            </w:r>
          </w:p>
        </w:tc>
        <w:tc>
          <w:tcPr>
            <w:tcW w:w="1220" w:type="dxa"/>
            <w:tcBorders>
              <w:top w:val="nil"/>
              <w:left w:val="nil"/>
              <w:bottom w:val="single" w:sz="4" w:space="0" w:color="auto"/>
              <w:right w:val="single" w:sz="4" w:space="0" w:color="auto"/>
            </w:tcBorders>
            <w:shd w:val="clear" w:color="auto" w:fill="auto"/>
            <w:noWrap/>
            <w:vAlign w:val="center"/>
            <w:hideMark/>
          </w:tcPr>
          <w:p w14:paraId="046DA2AC" w14:textId="77777777" w:rsidR="0000296F" w:rsidRPr="0000296F" w:rsidRDefault="0000296F" w:rsidP="0000296F">
            <w:pPr>
              <w:jc w:val="center"/>
              <w:rPr>
                <w:rFonts w:cs="Calibri"/>
                <w:b/>
                <w:bCs/>
                <w:color w:val="000000"/>
                <w:sz w:val="22"/>
                <w:szCs w:val="22"/>
              </w:rPr>
            </w:pPr>
            <w:r w:rsidRPr="0000296F">
              <w:rPr>
                <w:rFonts w:cs="Calibri"/>
                <w:b/>
                <w:bCs/>
                <w:color w:val="000000"/>
                <w:sz w:val="22"/>
                <w:szCs w:val="22"/>
              </w:rPr>
              <w:t>X</w:t>
            </w:r>
          </w:p>
        </w:tc>
        <w:tc>
          <w:tcPr>
            <w:tcW w:w="1220" w:type="dxa"/>
            <w:tcBorders>
              <w:top w:val="nil"/>
              <w:left w:val="nil"/>
              <w:bottom w:val="single" w:sz="4" w:space="0" w:color="auto"/>
              <w:right w:val="single" w:sz="4" w:space="0" w:color="auto"/>
            </w:tcBorders>
            <w:shd w:val="clear" w:color="auto" w:fill="auto"/>
            <w:noWrap/>
            <w:vAlign w:val="center"/>
            <w:hideMark/>
          </w:tcPr>
          <w:p w14:paraId="7D064904" w14:textId="77777777" w:rsidR="0000296F" w:rsidRPr="0000296F" w:rsidRDefault="0000296F" w:rsidP="0000296F">
            <w:pPr>
              <w:jc w:val="center"/>
              <w:rPr>
                <w:rFonts w:cs="Calibri"/>
                <w:b/>
                <w:bCs/>
                <w:color w:val="000000"/>
                <w:sz w:val="22"/>
                <w:szCs w:val="22"/>
              </w:rPr>
            </w:pPr>
            <w:r w:rsidRPr="0000296F">
              <w:rPr>
                <w:rFonts w:cs="Calibri"/>
                <w:b/>
                <w:bCs/>
                <w:color w:val="000000"/>
                <w:sz w:val="22"/>
                <w:szCs w:val="22"/>
              </w:rPr>
              <w:t>X</w:t>
            </w:r>
          </w:p>
        </w:tc>
        <w:tc>
          <w:tcPr>
            <w:tcW w:w="1640" w:type="dxa"/>
            <w:tcBorders>
              <w:top w:val="nil"/>
              <w:left w:val="nil"/>
              <w:bottom w:val="single" w:sz="4" w:space="0" w:color="auto"/>
              <w:right w:val="single" w:sz="4" w:space="0" w:color="auto"/>
            </w:tcBorders>
            <w:shd w:val="clear" w:color="auto" w:fill="auto"/>
            <w:noWrap/>
            <w:vAlign w:val="center"/>
            <w:hideMark/>
          </w:tcPr>
          <w:p w14:paraId="752C28EB" w14:textId="77777777" w:rsidR="0000296F" w:rsidRPr="0000296F" w:rsidRDefault="0000296F" w:rsidP="0000296F">
            <w:pPr>
              <w:jc w:val="center"/>
              <w:rPr>
                <w:rFonts w:cs="Calibri"/>
                <w:b/>
                <w:bCs/>
                <w:color w:val="000000"/>
                <w:sz w:val="22"/>
                <w:szCs w:val="22"/>
              </w:rPr>
            </w:pPr>
            <w:r w:rsidRPr="0000296F">
              <w:rPr>
                <w:rFonts w:cs="Calibri"/>
                <w:b/>
                <w:bCs/>
                <w:color w:val="000000"/>
                <w:sz w:val="22"/>
                <w:szCs w:val="22"/>
              </w:rPr>
              <w:t>X</w:t>
            </w:r>
          </w:p>
        </w:tc>
        <w:tc>
          <w:tcPr>
            <w:tcW w:w="1440" w:type="dxa"/>
            <w:tcBorders>
              <w:top w:val="nil"/>
              <w:left w:val="nil"/>
              <w:bottom w:val="single" w:sz="4" w:space="0" w:color="auto"/>
              <w:right w:val="single" w:sz="4" w:space="0" w:color="auto"/>
            </w:tcBorders>
            <w:shd w:val="clear" w:color="auto" w:fill="auto"/>
            <w:noWrap/>
            <w:vAlign w:val="center"/>
            <w:hideMark/>
          </w:tcPr>
          <w:p w14:paraId="3A2AB2FC" w14:textId="77777777" w:rsidR="0000296F" w:rsidRPr="0000296F" w:rsidRDefault="0000296F" w:rsidP="0000296F">
            <w:pPr>
              <w:jc w:val="center"/>
              <w:rPr>
                <w:rFonts w:cs="Calibri"/>
                <w:b/>
                <w:bCs/>
                <w:color w:val="000000"/>
                <w:sz w:val="22"/>
                <w:szCs w:val="22"/>
              </w:rPr>
            </w:pPr>
            <w:r w:rsidRPr="0000296F">
              <w:rPr>
                <w:rFonts w:cs="Calibri"/>
                <w:b/>
                <w:bCs/>
                <w:color w:val="000000"/>
                <w:sz w:val="22"/>
                <w:szCs w:val="22"/>
              </w:rPr>
              <w:t>X</w:t>
            </w:r>
          </w:p>
        </w:tc>
        <w:tc>
          <w:tcPr>
            <w:tcW w:w="1400" w:type="dxa"/>
            <w:tcBorders>
              <w:top w:val="nil"/>
              <w:left w:val="nil"/>
              <w:bottom w:val="single" w:sz="4" w:space="0" w:color="auto"/>
              <w:right w:val="single" w:sz="4" w:space="0" w:color="auto"/>
            </w:tcBorders>
            <w:shd w:val="clear" w:color="auto" w:fill="auto"/>
            <w:noWrap/>
            <w:vAlign w:val="center"/>
            <w:hideMark/>
          </w:tcPr>
          <w:p w14:paraId="132151E1" w14:textId="77777777" w:rsidR="0000296F" w:rsidRPr="0000296F" w:rsidRDefault="0000296F" w:rsidP="0000296F">
            <w:pPr>
              <w:jc w:val="center"/>
              <w:rPr>
                <w:rFonts w:cs="Calibri"/>
                <w:b/>
                <w:bCs/>
                <w:color w:val="000000"/>
                <w:sz w:val="22"/>
                <w:szCs w:val="22"/>
              </w:rPr>
            </w:pPr>
            <w:r w:rsidRPr="0000296F">
              <w:rPr>
                <w:rFonts w:cs="Calibri"/>
                <w:b/>
                <w:bCs/>
                <w:color w:val="000000"/>
                <w:sz w:val="22"/>
                <w:szCs w:val="22"/>
              </w:rPr>
              <w:t>X</w:t>
            </w:r>
          </w:p>
        </w:tc>
      </w:tr>
      <w:tr w:rsidR="0000296F" w:rsidRPr="0000296F" w14:paraId="5DC8CFFA" w14:textId="77777777" w:rsidTr="0000296F">
        <w:trPr>
          <w:trHeight w:val="288"/>
        </w:trPr>
        <w:tc>
          <w:tcPr>
            <w:tcW w:w="2360" w:type="dxa"/>
            <w:tcBorders>
              <w:top w:val="nil"/>
              <w:left w:val="single" w:sz="4" w:space="0" w:color="auto"/>
              <w:bottom w:val="single" w:sz="4" w:space="0" w:color="auto"/>
              <w:right w:val="nil"/>
            </w:tcBorders>
            <w:shd w:val="clear" w:color="000000" w:fill="B4C6E7"/>
            <w:vAlign w:val="center"/>
            <w:hideMark/>
          </w:tcPr>
          <w:p w14:paraId="6D08994B" w14:textId="77777777" w:rsidR="0000296F" w:rsidRPr="0000296F" w:rsidRDefault="0000296F" w:rsidP="0000296F">
            <w:pPr>
              <w:rPr>
                <w:rFonts w:ascii="Arial" w:hAnsi="Arial" w:cs="Arial"/>
                <w:color w:val="000000"/>
                <w:sz w:val="22"/>
                <w:szCs w:val="22"/>
              </w:rPr>
            </w:pPr>
            <w:r w:rsidRPr="0000296F">
              <w:rPr>
                <w:rFonts w:ascii="Arial" w:hAnsi="Arial" w:cs="Arial"/>
                <w:color w:val="000000"/>
                <w:sz w:val="22"/>
                <w:szCs w:val="22"/>
              </w:rPr>
              <w:t>SEC_C_INC_2</w:t>
            </w:r>
          </w:p>
        </w:tc>
        <w:tc>
          <w:tcPr>
            <w:tcW w:w="1460" w:type="dxa"/>
            <w:tcBorders>
              <w:top w:val="nil"/>
              <w:left w:val="single" w:sz="4" w:space="0" w:color="auto"/>
              <w:bottom w:val="single" w:sz="4" w:space="0" w:color="auto"/>
              <w:right w:val="single" w:sz="4" w:space="0" w:color="auto"/>
            </w:tcBorders>
            <w:shd w:val="clear" w:color="auto" w:fill="auto"/>
            <w:noWrap/>
            <w:vAlign w:val="center"/>
            <w:hideMark/>
          </w:tcPr>
          <w:p w14:paraId="7DEDD4EB" w14:textId="77777777" w:rsidR="0000296F" w:rsidRPr="0000296F" w:rsidRDefault="0000296F" w:rsidP="0000296F">
            <w:pPr>
              <w:jc w:val="center"/>
              <w:rPr>
                <w:rFonts w:cs="Calibri"/>
                <w:b/>
                <w:bCs/>
                <w:color w:val="000000"/>
                <w:sz w:val="22"/>
                <w:szCs w:val="22"/>
              </w:rPr>
            </w:pPr>
            <w:r w:rsidRPr="0000296F">
              <w:rPr>
                <w:rFonts w:cs="Calibri"/>
                <w:b/>
                <w:bCs/>
                <w:color w:val="000000"/>
                <w:sz w:val="22"/>
                <w:szCs w:val="22"/>
              </w:rPr>
              <w:t>X</w:t>
            </w:r>
          </w:p>
        </w:tc>
        <w:tc>
          <w:tcPr>
            <w:tcW w:w="1220" w:type="dxa"/>
            <w:tcBorders>
              <w:top w:val="nil"/>
              <w:left w:val="nil"/>
              <w:bottom w:val="single" w:sz="4" w:space="0" w:color="auto"/>
              <w:right w:val="single" w:sz="4" w:space="0" w:color="auto"/>
            </w:tcBorders>
            <w:shd w:val="clear" w:color="auto" w:fill="auto"/>
            <w:noWrap/>
            <w:vAlign w:val="center"/>
            <w:hideMark/>
          </w:tcPr>
          <w:p w14:paraId="280E4192" w14:textId="77777777" w:rsidR="0000296F" w:rsidRPr="0000296F" w:rsidRDefault="0000296F" w:rsidP="0000296F">
            <w:pPr>
              <w:jc w:val="center"/>
              <w:rPr>
                <w:rFonts w:cs="Calibri"/>
                <w:b/>
                <w:bCs/>
                <w:color w:val="000000"/>
                <w:sz w:val="22"/>
                <w:szCs w:val="22"/>
              </w:rPr>
            </w:pPr>
            <w:r w:rsidRPr="0000296F">
              <w:rPr>
                <w:rFonts w:cs="Calibri"/>
                <w:b/>
                <w:bCs/>
                <w:color w:val="000000"/>
                <w:sz w:val="22"/>
                <w:szCs w:val="22"/>
              </w:rPr>
              <w:t>X</w:t>
            </w:r>
          </w:p>
        </w:tc>
        <w:tc>
          <w:tcPr>
            <w:tcW w:w="1220" w:type="dxa"/>
            <w:tcBorders>
              <w:top w:val="nil"/>
              <w:left w:val="nil"/>
              <w:bottom w:val="single" w:sz="4" w:space="0" w:color="auto"/>
              <w:right w:val="single" w:sz="4" w:space="0" w:color="auto"/>
            </w:tcBorders>
            <w:shd w:val="clear" w:color="auto" w:fill="auto"/>
            <w:noWrap/>
            <w:vAlign w:val="center"/>
            <w:hideMark/>
          </w:tcPr>
          <w:p w14:paraId="45F63DCE" w14:textId="77777777" w:rsidR="0000296F" w:rsidRPr="0000296F" w:rsidRDefault="0000296F" w:rsidP="0000296F">
            <w:pPr>
              <w:jc w:val="center"/>
              <w:rPr>
                <w:rFonts w:cs="Calibri"/>
                <w:b/>
                <w:bCs/>
                <w:color w:val="000000"/>
                <w:sz w:val="22"/>
                <w:szCs w:val="22"/>
              </w:rPr>
            </w:pPr>
            <w:r w:rsidRPr="0000296F">
              <w:rPr>
                <w:rFonts w:cs="Calibri"/>
                <w:b/>
                <w:bCs/>
                <w:color w:val="000000"/>
                <w:sz w:val="22"/>
                <w:szCs w:val="22"/>
              </w:rPr>
              <w:t>X</w:t>
            </w:r>
          </w:p>
        </w:tc>
        <w:tc>
          <w:tcPr>
            <w:tcW w:w="1640" w:type="dxa"/>
            <w:tcBorders>
              <w:top w:val="nil"/>
              <w:left w:val="nil"/>
              <w:bottom w:val="single" w:sz="4" w:space="0" w:color="auto"/>
              <w:right w:val="single" w:sz="4" w:space="0" w:color="auto"/>
            </w:tcBorders>
            <w:shd w:val="clear" w:color="auto" w:fill="auto"/>
            <w:noWrap/>
            <w:vAlign w:val="center"/>
            <w:hideMark/>
          </w:tcPr>
          <w:p w14:paraId="12ADD16B" w14:textId="77777777" w:rsidR="0000296F" w:rsidRPr="0000296F" w:rsidRDefault="0000296F" w:rsidP="0000296F">
            <w:pPr>
              <w:jc w:val="center"/>
              <w:rPr>
                <w:rFonts w:cs="Calibri"/>
                <w:b/>
                <w:bCs/>
                <w:color w:val="000000"/>
                <w:sz w:val="22"/>
                <w:szCs w:val="22"/>
              </w:rPr>
            </w:pPr>
            <w:r w:rsidRPr="0000296F">
              <w:rPr>
                <w:rFonts w:cs="Calibri"/>
                <w:b/>
                <w:bCs/>
                <w:color w:val="000000"/>
                <w:sz w:val="22"/>
                <w:szCs w:val="22"/>
              </w:rPr>
              <w:t>X</w:t>
            </w:r>
          </w:p>
        </w:tc>
        <w:tc>
          <w:tcPr>
            <w:tcW w:w="1440" w:type="dxa"/>
            <w:tcBorders>
              <w:top w:val="nil"/>
              <w:left w:val="nil"/>
              <w:bottom w:val="single" w:sz="4" w:space="0" w:color="auto"/>
              <w:right w:val="single" w:sz="4" w:space="0" w:color="auto"/>
            </w:tcBorders>
            <w:shd w:val="clear" w:color="auto" w:fill="auto"/>
            <w:noWrap/>
            <w:vAlign w:val="center"/>
            <w:hideMark/>
          </w:tcPr>
          <w:p w14:paraId="3147B796" w14:textId="77777777" w:rsidR="0000296F" w:rsidRPr="0000296F" w:rsidRDefault="0000296F" w:rsidP="0000296F">
            <w:pPr>
              <w:jc w:val="center"/>
              <w:rPr>
                <w:rFonts w:cs="Calibri"/>
                <w:b/>
                <w:bCs/>
                <w:color w:val="000000"/>
                <w:sz w:val="22"/>
                <w:szCs w:val="22"/>
              </w:rPr>
            </w:pPr>
            <w:r w:rsidRPr="0000296F">
              <w:rPr>
                <w:rFonts w:cs="Calibri"/>
                <w:b/>
                <w:bCs/>
                <w:color w:val="000000"/>
                <w:sz w:val="22"/>
                <w:szCs w:val="22"/>
              </w:rPr>
              <w:t>X</w:t>
            </w:r>
          </w:p>
        </w:tc>
        <w:tc>
          <w:tcPr>
            <w:tcW w:w="1400" w:type="dxa"/>
            <w:tcBorders>
              <w:top w:val="nil"/>
              <w:left w:val="nil"/>
              <w:bottom w:val="single" w:sz="4" w:space="0" w:color="auto"/>
              <w:right w:val="single" w:sz="4" w:space="0" w:color="auto"/>
            </w:tcBorders>
            <w:shd w:val="clear" w:color="auto" w:fill="auto"/>
            <w:noWrap/>
            <w:vAlign w:val="center"/>
            <w:hideMark/>
          </w:tcPr>
          <w:p w14:paraId="275AB46F" w14:textId="77777777" w:rsidR="0000296F" w:rsidRPr="0000296F" w:rsidRDefault="0000296F" w:rsidP="0000296F">
            <w:pPr>
              <w:jc w:val="center"/>
              <w:rPr>
                <w:rFonts w:cs="Calibri"/>
                <w:b/>
                <w:bCs/>
                <w:color w:val="000000"/>
                <w:sz w:val="22"/>
                <w:szCs w:val="22"/>
              </w:rPr>
            </w:pPr>
            <w:r w:rsidRPr="0000296F">
              <w:rPr>
                <w:rFonts w:cs="Calibri"/>
                <w:b/>
                <w:bCs/>
                <w:color w:val="000000"/>
                <w:sz w:val="22"/>
                <w:szCs w:val="22"/>
              </w:rPr>
              <w:t>X</w:t>
            </w:r>
          </w:p>
        </w:tc>
      </w:tr>
      <w:tr w:rsidR="0000296F" w:rsidRPr="0000296F" w14:paraId="1367F74F" w14:textId="77777777" w:rsidTr="0000296F">
        <w:trPr>
          <w:trHeight w:val="288"/>
        </w:trPr>
        <w:tc>
          <w:tcPr>
            <w:tcW w:w="2360" w:type="dxa"/>
            <w:tcBorders>
              <w:top w:val="nil"/>
              <w:left w:val="single" w:sz="4" w:space="0" w:color="auto"/>
              <w:bottom w:val="single" w:sz="4" w:space="0" w:color="auto"/>
              <w:right w:val="nil"/>
            </w:tcBorders>
            <w:shd w:val="clear" w:color="000000" w:fill="B4C6E7"/>
            <w:vAlign w:val="center"/>
            <w:hideMark/>
          </w:tcPr>
          <w:p w14:paraId="7BDF98DC" w14:textId="77777777" w:rsidR="0000296F" w:rsidRPr="0000296F" w:rsidRDefault="0000296F" w:rsidP="0000296F">
            <w:pPr>
              <w:rPr>
                <w:rFonts w:ascii="Arial" w:hAnsi="Arial" w:cs="Arial"/>
                <w:color w:val="000000"/>
                <w:sz w:val="22"/>
                <w:szCs w:val="22"/>
              </w:rPr>
            </w:pPr>
            <w:r w:rsidRPr="0000296F">
              <w:rPr>
                <w:rFonts w:ascii="Arial" w:hAnsi="Arial" w:cs="Arial"/>
                <w:color w:val="000000"/>
                <w:sz w:val="22"/>
                <w:szCs w:val="22"/>
              </w:rPr>
              <w:t>SEC_C_INC_3</w:t>
            </w:r>
          </w:p>
        </w:tc>
        <w:tc>
          <w:tcPr>
            <w:tcW w:w="1460" w:type="dxa"/>
            <w:tcBorders>
              <w:top w:val="nil"/>
              <w:left w:val="single" w:sz="4" w:space="0" w:color="auto"/>
              <w:bottom w:val="single" w:sz="4" w:space="0" w:color="auto"/>
              <w:right w:val="single" w:sz="4" w:space="0" w:color="auto"/>
            </w:tcBorders>
            <w:shd w:val="clear" w:color="auto" w:fill="auto"/>
            <w:noWrap/>
            <w:vAlign w:val="center"/>
            <w:hideMark/>
          </w:tcPr>
          <w:p w14:paraId="4BF83777" w14:textId="77777777" w:rsidR="0000296F" w:rsidRPr="0000296F" w:rsidRDefault="0000296F" w:rsidP="0000296F">
            <w:pPr>
              <w:jc w:val="center"/>
              <w:rPr>
                <w:rFonts w:cs="Calibri"/>
                <w:b/>
                <w:bCs/>
                <w:color w:val="000000"/>
                <w:sz w:val="22"/>
                <w:szCs w:val="22"/>
              </w:rPr>
            </w:pPr>
            <w:r w:rsidRPr="0000296F">
              <w:rPr>
                <w:rFonts w:cs="Calibri"/>
                <w:b/>
                <w:bCs/>
                <w:color w:val="000000"/>
                <w:sz w:val="22"/>
                <w:szCs w:val="22"/>
              </w:rPr>
              <w:t>X</w:t>
            </w:r>
          </w:p>
        </w:tc>
        <w:tc>
          <w:tcPr>
            <w:tcW w:w="1220" w:type="dxa"/>
            <w:tcBorders>
              <w:top w:val="nil"/>
              <w:left w:val="nil"/>
              <w:bottom w:val="single" w:sz="4" w:space="0" w:color="auto"/>
              <w:right w:val="single" w:sz="4" w:space="0" w:color="auto"/>
            </w:tcBorders>
            <w:shd w:val="clear" w:color="auto" w:fill="auto"/>
            <w:noWrap/>
            <w:vAlign w:val="center"/>
            <w:hideMark/>
          </w:tcPr>
          <w:p w14:paraId="0C74C0B4" w14:textId="77777777" w:rsidR="0000296F" w:rsidRPr="0000296F" w:rsidRDefault="0000296F" w:rsidP="0000296F">
            <w:pPr>
              <w:jc w:val="center"/>
              <w:rPr>
                <w:rFonts w:cs="Calibri"/>
                <w:b/>
                <w:bCs/>
                <w:color w:val="000000"/>
                <w:sz w:val="22"/>
                <w:szCs w:val="22"/>
              </w:rPr>
            </w:pPr>
            <w:r w:rsidRPr="0000296F">
              <w:rPr>
                <w:rFonts w:cs="Calibri"/>
                <w:b/>
                <w:bCs/>
                <w:color w:val="000000"/>
                <w:sz w:val="22"/>
                <w:szCs w:val="22"/>
              </w:rPr>
              <w:t>X</w:t>
            </w:r>
          </w:p>
        </w:tc>
        <w:tc>
          <w:tcPr>
            <w:tcW w:w="1220" w:type="dxa"/>
            <w:tcBorders>
              <w:top w:val="nil"/>
              <w:left w:val="nil"/>
              <w:bottom w:val="single" w:sz="4" w:space="0" w:color="auto"/>
              <w:right w:val="single" w:sz="4" w:space="0" w:color="auto"/>
            </w:tcBorders>
            <w:shd w:val="clear" w:color="auto" w:fill="auto"/>
            <w:noWrap/>
            <w:vAlign w:val="center"/>
            <w:hideMark/>
          </w:tcPr>
          <w:p w14:paraId="76115F27" w14:textId="77777777" w:rsidR="0000296F" w:rsidRPr="0000296F" w:rsidRDefault="0000296F" w:rsidP="0000296F">
            <w:pPr>
              <w:jc w:val="center"/>
              <w:rPr>
                <w:rFonts w:cs="Calibri"/>
                <w:b/>
                <w:bCs/>
                <w:color w:val="000000"/>
                <w:sz w:val="22"/>
                <w:szCs w:val="22"/>
              </w:rPr>
            </w:pPr>
            <w:r w:rsidRPr="0000296F">
              <w:rPr>
                <w:rFonts w:cs="Calibri"/>
                <w:b/>
                <w:bCs/>
                <w:color w:val="000000"/>
                <w:sz w:val="22"/>
                <w:szCs w:val="22"/>
              </w:rPr>
              <w:t>X</w:t>
            </w:r>
          </w:p>
        </w:tc>
        <w:tc>
          <w:tcPr>
            <w:tcW w:w="1640" w:type="dxa"/>
            <w:tcBorders>
              <w:top w:val="nil"/>
              <w:left w:val="nil"/>
              <w:bottom w:val="single" w:sz="4" w:space="0" w:color="auto"/>
              <w:right w:val="single" w:sz="4" w:space="0" w:color="auto"/>
            </w:tcBorders>
            <w:shd w:val="clear" w:color="auto" w:fill="auto"/>
            <w:noWrap/>
            <w:vAlign w:val="center"/>
            <w:hideMark/>
          </w:tcPr>
          <w:p w14:paraId="137C49FD" w14:textId="77777777" w:rsidR="0000296F" w:rsidRPr="0000296F" w:rsidRDefault="0000296F" w:rsidP="0000296F">
            <w:pPr>
              <w:jc w:val="center"/>
              <w:rPr>
                <w:rFonts w:cs="Calibri"/>
                <w:b/>
                <w:bCs/>
                <w:color w:val="000000"/>
                <w:sz w:val="22"/>
                <w:szCs w:val="22"/>
              </w:rPr>
            </w:pPr>
            <w:r w:rsidRPr="0000296F">
              <w:rPr>
                <w:rFonts w:cs="Calibri"/>
                <w:b/>
                <w:bCs/>
                <w:color w:val="000000"/>
                <w:sz w:val="22"/>
                <w:szCs w:val="22"/>
              </w:rPr>
              <w:t>X</w:t>
            </w:r>
          </w:p>
        </w:tc>
        <w:tc>
          <w:tcPr>
            <w:tcW w:w="1440" w:type="dxa"/>
            <w:tcBorders>
              <w:top w:val="nil"/>
              <w:left w:val="nil"/>
              <w:bottom w:val="single" w:sz="4" w:space="0" w:color="auto"/>
              <w:right w:val="single" w:sz="4" w:space="0" w:color="auto"/>
            </w:tcBorders>
            <w:shd w:val="clear" w:color="auto" w:fill="auto"/>
            <w:noWrap/>
            <w:vAlign w:val="center"/>
            <w:hideMark/>
          </w:tcPr>
          <w:p w14:paraId="222F3B44" w14:textId="77777777" w:rsidR="0000296F" w:rsidRPr="0000296F" w:rsidRDefault="0000296F" w:rsidP="0000296F">
            <w:pPr>
              <w:jc w:val="center"/>
              <w:rPr>
                <w:rFonts w:cs="Calibri"/>
                <w:b/>
                <w:bCs/>
                <w:color w:val="000000"/>
                <w:sz w:val="22"/>
                <w:szCs w:val="22"/>
              </w:rPr>
            </w:pPr>
            <w:r w:rsidRPr="0000296F">
              <w:rPr>
                <w:rFonts w:cs="Calibri"/>
                <w:b/>
                <w:bCs/>
                <w:color w:val="000000"/>
                <w:sz w:val="22"/>
                <w:szCs w:val="22"/>
              </w:rPr>
              <w:t>X</w:t>
            </w:r>
          </w:p>
        </w:tc>
        <w:tc>
          <w:tcPr>
            <w:tcW w:w="1400" w:type="dxa"/>
            <w:tcBorders>
              <w:top w:val="nil"/>
              <w:left w:val="nil"/>
              <w:bottom w:val="single" w:sz="4" w:space="0" w:color="auto"/>
              <w:right w:val="single" w:sz="4" w:space="0" w:color="auto"/>
            </w:tcBorders>
            <w:shd w:val="clear" w:color="auto" w:fill="auto"/>
            <w:noWrap/>
            <w:vAlign w:val="center"/>
            <w:hideMark/>
          </w:tcPr>
          <w:p w14:paraId="090156B4" w14:textId="77777777" w:rsidR="0000296F" w:rsidRPr="0000296F" w:rsidRDefault="0000296F" w:rsidP="0000296F">
            <w:pPr>
              <w:jc w:val="center"/>
              <w:rPr>
                <w:rFonts w:cs="Calibri"/>
                <w:b/>
                <w:bCs/>
                <w:color w:val="000000"/>
                <w:sz w:val="22"/>
                <w:szCs w:val="22"/>
              </w:rPr>
            </w:pPr>
            <w:r w:rsidRPr="0000296F">
              <w:rPr>
                <w:rFonts w:cs="Calibri"/>
                <w:b/>
                <w:bCs/>
                <w:color w:val="000000"/>
                <w:sz w:val="22"/>
                <w:szCs w:val="22"/>
              </w:rPr>
              <w:t>X</w:t>
            </w:r>
          </w:p>
        </w:tc>
      </w:tr>
      <w:tr w:rsidR="0000296F" w:rsidRPr="0000296F" w14:paraId="25FBCC7C" w14:textId="77777777" w:rsidTr="0000296F">
        <w:trPr>
          <w:trHeight w:val="288"/>
        </w:trPr>
        <w:tc>
          <w:tcPr>
            <w:tcW w:w="2360" w:type="dxa"/>
            <w:tcBorders>
              <w:top w:val="nil"/>
              <w:left w:val="single" w:sz="4" w:space="0" w:color="auto"/>
              <w:bottom w:val="single" w:sz="4" w:space="0" w:color="auto"/>
              <w:right w:val="nil"/>
            </w:tcBorders>
            <w:shd w:val="clear" w:color="000000" w:fill="B4C6E7"/>
            <w:vAlign w:val="center"/>
            <w:hideMark/>
          </w:tcPr>
          <w:p w14:paraId="168742DB" w14:textId="77777777" w:rsidR="0000296F" w:rsidRPr="0000296F" w:rsidRDefault="0000296F" w:rsidP="0000296F">
            <w:pPr>
              <w:rPr>
                <w:rFonts w:ascii="Arial" w:hAnsi="Arial" w:cs="Arial"/>
                <w:color w:val="000000"/>
                <w:sz w:val="22"/>
                <w:szCs w:val="22"/>
              </w:rPr>
            </w:pPr>
            <w:r w:rsidRPr="0000296F">
              <w:rPr>
                <w:rFonts w:ascii="Arial" w:hAnsi="Arial" w:cs="Arial"/>
                <w:color w:val="000000"/>
                <w:sz w:val="22"/>
                <w:szCs w:val="22"/>
              </w:rPr>
              <w:t>SEC_C_INC_4</w:t>
            </w:r>
          </w:p>
        </w:tc>
        <w:tc>
          <w:tcPr>
            <w:tcW w:w="1460" w:type="dxa"/>
            <w:tcBorders>
              <w:top w:val="nil"/>
              <w:left w:val="single" w:sz="4" w:space="0" w:color="auto"/>
              <w:bottom w:val="single" w:sz="4" w:space="0" w:color="auto"/>
              <w:right w:val="single" w:sz="4" w:space="0" w:color="auto"/>
            </w:tcBorders>
            <w:shd w:val="clear" w:color="auto" w:fill="auto"/>
            <w:noWrap/>
            <w:vAlign w:val="center"/>
            <w:hideMark/>
          </w:tcPr>
          <w:p w14:paraId="5E1C8507" w14:textId="77777777" w:rsidR="0000296F" w:rsidRPr="0000296F" w:rsidRDefault="0000296F" w:rsidP="0000296F">
            <w:pPr>
              <w:jc w:val="center"/>
              <w:rPr>
                <w:rFonts w:cs="Calibri"/>
                <w:b/>
                <w:bCs/>
                <w:color w:val="000000"/>
                <w:sz w:val="22"/>
                <w:szCs w:val="22"/>
              </w:rPr>
            </w:pPr>
            <w:r w:rsidRPr="0000296F">
              <w:rPr>
                <w:rFonts w:cs="Calibri"/>
                <w:b/>
                <w:bCs/>
                <w:color w:val="000000"/>
                <w:sz w:val="22"/>
                <w:szCs w:val="22"/>
              </w:rPr>
              <w:t>X</w:t>
            </w:r>
          </w:p>
        </w:tc>
        <w:tc>
          <w:tcPr>
            <w:tcW w:w="1220" w:type="dxa"/>
            <w:tcBorders>
              <w:top w:val="nil"/>
              <w:left w:val="nil"/>
              <w:bottom w:val="single" w:sz="4" w:space="0" w:color="auto"/>
              <w:right w:val="single" w:sz="4" w:space="0" w:color="auto"/>
            </w:tcBorders>
            <w:shd w:val="clear" w:color="auto" w:fill="auto"/>
            <w:noWrap/>
            <w:vAlign w:val="center"/>
            <w:hideMark/>
          </w:tcPr>
          <w:p w14:paraId="07284399" w14:textId="77777777" w:rsidR="0000296F" w:rsidRPr="0000296F" w:rsidRDefault="0000296F" w:rsidP="0000296F">
            <w:pPr>
              <w:jc w:val="center"/>
              <w:rPr>
                <w:rFonts w:cs="Calibri"/>
                <w:b/>
                <w:bCs/>
                <w:color w:val="000000"/>
                <w:sz w:val="22"/>
                <w:szCs w:val="22"/>
              </w:rPr>
            </w:pPr>
            <w:r w:rsidRPr="0000296F">
              <w:rPr>
                <w:rFonts w:cs="Calibri"/>
                <w:b/>
                <w:bCs/>
                <w:color w:val="000000"/>
                <w:sz w:val="22"/>
                <w:szCs w:val="22"/>
              </w:rPr>
              <w:t>X</w:t>
            </w:r>
          </w:p>
        </w:tc>
        <w:tc>
          <w:tcPr>
            <w:tcW w:w="1220" w:type="dxa"/>
            <w:tcBorders>
              <w:top w:val="nil"/>
              <w:left w:val="nil"/>
              <w:bottom w:val="single" w:sz="4" w:space="0" w:color="auto"/>
              <w:right w:val="single" w:sz="4" w:space="0" w:color="auto"/>
            </w:tcBorders>
            <w:shd w:val="clear" w:color="auto" w:fill="auto"/>
            <w:noWrap/>
            <w:vAlign w:val="center"/>
            <w:hideMark/>
          </w:tcPr>
          <w:p w14:paraId="2EB60732" w14:textId="77777777" w:rsidR="0000296F" w:rsidRPr="0000296F" w:rsidRDefault="0000296F" w:rsidP="0000296F">
            <w:pPr>
              <w:jc w:val="center"/>
              <w:rPr>
                <w:rFonts w:cs="Calibri"/>
                <w:b/>
                <w:bCs/>
                <w:color w:val="000000"/>
                <w:sz w:val="22"/>
                <w:szCs w:val="22"/>
              </w:rPr>
            </w:pPr>
            <w:r w:rsidRPr="0000296F">
              <w:rPr>
                <w:rFonts w:cs="Calibri"/>
                <w:b/>
                <w:bCs/>
                <w:color w:val="000000"/>
                <w:sz w:val="22"/>
                <w:szCs w:val="22"/>
              </w:rPr>
              <w:t>X</w:t>
            </w:r>
          </w:p>
        </w:tc>
        <w:tc>
          <w:tcPr>
            <w:tcW w:w="1640" w:type="dxa"/>
            <w:tcBorders>
              <w:top w:val="nil"/>
              <w:left w:val="nil"/>
              <w:bottom w:val="single" w:sz="4" w:space="0" w:color="auto"/>
              <w:right w:val="single" w:sz="4" w:space="0" w:color="auto"/>
            </w:tcBorders>
            <w:shd w:val="clear" w:color="auto" w:fill="auto"/>
            <w:noWrap/>
            <w:vAlign w:val="center"/>
            <w:hideMark/>
          </w:tcPr>
          <w:p w14:paraId="183ECF00" w14:textId="77777777" w:rsidR="0000296F" w:rsidRPr="0000296F" w:rsidRDefault="0000296F" w:rsidP="0000296F">
            <w:pPr>
              <w:jc w:val="center"/>
              <w:rPr>
                <w:rFonts w:cs="Calibri"/>
                <w:b/>
                <w:bCs/>
                <w:color w:val="000000"/>
                <w:sz w:val="22"/>
                <w:szCs w:val="22"/>
              </w:rPr>
            </w:pPr>
            <w:r w:rsidRPr="0000296F">
              <w:rPr>
                <w:rFonts w:cs="Calibri"/>
                <w:b/>
                <w:bCs/>
                <w:color w:val="000000"/>
                <w:sz w:val="22"/>
                <w:szCs w:val="22"/>
              </w:rPr>
              <w:t>X</w:t>
            </w:r>
          </w:p>
        </w:tc>
        <w:tc>
          <w:tcPr>
            <w:tcW w:w="1440" w:type="dxa"/>
            <w:tcBorders>
              <w:top w:val="nil"/>
              <w:left w:val="nil"/>
              <w:bottom w:val="single" w:sz="4" w:space="0" w:color="auto"/>
              <w:right w:val="single" w:sz="4" w:space="0" w:color="auto"/>
            </w:tcBorders>
            <w:shd w:val="clear" w:color="auto" w:fill="auto"/>
            <w:noWrap/>
            <w:vAlign w:val="center"/>
            <w:hideMark/>
          </w:tcPr>
          <w:p w14:paraId="3C97F191" w14:textId="77777777" w:rsidR="0000296F" w:rsidRPr="0000296F" w:rsidRDefault="0000296F" w:rsidP="0000296F">
            <w:pPr>
              <w:jc w:val="center"/>
              <w:rPr>
                <w:rFonts w:cs="Calibri"/>
                <w:b/>
                <w:bCs/>
                <w:color w:val="000000"/>
                <w:sz w:val="22"/>
                <w:szCs w:val="22"/>
              </w:rPr>
            </w:pPr>
            <w:r w:rsidRPr="0000296F">
              <w:rPr>
                <w:rFonts w:cs="Calibri"/>
                <w:b/>
                <w:bCs/>
                <w:color w:val="000000"/>
                <w:sz w:val="22"/>
                <w:szCs w:val="22"/>
              </w:rPr>
              <w:t>X</w:t>
            </w:r>
          </w:p>
        </w:tc>
        <w:tc>
          <w:tcPr>
            <w:tcW w:w="1400" w:type="dxa"/>
            <w:tcBorders>
              <w:top w:val="nil"/>
              <w:left w:val="nil"/>
              <w:bottom w:val="single" w:sz="4" w:space="0" w:color="auto"/>
              <w:right w:val="single" w:sz="4" w:space="0" w:color="auto"/>
            </w:tcBorders>
            <w:shd w:val="clear" w:color="auto" w:fill="auto"/>
            <w:noWrap/>
            <w:vAlign w:val="center"/>
            <w:hideMark/>
          </w:tcPr>
          <w:p w14:paraId="2C1B14DA" w14:textId="77777777" w:rsidR="0000296F" w:rsidRPr="0000296F" w:rsidRDefault="0000296F" w:rsidP="0000296F">
            <w:pPr>
              <w:jc w:val="center"/>
              <w:rPr>
                <w:rFonts w:cs="Calibri"/>
                <w:b/>
                <w:bCs/>
                <w:color w:val="000000"/>
                <w:sz w:val="22"/>
                <w:szCs w:val="22"/>
              </w:rPr>
            </w:pPr>
            <w:r w:rsidRPr="0000296F">
              <w:rPr>
                <w:rFonts w:cs="Calibri"/>
                <w:b/>
                <w:bCs/>
                <w:color w:val="000000"/>
                <w:sz w:val="22"/>
                <w:szCs w:val="22"/>
              </w:rPr>
              <w:t>X</w:t>
            </w:r>
          </w:p>
        </w:tc>
      </w:tr>
      <w:tr w:rsidR="0000296F" w:rsidRPr="0000296F" w14:paraId="222265FD" w14:textId="77777777" w:rsidTr="0000296F">
        <w:trPr>
          <w:trHeight w:val="288"/>
        </w:trPr>
        <w:tc>
          <w:tcPr>
            <w:tcW w:w="2360" w:type="dxa"/>
            <w:tcBorders>
              <w:top w:val="nil"/>
              <w:left w:val="single" w:sz="4" w:space="0" w:color="auto"/>
              <w:bottom w:val="single" w:sz="4" w:space="0" w:color="auto"/>
              <w:right w:val="nil"/>
            </w:tcBorders>
            <w:shd w:val="clear" w:color="000000" w:fill="B4C6E7"/>
            <w:vAlign w:val="center"/>
            <w:hideMark/>
          </w:tcPr>
          <w:p w14:paraId="47E069FE" w14:textId="77777777" w:rsidR="0000296F" w:rsidRPr="0000296F" w:rsidRDefault="0000296F" w:rsidP="0000296F">
            <w:pPr>
              <w:rPr>
                <w:rFonts w:ascii="Arial" w:hAnsi="Arial" w:cs="Arial"/>
                <w:color w:val="000000"/>
                <w:sz w:val="22"/>
                <w:szCs w:val="22"/>
              </w:rPr>
            </w:pPr>
            <w:r w:rsidRPr="0000296F">
              <w:rPr>
                <w:rFonts w:ascii="Arial" w:hAnsi="Arial" w:cs="Arial"/>
                <w:color w:val="000000"/>
                <w:sz w:val="22"/>
                <w:szCs w:val="22"/>
              </w:rPr>
              <w:t>SEC_C_INC_5</w:t>
            </w:r>
          </w:p>
        </w:tc>
        <w:tc>
          <w:tcPr>
            <w:tcW w:w="1460" w:type="dxa"/>
            <w:tcBorders>
              <w:top w:val="nil"/>
              <w:left w:val="single" w:sz="4" w:space="0" w:color="auto"/>
              <w:bottom w:val="single" w:sz="4" w:space="0" w:color="auto"/>
              <w:right w:val="single" w:sz="4" w:space="0" w:color="auto"/>
            </w:tcBorders>
            <w:shd w:val="clear" w:color="auto" w:fill="auto"/>
            <w:noWrap/>
            <w:vAlign w:val="center"/>
            <w:hideMark/>
          </w:tcPr>
          <w:p w14:paraId="074F10EA" w14:textId="77777777" w:rsidR="0000296F" w:rsidRPr="0000296F" w:rsidRDefault="0000296F" w:rsidP="0000296F">
            <w:pPr>
              <w:jc w:val="center"/>
              <w:rPr>
                <w:rFonts w:cs="Calibri"/>
                <w:b/>
                <w:bCs/>
                <w:color w:val="000000"/>
                <w:sz w:val="22"/>
                <w:szCs w:val="22"/>
              </w:rPr>
            </w:pPr>
            <w:r w:rsidRPr="0000296F">
              <w:rPr>
                <w:rFonts w:cs="Calibri"/>
                <w:b/>
                <w:bCs/>
                <w:color w:val="000000"/>
                <w:sz w:val="22"/>
                <w:szCs w:val="22"/>
              </w:rPr>
              <w:t>X</w:t>
            </w:r>
          </w:p>
        </w:tc>
        <w:tc>
          <w:tcPr>
            <w:tcW w:w="1220" w:type="dxa"/>
            <w:tcBorders>
              <w:top w:val="nil"/>
              <w:left w:val="nil"/>
              <w:bottom w:val="single" w:sz="4" w:space="0" w:color="auto"/>
              <w:right w:val="single" w:sz="4" w:space="0" w:color="auto"/>
            </w:tcBorders>
            <w:shd w:val="clear" w:color="auto" w:fill="auto"/>
            <w:noWrap/>
            <w:vAlign w:val="center"/>
            <w:hideMark/>
          </w:tcPr>
          <w:p w14:paraId="7F489A1A" w14:textId="77777777" w:rsidR="0000296F" w:rsidRPr="0000296F" w:rsidRDefault="0000296F" w:rsidP="0000296F">
            <w:pPr>
              <w:jc w:val="center"/>
              <w:rPr>
                <w:rFonts w:cs="Calibri"/>
                <w:b/>
                <w:bCs/>
                <w:color w:val="000000"/>
                <w:sz w:val="22"/>
                <w:szCs w:val="22"/>
              </w:rPr>
            </w:pPr>
            <w:r w:rsidRPr="0000296F">
              <w:rPr>
                <w:rFonts w:cs="Calibri"/>
                <w:b/>
                <w:bCs/>
                <w:color w:val="000000"/>
                <w:sz w:val="22"/>
                <w:szCs w:val="22"/>
              </w:rPr>
              <w:t>X</w:t>
            </w:r>
          </w:p>
        </w:tc>
        <w:tc>
          <w:tcPr>
            <w:tcW w:w="1220" w:type="dxa"/>
            <w:tcBorders>
              <w:top w:val="nil"/>
              <w:left w:val="nil"/>
              <w:bottom w:val="single" w:sz="4" w:space="0" w:color="auto"/>
              <w:right w:val="single" w:sz="4" w:space="0" w:color="auto"/>
            </w:tcBorders>
            <w:shd w:val="clear" w:color="auto" w:fill="auto"/>
            <w:noWrap/>
            <w:vAlign w:val="center"/>
            <w:hideMark/>
          </w:tcPr>
          <w:p w14:paraId="1F4CC106" w14:textId="77777777" w:rsidR="0000296F" w:rsidRPr="0000296F" w:rsidRDefault="0000296F" w:rsidP="0000296F">
            <w:pPr>
              <w:jc w:val="center"/>
              <w:rPr>
                <w:rFonts w:cs="Calibri"/>
                <w:b/>
                <w:bCs/>
                <w:color w:val="000000"/>
                <w:sz w:val="22"/>
                <w:szCs w:val="22"/>
              </w:rPr>
            </w:pPr>
            <w:r w:rsidRPr="0000296F">
              <w:rPr>
                <w:rFonts w:cs="Calibri"/>
                <w:b/>
                <w:bCs/>
                <w:color w:val="000000"/>
                <w:sz w:val="22"/>
                <w:szCs w:val="22"/>
              </w:rPr>
              <w:t>X</w:t>
            </w:r>
          </w:p>
        </w:tc>
        <w:tc>
          <w:tcPr>
            <w:tcW w:w="1640" w:type="dxa"/>
            <w:tcBorders>
              <w:top w:val="nil"/>
              <w:left w:val="nil"/>
              <w:bottom w:val="single" w:sz="4" w:space="0" w:color="auto"/>
              <w:right w:val="single" w:sz="4" w:space="0" w:color="auto"/>
            </w:tcBorders>
            <w:shd w:val="clear" w:color="auto" w:fill="auto"/>
            <w:noWrap/>
            <w:vAlign w:val="center"/>
            <w:hideMark/>
          </w:tcPr>
          <w:p w14:paraId="5E95B41B" w14:textId="77777777" w:rsidR="0000296F" w:rsidRPr="0000296F" w:rsidRDefault="0000296F" w:rsidP="0000296F">
            <w:pPr>
              <w:jc w:val="center"/>
              <w:rPr>
                <w:rFonts w:cs="Calibri"/>
                <w:b/>
                <w:bCs/>
                <w:color w:val="000000"/>
                <w:sz w:val="22"/>
                <w:szCs w:val="22"/>
              </w:rPr>
            </w:pPr>
            <w:r w:rsidRPr="0000296F">
              <w:rPr>
                <w:rFonts w:cs="Calibri"/>
                <w:b/>
                <w:bCs/>
                <w:color w:val="000000"/>
                <w:sz w:val="22"/>
                <w:szCs w:val="22"/>
              </w:rPr>
              <w:t>X</w:t>
            </w:r>
          </w:p>
        </w:tc>
        <w:tc>
          <w:tcPr>
            <w:tcW w:w="1440" w:type="dxa"/>
            <w:tcBorders>
              <w:top w:val="nil"/>
              <w:left w:val="nil"/>
              <w:bottom w:val="single" w:sz="4" w:space="0" w:color="auto"/>
              <w:right w:val="single" w:sz="4" w:space="0" w:color="auto"/>
            </w:tcBorders>
            <w:shd w:val="clear" w:color="auto" w:fill="auto"/>
            <w:noWrap/>
            <w:vAlign w:val="center"/>
            <w:hideMark/>
          </w:tcPr>
          <w:p w14:paraId="302B611A" w14:textId="77777777" w:rsidR="0000296F" w:rsidRPr="0000296F" w:rsidRDefault="0000296F" w:rsidP="0000296F">
            <w:pPr>
              <w:jc w:val="center"/>
              <w:rPr>
                <w:rFonts w:cs="Calibri"/>
                <w:b/>
                <w:bCs/>
                <w:color w:val="000000"/>
                <w:sz w:val="22"/>
                <w:szCs w:val="22"/>
              </w:rPr>
            </w:pPr>
            <w:r w:rsidRPr="0000296F">
              <w:rPr>
                <w:rFonts w:cs="Calibri"/>
                <w:b/>
                <w:bCs/>
                <w:color w:val="000000"/>
                <w:sz w:val="22"/>
                <w:szCs w:val="22"/>
              </w:rPr>
              <w:t>X</w:t>
            </w:r>
          </w:p>
        </w:tc>
        <w:tc>
          <w:tcPr>
            <w:tcW w:w="1400" w:type="dxa"/>
            <w:tcBorders>
              <w:top w:val="nil"/>
              <w:left w:val="nil"/>
              <w:bottom w:val="single" w:sz="4" w:space="0" w:color="auto"/>
              <w:right w:val="single" w:sz="4" w:space="0" w:color="auto"/>
            </w:tcBorders>
            <w:shd w:val="clear" w:color="auto" w:fill="auto"/>
            <w:noWrap/>
            <w:vAlign w:val="center"/>
            <w:hideMark/>
          </w:tcPr>
          <w:p w14:paraId="0B38EE80" w14:textId="77777777" w:rsidR="0000296F" w:rsidRPr="0000296F" w:rsidRDefault="0000296F" w:rsidP="0000296F">
            <w:pPr>
              <w:jc w:val="center"/>
              <w:rPr>
                <w:rFonts w:cs="Calibri"/>
                <w:b/>
                <w:bCs/>
                <w:color w:val="000000"/>
                <w:sz w:val="22"/>
                <w:szCs w:val="22"/>
              </w:rPr>
            </w:pPr>
            <w:r w:rsidRPr="0000296F">
              <w:rPr>
                <w:rFonts w:cs="Calibri"/>
                <w:b/>
                <w:bCs/>
                <w:color w:val="000000"/>
                <w:sz w:val="22"/>
                <w:szCs w:val="22"/>
              </w:rPr>
              <w:t>X</w:t>
            </w:r>
          </w:p>
        </w:tc>
      </w:tr>
      <w:tr w:rsidR="0000296F" w:rsidRPr="0000296F" w14:paraId="0E3D8541" w14:textId="77777777" w:rsidTr="0000296F">
        <w:trPr>
          <w:trHeight w:val="288"/>
        </w:trPr>
        <w:tc>
          <w:tcPr>
            <w:tcW w:w="2360" w:type="dxa"/>
            <w:tcBorders>
              <w:top w:val="nil"/>
              <w:left w:val="single" w:sz="4" w:space="0" w:color="auto"/>
              <w:bottom w:val="single" w:sz="4" w:space="0" w:color="auto"/>
              <w:right w:val="nil"/>
            </w:tcBorders>
            <w:shd w:val="clear" w:color="000000" w:fill="B4C6E7"/>
            <w:vAlign w:val="center"/>
            <w:hideMark/>
          </w:tcPr>
          <w:p w14:paraId="1CAF6B50" w14:textId="77777777" w:rsidR="0000296F" w:rsidRPr="0000296F" w:rsidRDefault="0000296F" w:rsidP="0000296F">
            <w:pPr>
              <w:rPr>
                <w:rFonts w:ascii="Arial" w:hAnsi="Arial" w:cs="Arial"/>
                <w:color w:val="000000"/>
                <w:sz w:val="22"/>
                <w:szCs w:val="22"/>
              </w:rPr>
            </w:pPr>
            <w:r w:rsidRPr="0000296F">
              <w:rPr>
                <w:rFonts w:ascii="Arial" w:hAnsi="Arial" w:cs="Arial"/>
                <w:color w:val="000000"/>
                <w:sz w:val="22"/>
                <w:szCs w:val="22"/>
              </w:rPr>
              <w:t>SEC_C_INC_6</w:t>
            </w:r>
          </w:p>
        </w:tc>
        <w:tc>
          <w:tcPr>
            <w:tcW w:w="1460" w:type="dxa"/>
            <w:tcBorders>
              <w:top w:val="nil"/>
              <w:left w:val="single" w:sz="4" w:space="0" w:color="auto"/>
              <w:bottom w:val="single" w:sz="4" w:space="0" w:color="auto"/>
              <w:right w:val="single" w:sz="4" w:space="0" w:color="auto"/>
            </w:tcBorders>
            <w:shd w:val="clear" w:color="auto" w:fill="auto"/>
            <w:noWrap/>
            <w:vAlign w:val="center"/>
            <w:hideMark/>
          </w:tcPr>
          <w:p w14:paraId="10B48BB8" w14:textId="77777777" w:rsidR="0000296F" w:rsidRPr="0000296F" w:rsidRDefault="0000296F" w:rsidP="0000296F">
            <w:pPr>
              <w:jc w:val="center"/>
              <w:rPr>
                <w:rFonts w:cs="Calibri"/>
                <w:b/>
                <w:bCs/>
                <w:color w:val="000000"/>
                <w:sz w:val="22"/>
                <w:szCs w:val="22"/>
              </w:rPr>
            </w:pPr>
            <w:r w:rsidRPr="0000296F">
              <w:rPr>
                <w:rFonts w:cs="Calibri"/>
                <w:b/>
                <w:bCs/>
                <w:color w:val="000000"/>
                <w:sz w:val="22"/>
                <w:szCs w:val="22"/>
              </w:rPr>
              <w:t>X</w:t>
            </w:r>
          </w:p>
        </w:tc>
        <w:tc>
          <w:tcPr>
            <w:tcW w:w="1220" w:type="dxa"/>
            <w:tcBorders>
              <w:top w:val="nil"/>
              <w:left w:val="nil"/>
              <w:bottom w:val="single" w:sz="4" w:space="0" w:color="auto"/>
              <w:right w:val="single" w:sz="4" w:space="0" w:color="auto"/>
            </w:tcBorders>
            <w:shd w:val="clear" w:color="auto" w:fill="auto"/>
            <w:noWrap/>
            <w:vAlign w:val="center"/>
            <w:hideMark/>
          </w:tcPr>
          <w:p w14:paraId="7960D966" w14:textId="77777777" w:rsidR="0000296F" w:rsidRPr="0000296F" w:rsidRDefault="0000296F" w:rsidP="0000296F">
            <w:pPr>
              <w:jc w:val="center"/>
              <w:rPr>
                <w:rFonts w:cs="Calibri"/>
                <w:b/>
                <w:bCs/>
                <w:color w:val="000000"/>
                <w:sz w:val="22"/>
                <w:szCs w:val="22"/>
              </w:rPr>
            </w:pPr>
            <w:r w:rsidRPr="0000296F">
              <w:rPr>
                <w:rFonts w:cs="Calibri"/>
                <w:b/>
                <w:bCs/>
                <w:color w:val="000000"/>
                <w:sz w:val="22"/>
                <w:szCs w:val="22"/>
              </w:rPr>
              <w:t>X</w:t>
            </w:r>
          </w:p>
        </w:tc>
        <w:tc>
          <w:tcPr>
            <w:tcW w:w="1220" w:type="dxa"/>
            <w:tcBorders>
              <w:top w:val="nil"/>
              <w:left w:val="nil"/>
              <w:bottom w:val="single" w:sz="4" w:space="0" w:color="auto"/>
              <w:right w:val="single" w:sz="4" w:space="0" w:color="auto"/>
            </w:tcBorders>
            <w:shd w:val="clear" w:color="auto" w:fill="auto"/>
            <w:noWrap/>
            <w:vAlign w:val="center"/>
            <w:hideMark/>
          </w:tcPr>
          <w:p w14:paraId="138109CE" w14:textId="77777777" w:rsidR="0000296F" w:rsidRPr="0000296F" w:rsidRDefault="0000296F" w:rsidP="0000296F">
            <w:pPr>
              <w:jc w:val="center"/>
              <w:rPr>
                <w:rFonts w:cs="Calibri"/>
                <w:b/>
                <w:bCs/>
                <w:color w:val="000000"/>
                <w:sz w:val="22"/>
                <w:szCs w:val="22"/>
              </w:rPr>
            </w:pPr>
            <w:r w:rsidRPr="0000296F">
              <w:rPr>
                <w:rFonts w:cs="Calibri"/>
                <w:b/>
                <w:bCs/>
                <w:color w:val="000000"/>
                <w:sz w:val="22"/>
                <w:szCs w:val="22"/>
              </w:rPr>
              <w:t>X</w:t>
            </w:r>
          </w:p>
        </w:tc>
        <w:tc>
          <w:tcPr>
            <w:tcW w:w="1640" w:type="dxa"/>
            <w:tcBorders>
              <w:top w:val="nil"/>
              <w:left w:val="nil"/>
              <w:bottom w:val="single" w:sz="4" w:space="0" w:color="auto"/>
              <w:right w:val="single" w:sz="4" w:space="0" w:color="auto"/>
            </w:tcBorders>
            <w:shd w:val="clear" w:color="auto" w:fill="auto"/>
            <w:noWrap/>
            <w:vAlign w:val="center"/>
            <w:hideMark/>
          </w:tcPr>
          <w:p w14:paraId="5861DF1A" w14:textId="77777777" w:rsidR="0000296F" w:rsidRPr="0000296F" w:rsidRDefault="0000296F" w:rsidP="0000296F">
            <w:pPr>
              <w:jc w:val="center"/>
              <w:rPr>
                <w:rFonts w:cs="Calibri"/>
                <w:b/>
                <w:bCs/>
                <w:color w:val="000000"/>
                <w:sz w:val="22"/>
                <w:szCs w:val="22"/>
              </w:rPr>
            </w:pPr>
            <w:r w:rsidRPr="0000296F">
              <w:rPr>
                <w:rFonts w:cs="Calibri"/>
                <w:b/>
                <w:bCs/>
                <w:color w:val="000000"/>
                <w:sz w:val="22"/>
                <w:szCs w:val="22"/>
              </w:rPr>
              <w:t>X</w:t>
            </w:r>
          </w:p>
        </w:tc>
        <w:tc>
          <w:tcPr>
            <w:tcW w:w="1440" w:type="dxa"/>
            <w:tcBorders>
              <w:top w:val="nil"/>
              <w:left w:val="nil"/>
              <w:bottom w:val="single" w:sz="4" w:space="0" w:color="auto"/>
              <w:right w:val="single" w:sz="4" w:space="0" w:color="auto"/>
            </w:tcBorders>
            <w:shd w:val="clear" w:color="auto" w:fill="auto"/>
            <w:noWrap/>
            <w:vAlign w:val="center"/>
            <w:hideMark/>
          </w:tcPr>
          <w:p w14:paraId="3DB8DC49" w14:textId="77777777" w:rsidR="0000296F" w:rsidRPr="0000296F" w:rsidRDefault="0000296F" w:rsidP="0000296F">
            <w:pPr>
              <w:jc w:val="center"/>
              <w:rPr>
                <w:rFonts w:cs="Calibri"/>
                <w:b/>
                <w:bCs/>
                <w:color w:val="000000"/>
                <w:sz w:val="22"/>
                <w:szCs w:val="22"/>
              </w:rPr>
            </w:pPr>
            <w:r w:rsidRPr="0000296F">
              <w:rPr>
                <w:rFonts w:cs="Calibri"/>
                <w:b/>
                <w:bCs/>
                <w:color w:val="000000"/>
                <w:sz w:val="22"/>
                <w:szCs w:val="22"/>
              </w:rPr>
              <w:t>X</w:t>
            </w:r>
          </w:p>
        </w:tc>
        <w:tc>
          <w:tcPr>
            <w:tcW w:w="1400" w:type="dxa"/>
            <w:tcBorders>
              <w:top w:val="nil"/>
              <w:left w:val="nil"/>
              <w:bottom w:val="single" w:sz="4" w:space="0" w:color="auto"/>
              <w:right w:val="single" w:sz="4" w:space="0" w:color="auto"/>
            </w:tcBorders>
            <w:shd w:val="clear" w:color="auto" w:fill="auto"/>
            <w:noWrap/>
            <w:vAlign w:val="center"/>
            <w:hideMark/>
          </w:tcPr>
          <w:p w14:paraId="77E7AF50" w14:textId="77777777" w:rsidR="0000296F" w:rsidRPr="0000296F" w:rsidRDefault="0000296F" w:rsidP="0000296F">
            <w:pPr>
              <w:jc w:val="center"/>
              <w:rPr>
                <w:rFonts w:cs="Calibri"/>
                <w:b/>
                <w:bCs/>
                <w:color w:val="000000"/>
                <w:sz w:val="22"/>
                <w:szCs w:val="22"/>
              </w:rPr>
            </w:pPr>
            <w:r w:rsidRPr="0000296F">
              <w:rPr>
                <w:rFonts w:cs="Calibri"/>
                <w:b/>
                <w:bCs/>
                <w:color w:val="000000"/>
                <w:sz w:val="22"/>
                <w:szCs w:val="22"/>
              </w:rPr>
              <w:t>X</w:t>
            </w:r>
          </w:p>
        </w:tc>
      </w:tr>
      <w:tr w:rsidR="0000296F" w:rsidRPr="0000296F" w14:paraId="3AC801E7" w14:textId="77777777" w:rsidTr="0000296F">
        <w:trPr>
          <w:trHeight w:val="288"/>
        </w:trPr>
        <w:tc>
          <w:tcPr>
            <w:tcW w:w="2360" w:type="dxa"/>
            <w:tcBorders>
              <w:top w:val="nil"/>
              <w:left w:val="single" w:sz="4" w:space="0" w:color="auto"/>
              <w:bottom w:val="single" w:sz="4" w:space="0" w:color="auto"/>
              <w:right w:val="nil"/>
            </w:tcBorders>
            <w:shd w:val="clear" w:color="000000" w:fill="B4C6E7"/>
            <w:vAlign w:val="center"/>
            <w:hideMark/>
          </w:tcPr>
          <w:p w14:paraId="692DC562" w14:textId="77777777" w:rsidR="0000296F" w:rsidRPr="0000296F" w:rsidRDefault="0000296F" w:rsidP="0000296F">
            <w:pPr>
              <w:rPr>
                <w:rFonts w:ascii="Arial" w:hAnsi="Arial" w:cs="Arial"/>
                <w:color w:val="000000"/>
                <w:sz w:val="22"/>
                <w:szCs w:val="22"/>
              </w:rPr>
            </w:pPr>
            <w:r w:rsidRPr="0000296F">
              <w:rPr>
                <w:rFonts w:ascii="Arial" w:hAnsi="Arial" w:cs="Arial"/>
                <w:color w:val="000000"/>
                <w:sz w:val="22"/>
                <w:szCs w:val="22"/>
              </w:rPr>
              <w:t>SEC_C_INC_7</w:t>
            </w:r>
          </w:p>
        </w:tc>
        <w:tc>
          <w:tcPr>
            <w:tcW w:w="1460" w:type="dxa"/>
            <w:tcBorders>
              <w:top w:val="nil"/>
              <w:left w:val="single" w:sz="4" w:space="0" w:color="auto"/>
              <w:bottom w:val="single" w:sz="4" w:space="0" w:color="auto"/>
              <w:right w:val="single" w:sz="4" w:space="0" w:color="auto"/>
            </w:tcBorders>
            <w:shd w:val="clear" w:color="auto" w:fill="auto"/>
            <w:noWrap/>
            <w:vAlign w:val="center"/>
            <w:hideMark/>
          </w:tcPr>
          <w:p w14:paraId="1BFA3857" w14:textId="77777777" w:rsidR="0000296F" w:rsidRPr="0000296F" w:rsidRDefault="0000296F" w:rsidP="0000296F">
            <w:pPr>
              <w:jc w:val="center"/>
              <w:rPr>
                <w:rFonts w:cs="Calibri"/>
                <w:b/>
                <w:bCs/>
                <w:color w:val="000000"/>
                <w:sz w:val="22"/>
                <w:szCs w:val="22"/>
              </w:rPr>
            </w:pPr>
            <w:r w:rsidRPr="0000296F">
              <w:rPr>
                <w:rFonts w:cs="Calibri"/>
                <w:b/>
                <w:bCs/>
                <w:color w:val="000000"/>
                <w:sz w:val="22"/>
                <w:szCs w:val="22"/>
              </w:rPr>
              <w:t>X</w:t>
            </w:r>
          </w:p>
        </w:tc>
        <w:tc>
          <w:tcPr>
            <w:tcW w:w="1220" w:type="dxa"/>
            <w:tcBorders>
              <w:top w:val="nil"/>
              <w:left w:val="nil"/>
              <w:bottom w:val="single" w:sz="4" w:space="0" w:color="auto"/>
              <w:right w:val="single" w:sz="4" w:space="0" w:color="auto"/>
            </w:tcBorders>
            <w:shd w:val="clear" w:color="auto" w:fill="auto"/>
            <w:noWrap/>
            <w:vAlign w:val="center"/>
            <w:hideMark/>
          </w:tcPr>
          <w:p w14:paraId="69501F1F" w14:textId="77777777" w:rsidR="0000296F" w:rsidRPr="0000296F" w:rsidRDefault="0000296F" w:rsidP="0000296F">
            <w:pPr>
              <w:jc w:val="center"/>
              <w:rPr>
                <w:rFonts w:cs="Calibri"/>
                <w:b/>
                <w:bCs/>
                <w:color w:val="000000"/>
                <w:sz w:val="22"/>
                <w:szCs w:val="22"/>
              </w:rPr>
            </w:pPr>
            <w:r w:rsidRPr="0000296F">
              <w:rPr>
                <w:rFonts w:cs="Calibri"/>
                <w:b/>
                <w:bCs/>
                <w:color w:val="000000"/>
                <w:sz w:val="22"/>
                <w:szCs w:val="22"/>
              </w:rPr>
              <w:t>X</w:t>
            </w:r>
          </w:p>
        </w:tc>
        <w:tc>
          <w:tcPr>
            <w:tcW w:w="1220" w:type="dxa"/>
            <w:tcBorders>
              <w:top w:val="nil"/>
              <w:left w:val="nil"/>
              <w:bottom w:val="single" w:sz="4" w:space="0" w:color="auto"/>
              <w:right w:val="single" w:sz="4" w:space="0" w:color="auto"/>
            </w:tcBorders>
            <w:shd w:val="clear" w:color="auto" w:fill="auto"/>
            <w:noWrap/>
            <w:vAlign w:val="center"/>
            <w:hideMark/>
          </w:tcPr>
          <w:p w14:paraId="41C6C6F9" w14:textId="77777777" w:rsidR="0000296F" w:rsidRPr="0000296F" w:rsidRDefault="0000296F" w:rsidP="0000296F">
            <w:pPr>
              <w:jc w:val="center"/>
              <w:rPr>
                <w:rFonts w:cs="Calibri"/>
                <w:b/>
                <w:bCs/>
                <w:color w:val="000000"/>
                <w:sz w:val="22"/>
                <w:szCs w:val="22"/>
              </w:rPr>
            </w:pPr>
            <w:r w:rsidRPr="0000296F">
              <w:rPr>
                <w:rFonts w:cs="Calibri"/>
                <w:b/>
                <w:bCs/>
                <w:color w:val="000000"/>
                <w:sz w:val="22"/>
                <w:szCs w:val="22"/>
              </w:rPr>
              <w:t>X</w:t>
            </w:r>
          </w:p>
        </w:tc>
        <w:tc>
          <w:tcPr>
            <w:tcW w:w="1640" w:type="dxa"/>
            <w:tcBorders>
              <w:top w:val="nil"/>
              <w:left w:val="nil"/>
              <w:bottom w:val="single" w:sz="4" w:space="0" w:color="auto"/>
              <w:right w:val="single" w:sz="4" w:space="0" w:color="auto"/>
            </w:tcBorders>
            <w:shd w:val="clear" w:color="auto" w:fill="auto"/>
            <w:noWrap/>
            <w:vAlign w:val="center"/>
            <w:hideMark/>
          </w:tcPr>
          <w:p w14:paraId="01CC08B7" w14:textId="77777777" w:rsidR="0000296F" w:rsidRPr="0000296F" w:rsidRDefault="0000296F" w:rsidP="0000296F">
            <w:pPr>
              <w:jc w:val="center"/>
              <w:rPr>
                <w:rFonts w:cs="Calibri"/>
                <w:b/>
                <w:bCs/>
                <w:color w:val="000000"/>
                <w:sz w:val="22"/>
                <w:szCs w:val="22"/>
              </w:rPr>
            </w:pPr>
            <w:r w:rsidRPr="0000296F">
              <w:rPr>
                <w:rFonts w:cs="Calibri"/>
                <w:b/>
                <w:bCs/>
                <w:color w:val="000000"/>
                <w:sz w:val="22"/>
                <w:szCs w:val="22"/>
              </w:rPr>
              <w:t>X</w:t>
            </w:r>
          </w:p>
        </w:tc>
        <w:tc>
          <w:tcPr>
            <w:tcW w:w="1440" w:type="dxa"/>
            <w:tcBorders>
              <w:top w:val="nil"/>
              <w:left w:val="nil"/>
              <w:bottom w:val="single" w:sz="4" w:space="0" w:color="auto"/>
              <w:right w:val="single" w:sz="4" w:space="0" w:color="auto"/>
            </w:tcBorders>
            <w:shd w:val="clear" w:color="auto" w:fill="auto"/>
            <w:noWrap/>
            <w:vAlign w:val="center"/>
            <w:hideMark/>
          </w:tcPr>
          <w:p w14:paraId="0B77082F" w14:textId="77777777" w:rsidR="0000296F" w:rsidRPr="0000296F" w:rsidRDefault="0000296F" w:rsidP="0000296F">
            <w:pPr>
              <w:jc w:val="center"/>
              <w:rPr>
                <w:rFonts w:cs="Calibri"/>
                <w:b/>
                <w:bCs/>
                <w:color w:val="000000"/>
                <w:sz w:val="22"/>
                <w:szCs w:val="22"/>
              </w:rPr>
            </w:pPr>
            <w:r w:rsidRPr="0000296F">
              <w:rPr>
                <w:rFonts w:cs="Calibri"/>
                <w:b/>
                <w:bCs/>
                <w:color w:val="000000"/>
                <w:sz w:val="22"/>
                <w:szCs w:val="22"/>
              </w:rPr>
              <w:t>X</w:t>
            </w:r>
          </w:p>
        </w:tc>
        <w:tc>
          <w:tcPr>
            <w:tcW w:w="1400" w:type="dxa"/>
            <w:tcBorders>
              <w:top w:val="nil"/>
              <w:left w:val="nil"/>
              <w:bottom w:val="single" w:sz="4" w:space="0" w:color="auto"/>
              <w:right w:val="single" w:sz="4" w:space="0" w:color="auto"/>
            </w:tcBorders>
            <w:shd w:val="clear" w:color="auto" w:fill="auto"/>
            <w:noWrap/>
            <w:vAlign w:val="center"/>
            <w:hideMark/>
          </w:tcPr>
          <w:p w14:paraId="7081B34A" w14:textId="77777777" w:rsidR="0000296F" w:rsidRPr="0000296F" w:rsidRDefault="0000296F" w:rsidP="0000296F">
            <w:pPr>
              <w:jc w:val="center"/>
              <w:rPr>
                <w:rFonts w:cs="Calibri"/>
                <w:b/>
                <w:bCs/>
                <w:color w:val="000000"/>
                <w:sz w:val="22"/>
                <w:szCs w:val="22"/>
              </w:rPr>
            </w:pPr>
            <w:r w:rsidRPr="0000296F">
              <w:rPr>
                <w:rFonts w:cs="Calibri"/>
                <w:b/>
                <w:bCs/>
                <w:color w:val="000000"/>
                <w:sz w:val="22"/>
                <w:szCs w:val="22"/>
              </w:rPr>
              <w:t>X</w:t>
            </w:r>
          </w:p>
        </w:tc>
      </w:tr>
      <w:tr w:rsidR="0000296F" w:rsidRPr="0000296F" w14:paraId="40A15585" w14:textId="77777777" w:rsidTr="0000296F">
        <w:trPr>
          <w:trHeight w:val="288"/>
        </w:trPr>
        <w:tc>
          <w:tcPr>
            <w:tcW w:w="2360" w:type="dxa"/>
            <w:tcBorders>
              <w:top w:val="nil"/>
              <w:left w:val="single" w:sz="4" w:space="0" w:color="auto"/>
              <w:bottom w:val="single" w:sz="4" w:space="0" w:color="auto"/>
              <w:right w:val="nil"/>
            </w:tcBorders>
            <w:shd w:val="clear" w:color="000000" w:fill="B4C6E7"/>
            <w:vAlign w:val="center"/>
            <w:hideMark/>
          </w:tcPr>
          <w:p w14:paraId="25FDD85B" w14:textId="77777777" w:rsidR="0000296F" w:rsidRPr="0000296F" w:rsidRDefault="0000296F" w:rsidP="0000296F">
            <w:pPr>
              <w:rPr>
                <w:rFonts w:ascii="Arial" w:hAnsi="Arial" w:cs="Arial"/>
                <w:color w:val="000000"/>
                <w:sz w:val="22"/>
                <w:szCs w:val="22"/>
              </w:rPr>
            </w:pPr>
            <w:r w:rsidRPr="0000296F">
              <w:rPr>
                <w:rFonts w:ascii="Arial" w:hAnsi="Arial" w:cs="Arial"/>
                <w:color w:val="000000"/>
                <w:sz w:val="22"/>
                <w:szCs w:val="22"/>
              </w:rPr>
              <w:t>SEC_C_INC_8</w:t>
            </w:r>
          </w:p>
        </w:tc>
        <w:tc>
          <w:tcPr>
            <w:tcW w:w="1460" w:type="dxa"/>
            <w:tcBorders>
              <w:top w:val="nil"/>
              <w:left w:val="single" w:sz="4" w:space="0" w:color="auto"/>
              <w:bottom w:val="single" w:sz="4" w:space="0" w:color="auto"/>
              <w:right w:val="single" w:sz="4" w:space="0" w:color="auto"/>
            </w:tcBorders>
            <w:shd w:val="clear" w:color="auto" w:fill="auto"/>
            <w:noWrap/>
            <w:vAlign w:val="center"/>
            <w:hideMark/>
          </w:tcPr>
          <w:p w14:paraId="1661E1F2" w14:textId="77777777" w:rsidR="0000296F" w:rsidRPr="0000296F" w:rsidRDefault="0000296F" w:rsidP="0000296F">
            <w:pPr>
              <w:jc w:val="center"/>
              <w:rPr>
                <w:rFonts w:cs="Calibri"/>
                <w:b/>
                <w:bCs/>
                <w:color w:val="000000"/>
                <w:sz w:val="22"/>
                <w:szCs w:val="22"/>
              </w:rPr>
            </w:pPr>
            <w:r w:rsidRPr="0000296F">
              <w:rPr>
                <w:rFonts w:cs="Calibri"/>
                <w:b/>
                <w:bCs/>
                <w:color w:val="000000"/>
                <w:sz w:val="22"/>
                <w:szCs w:val="22"/>
              </w:rPr>
              <w:t>X</w:t>
            </w:r>
          </w:p>
        </w:tc>
        <w:tc>
          <w:tcPr>
            <w:tcW w:w="1220" w:type="dxa"/>
            <w:tcBorders>
              <w:top w:val="nil"/>
              <w:left w:val="nil"/>
              <w:bottom w:val="single" w:sz="4" w:space="0" w:color="auto"/>
              <w:right w:val="single" w:sz="4" w:space="0" w:color="auto"/>
            </w:tcBorders>
            <w:shd w:val="clear" w:color="auto" w:fill="auto"/>
            <w:noWrap/>
            <w:vAlign w:val="center"/>
            <w:hideMark/>
          </w:tcPr>
          <w:p w14:paraId="4425ADF2" w14:textId="77777777" w:rsidR="0000296F" w:rsidRPr="0000296F" w:rsidRDefault="0000296F" w:rsidP="0000296F">
            <w:pPr>
              <w:jc w:val="center"/>
              <w:rPr>
                <w:rFonts w:cs="Calibri"/>
                <w:b/>
                <w:bCs/>
                <w:color w:val="000000"/>
                <w:sz w:val="22"/>
                <w:szCs w:val="22"/>
              </w:rPr>
            </w:pPr>
            <w:r w:rsidRPr="0000296F">
              <w:rPr>
                <w:rFonts w:cs="Calibri"/>
                <w:b/>
                <w:bCs/>
                <w:color w:val="000000"/>
                <w:sz w:val="22"/>
                <w:szCs w:val="22"/>
              </w:rPr>
              <w:t>X</w:t>
            </w:r>
          </w:p>
        </w:tc>
        <w:tc>
          <w:tcPr>
            <w:tcW w:w="1220" w:type="dxa"/>
            <w:tcBorders>
              <w:top w:val="nil"/>
              <w:left w:val="nil"/>
              <w:bottom w:val="single" w:sz="4" w:space="0" w:color="auto"/>
              <w:right w:val="single" w:sz="4" w:space="0" w:color="auto"/>
            </w:tcBorders>
            <w:shd w:val="clear" w:color="auto" w:fill="auto"/>
            <w:noWrap/>
            <w:vAlign w:val="center"/>
            <w:hideMark/>
          </w:tcPr>
          <w:p w14:paraId="748EFD1E" w14:textId="77777777" w:rsidR="0000296F" w:rsidRPr="0000296F" w:rsidRDefault="0000296F" w:rsidP="0000296F">
            <w:pPr>
              <w:jc w:val="center"/>
              <w:rPr>
                <w:rFonts w:cs="Calibri"/>
                <w:b/>
                <w:bCs/>
                <w:color w:val="000000"/>
                <w:sz w:val="22"/>
                <w:szCs w:val="22"/>
              </w:rPr>
            </w:pPr>
            <w:r w:rsidRPr="0000296F">
              <w:rPr>
                <w:rFonts w:cs="Calibri"/>
                <w:b/>
                <w:bCs/>
                <w:color w:val="000000"/>
                <w:sz w:val="22"/>
                <w:szCs w:val="22"/>
              </w:rPr>
              <w:t>X</w:t>
            </w:r>
          </w:p>
        </w:tc>
        <w:tc>
          <w:tcPr>
            <w:tcW w:w="1640" w:type="dxa"/>
            <w:tcBorders>
              <w:top w:val="nil"/>
              <w:left w:val="nil"/>
              <w:bottom w:val="single" w:sz="4" w:space="0" w:color="auto"/>
              <w:right w:val="single" w:sz="4" w:space="0" w:color="auto"/>
            </w:tcBorders>
            <w:shd w:val="clear" w:color="auto" w:fill="auto"/>
            <w:noWrap/>
            <w:vAlign w:val="center"/>
            <w:hideMark/>
          </w:tcPr>
          <w:p w14:paraId="2C9170CB" w14:textId="77777777" w:rsidR="0000296F" w:rsidRPr="0000296F" w:rsidRDefault="0000296F" w:rsidP="0000296F">
            <w:pPr>
              <w:jc w:val="center"/>
              <w:rPr>
                <w:rFonts w:cs="Calibri"/>
                <w:b/>
                <w:bCs/>
                <w:color w:val="000000"/>
                <w:sz w:val="22"/>
                <w:szCs w:val="22"/>
              </w:rPr>
            </w:pPr>
            <w:r w:rsidRPr="0000296F">
              <w:rPr>
                <w:rFonts w:cs="Calibri"/>
                <w:b/>
                <w:bCs/>
                <w:color w:val="000000"/>
                <w:sz w:val="22"/>
                <w:szCs w:val="22"/>
              </w:rPr>
              <w:t>X</w:t>
            </w:r>
          </w:p>
        </w:tc>
        <w:tc>
          <w:tcPr>
            <w:tcW w:w="1440" w:type="dxa"/>
            <w:tcBorders>
              <w:top w:val="nil"/>
              <w:left w:val="nil"/>
              <w:bottom w:val="single" w:sz="4" w:space="0" w:color="auto"/>
              <w:right w:val="single" w:sz="4" w:space="0" w:color="auto"/>
            </w:tcBorders>
            <w:shd w:val="clear" w:color="auto" w:fill="auto"/>
            <w:noWrap/>
            <w:vAlign w:val="center"/>
            <w:hideMark/>
          </w:tcPr>
          <w:p w14:paraId="62A0F030" w14:textId="77777777" w:rsidR="0000296F" w:rsidRPr="0000296F" w:rsidRDefault="0000296F" w:rsidP="0000296F">
            <w:pPr>
              <w:jc w:val="center"/>
              <w:rPr>
                <w:rFonts w:cs="Calibri"/>
                <w:b/>
                <w:bCs/>
                <w:color w:val="000000"/>
                <w:sz w:val="22"/>
                <w:szCs w:val="22"/>
              </w:rPr>
            </w:pPr>
            <w:r w:rsidRPr="0000296F">
              <w:rPr>
                <w:rFonts w:cs="Calibri"/>
                <w:b/>
                <w:bCs/>
                <w:color w:val="000000"/>
                <w:sz w:val="22"/>
                <w:szCs w:val="22"/>
              </w:rPr>
              <w:t>X</w:t>
            </w:r>
          </w:p>
        </w:tc>
        <w:tc>
          <w:tcPr>
            <w:tcW w:w="1400" w:type="dxa"/>
            <w:tcBorders>
              <w:top w:val="nil"/>
              <w:left w:val="nil"/>
              <w:bottom w:val="single" w:sz="4" w:space="0" w:color="auto"/>
              <w:right w:val="single" w:sz="4" w:space="0" w:color="auto"/>
            </w:tcBorders>
            <w:shd w:val="clear" w:color="auto" w:fill="auto"/>
            <w:noWrap/>
            <w:vAlign w:val="center"/>
            <w:hideMark/>
          </w:tcPr>
          <w:p w14:paraId="532B567A" w14:textId="77777777" w:rsidR="0000296F" w:rsidRPr="0000296F" w:rsidRDefault="0000296F" w:rsidP="0000296F">
            <w:pPr>
              <w:jc w:val="center"/>
              <w:rPr>
                <w:rFonts w:cs="Calibri"/>
                <w:b/>
                <w:bCs/>
                <w:color w:val="000000"/>
                <w:sz w:val="22"/>
                <w:szCs w:val="22"/>
              </w:rPr>
            </w:pPr>
            <w:r w:rsidRPr="0000296F">
              <w:rPr>
                <w:rFonts w:cs="Calibri"/>
                <w:b/>
                <w:bCs/>
                <w:color w:val="000000"/>
                <w:sz w:val="22"/>
                <w:szCs w:val="22"/>
              </w:rPr>
              <w:t>X</w:t>
            </w:r>
          </w:p>
        </w:tc>
      </w:tr>
      <w:tr w:rsidR="0000296F" w:rsidRPr="0000296F" w14:paraId="1E645F12" w14:textId="77777777" w:rsidTr="0000296F">
        <w:trPr>
          <w:trHeight w:val="288"/>
        </w:trPr>
        <w:tc>
          <w:tcPr>
            <w:tcW w:w="2360" w:type="dxa"/>
            <w:tcBorders>
              <w:top w:val="nil"/>
              <w:left w:val="single" w:sz="4" w:space="0" w:color="auto"/>
              <w:bottom w:val="single" w:sz="4" w:space="0" w:color="auto"/>
              <w:right w:val="nil"/>
            </w:tcBorders>
            <w:shd w:val="clear" w:color="000000" w:fill="B4C6E7"/>
            <w:vAlign w:val="center"/>
            <w:hideMark/>
          </w:tcPr>
          <w:p w14:paraId="085AA8EF" w14:textId="77777777" w:rsidR="0000296F" w:rsidRPr="0000296F" w:rsidRDefault="0000296F" w:rsidP="0000296F">
            <w:pPr>
              <w:rPr>
                <w:rFonts w:ascii="Arial" w:hAnsi="Arial" w:cs="Arial"/>
                <w:color w:val="000000"/>
                <w:sz w:val="22"/>
                <w:szCs w:val="22"/>
              </w:rPr>
            </w:pPr>
            <w:r w:rsidRPr="0000296F">
              <w:rPr>
                <w:rFonts w:ascii="Arial" w:hAnsi="Arial" w:cs="Arial"/>
                <w:color w:val="000000"/>
                <w:sz w:val="22"/>
                <w:szCs w:val="22"/>
              </w:rPr>
              <w:t>SEC_C_CONT_1</w:t>
            </w:r>
          </w:p>
        </w:tc>
        <w:tc>
          <w:tcPr>
            <w:tcW w:w="1460" w:type="dxa"/>
            <w:tcBorders>
              <w:top w:val="nil"/>
              <w:left w:val="single" w:sz="4" w:space="0" w:color="auto"/>
              <w:bottom w:val="single" w:sz="4" w:space="0" w:color="auto"/>
              <w:right w:val="single" w:sz="4" w:space="0" w:color="auto"/>
            </w:tcBorders>
            <w:shd w:val="clear" w:color="auto" w:fill="auto"/>
            <w:noWrap/>
            <w:vAlign w:val="center"/>
            <w:hideMark/>
          </w:tcPr>
          <w:p w14:paraId="190F9598" w14:textId="77777777" w:rsidR="0000296F" w:rsidRPr="0000296F" w:rsidRDefault="0000296F" w:rsidP="0000296F">
            <w:pPr>
              <w:jc w:val="center"/>
              <w:rPr>
                <w:rFonts w:cs="Calibri"/>
                <w:b/>
                <w:bCs/>
                <w:color w:val="000000"/>
                <w:sz w:val="22"/>
                <w:szCs w:val="22"/>
              </w:rPr>
            </w:pPr>
            <w:r w:rsidRPr="0000296F">
              <w:rPr>
                <w:rFonts w:cs="Calibri"/>
                <w:b/>
                <w:bCs/>
                <w:color w:val="000000"/>
                <w:sz w:val="22"/>
                <w:szCs w:val="22"/>
              </w:rPr>
              <w:t>X</w:t>
            </w:r>
          </w:p>
        </w:tc>
        <w:tc>
          <w:tcPr>
            <w:tcW w:w="1220" w:type="dxa"/>
            <w:tcBorders>
              <w:top w:val="nil"/>
              <w:left w:val="nil"/>
              <w:bottom w:val="single" w:sz="4" w:space="0" w:color="auto"/>
              <w:right w:val="single" w:sz="4" w:space="0" w:color="auto"/>
            </w:tcBorders>
            <w:shd w:val="clear" w:color="auto" w:fill="auto"/>
            <w:noWrap/>
            <w:vAlign w:val="center"/>
            <w:hideMark/>
          </w:tcPr>
          <w:p w14:paraId="05EAA79D" w14:textId="77777777" w:rsidR="0000296F" w:rsidRPr="0000296F" w:rsidRDefault="0000296F" w:rsidP="0000296F">
            <w:pPr>
              <w:jc w:val="center"/>
              <w:rPr>
                <w:rFonts w:cs="Calibri"/>
                <w:b/>
                <w:bCs/>
                <w:color w:val="000000"/>
                <w:sz w:val="22"/>
                <w:szCs w:val="22"/>
              </w:rPr>
            </w:pPr>
            <w:r w:rsidRPr="0000296F">
              <w:rPr>
                <w:rFonts w:cs="Calibri"/>
                <w:b/>
                <w:bCs/>
                <w:color w:val="000000"/>
                <w:sz w:val="22"/>
                <w:szCs w:val="22"/>
              </w:rPr>
              <w:t>X</w:t>
            </w:r>
          </w:p>
        </w:tc>
        <w:tc>
          <w:tcPr>
            <w:tcW w:w="1220" w:type="dxa"/>
            <w:tcBorders>
              <w:top w:val="nil"/>
              <w:left w:val="nil"/>
              <w:bottom w:val="single" w:sz="4" w:space="0" w:color="auto"/>
              <w:right w:val="single" w:sz="4" w:space="0" w:color="auto"/>
            </w:tcBorders>
            <w:shd w:val="clear" w:color="auto" w:fill="auto"/>
            <w:noWrap/>
            <w:vAlign w:val="center"/>
            <w:hideMark/>
          </w:tcPr>
          <w:p w14:paraId="162CD8C7" w14:textId="77777777" w:rsidR="0000296F" w:rsidRPr="0000296F" w:rsidRDefault="0000296F" w:rsidP="0000296F">
            <w:pPr>
              <w:jc w:val="center"/>
              <w:rPr>
                <w:rFonts w:cs="Calibri"/>
                <w:b/>
                <w:bCs/>
                <w:color w:val="000000"/>
                <w:sz w:val="22"/>
                <w:szCs w:val="22"/>
              </w:rPr>
            </w:pPr>
            <w:r w:rsidRPr="0000296F">
              <w:rPr>
                <w:rFonts w:cs="Calibri"/>
                <w:b/>
                <w:bCs/>
                <w:color w:val="000000"/>
                <w:sz w:val="22"/>
                <w:szCs w:val="22"/>
              </w:rPr>
              <w:t>X</w:t>
            </w:r>
          </w:p>
        </w:tc>
        <w:tc>
          <w:tcPr>
            <w:tcW w:w="1640" w:type="dxa"/>
            <w:tcBorders>
              <w:top w:val="nil"/>
              <w:left w:val="nil"/>
              <w:bottom w:val="single" w:sz="4" w:space="0" w:color="auto"/>
              <w:right w:val="single" w:sz="4" w:space="0" w:color="auto"/>
            </w:tcBorders>
            <w:shd w:val="clear" w:color="auto" w:fill="auto"/>
            <w:noWrap/>
            <w:vAlign w:val="center"/>
            <w:hideMark/>
          </w:tcPr>
          <w:p w14:paraId="5184FA3F" w14:textId="77777777" w:rsidR="0000296F" w:rsidRPr="0000296F" w:rsidRDefault="0000296F" w:rsidP="0000296F">
            <w:pPr>
              <w:jc w:val="center"/>
              <w:rPr>
                <w:rFonts w:cs="Calibri"/>
                <w:b/>
                <w:bCs/>
                <w:color w:val="000000"/>
                <w:sz w:val="22"/>
                <w:szCs w:val="22"/>
              </w:rPr>
            </w:pPr>
            <w:r w:rsidRPr="0000296F">
              <w:rPr>
                <w:rFonts w:cs="Calibri"/>
                <w:b/>
                <w:bCs/>
                <w:color w:val="000000"/>
                <w:sz w:val="22"/>
                <w:szCs w:val="22"/>
              </w:rPr>
              <w:t>X</w:t>
            </w:r>
          </w:p>
        </w:tc>
        <w:tc>
          <w:tcPr>
            <w:tcW w:w="1440" w:type="dxa"/>
            <w:tcBorders>
              <w:top w:val="nil"/>
              <w:left w:val="nil"/>
              <w:bottom w:val="single" w:sz="4" w:space="0" w:color="auto"/>
              <w:right w:val="single" w:sz="4" w:space="0" w:color="auto"/>
            </w:tcBorders>
            <w:shd w:val="clear" w:color="auto" w:fill="auto"/>
            <w:noWrap/>
            <w:vAlign w:val="center"/>
            <w:hideMark/>
          </w:tcPr>
          <w:p w14:paraId="75812650" w14:textId="77777777" w:rsidR="0000296F" w:rsidRPr="0000296F" w:rsidRDefault="0000296F" w:rsidP="0000296F">
            <w:pPr>
              <w:jc w:val="center"/>
              <w:rPr>
                <w:rFonts w:cs="Calibri"/>
                <w:b/>
                <w:bCs/>
                <w:color w:val="000000"/>
                <w:sz w:val="22"/>
                <w:szCs w:val="22"/>
              </w:rPr>
            </w:pPr>
            <w:r w:rsidRPr="0000296F">
              <w:rPr>
                <w:rFonts w:cs="Calibri"/>
                <w:b/>
                <w:bCs/>
                <w:color w:val="000000"/>
                <w:sz w:val="22"/>
                <w:szCs w:val="22"/>
              </w:rPr>
              <w:t>X</w:t>
            </w:r>
          </w:p>
        </w:tc>
        <w:tc>
          <w:tcPr>
            <w:tcW w:w="1400" w:type="dxa"/>
            <w:tcBorders>
              <w:top w:val="nil"/>
              <w:left w:val="nil"/>
              <w:bottom w:val="single" w:sz="4" w:space="0" w:color="auto"/>
              <w:right w:val="single" w:sz="4" w:space="0" w:color="auto"/>
            </w:tcBorders>
            <w:shd w:val="clear" w:color="auto" w:fill="auto"/>
            <w:noWrap/>
            <w:vAlign w:val="center"/>
            <w:hideMark/>
          </w:tcPr>
          <w:p w14:paraId="76A7CCAF" w14:textId="77777777" w:rsidR="0000296F" w:rsidRPr="0000296F" w:rsidRDefault="0000296F" w:rsidP="0000296F">
            <w:pPr>
              <w:jc w:val="center"/>
              <w:rPr>
                <w:rFonts w:cs="Calibri"/>
                <w:b/>
                <w:bCs/>
                <w:color w:val="000000"/>
                <w:sz w:val="22"/>
                <w:szCs w:val="22"/>
              </w:rPr>
            </w:pPr>
            <w:r w:rsidRPr="0000296F">
              <w:rPr>
                <w:rFonts w:cs="Calibri"/>
                <w:b/>
                <w:bCs/>
                <w:color w:val="000000"/>
                <w:sz w:val="22"/>
                <w:szCs w:val="22"/>
              </w:rPr>
              <w:t>X</w:t>
            </w:r>
          </w:p>
        </w:tc>
      </w:tr>
      <w:tr w:rsidR="0000296F" w:rsidRPr="0000296F" w14:paraId="36C29A6E" w14:textId="77777777" w:rsidTr="0000296F">
        <w:trPr>
          <w:trHeight w:val="288"/>
        </w:trPr>
        <w:tc>
          <w:tcPr>
            <w:tcW w:w="2360" w:type="dxa"/>
            <w:tcBorders>
              <w:top w:val="nil"/>
              <w:left w:val="single" w:sz="4" w:space="0" w:color="auto"/>
              <w:bottom w:val="single" w:sz="4" w:space="0" w:color="auto"/>
              <w:right w:val="nil"/>
            </w:tcBorders>
            <w:shd w:val="clear" w:color="000000" w:fill="B4C6E7"/>
            <w:vAlign w:val="center"/>
            <w:hideMark/>
          </w:tcPr>
          <w:p w14:paraId="0B9FF502" w14:textId="77777777" w:rsidR="0000296F" w:rsidRPr="0000296F" w:rsidRDefault="0000296F" w:rsidP="0000296F">
            <w:pPr>
              <w:rPr>
                <w:rFonts w:ascii="Arial" w:hAnsi="Arial" w:cs="Arial"/>
                <w:color w:val="000000"/>
                <w:sz w:val="22"/>
                <w:szCs w:val="22"/>
              </w:rPr>
            </w:pPr>
            <w:r w:rsidRPr="0000296F">
              <w:rPr>
                <w:rFonts w:ascii="Arial" w:hAnsi="Arial" w:cs="Arial"/>
                <w:color w:val="000000"/>
                <w:sz w:val="22"/>
                <w:szCs w:val="22"/>
              </w:rPr>
              <w:t>SEC_C_CONT_2</w:t>
            </w:r>
          </w:p>
        </w:tc>
        <w:tc>
          <w:tcPr>
            <w:tcW w:w="1460" w:type="dxa"/>
            <w:tcBorders>
              <w:top w:val="nil"/>
              <w:left w:val="single" w:sz="4" w:space="0" w:color="auto"/>
              <w:bottom w:val="single" w:sz="4" w:space="0" w:color="auto"/>
              <w:right w:val="single" w:sz="4" w:space="0" w:color="auto"/>
            </w:tcBorders>
            <w:shd w:val="clear" w:color="auto" w:fill="auto"/>
            <w:noWrap/>
            <w:vAlign w:val="center"/>
            <w:hideMark/>
          </w:tcPr>
          <w:p w14:paraId="1286FB70" w14:textId="77777777" w:rsidR="0000296F" w:rsidRPr="0000296F" w:rsidRDefault="0000296F" w:rsidP="0000296F">
            <w:pPr>
              <w:jc w:val="center"/>
              <w:rPr>
                <w:rFonts w:cs="Calibri"/>
                <w:b/>
                <w:bCs/>
                <w:color w:val="000000"/>
                <w:sz w:val="22"/>
                <w:szCs w:val="22"/>
              </w:rPr>
            </w:pPr>
            <w:r w:rsidRPr="0000296F">
              <w:rPr>
                <w:rFonts w:cs="Calibri"/>
                <w:b/>
                <w:bCs/>
                <w:color w:val="000000"/>
                <w:sz w:val="22"/>
                <w:szCs w:val="22"/>
              </w:rPr>
              <w:t>X</w:t>
            </w:r>
          </w:p>
        </w:tc>
        <w:tc>
          <w:tcPr>
            <w:tcW w:w="1220" w:type="dxa"/>
            <w:tcBorders>
              <w:top w:val="nil"/>
              <w:left w:val="nil"/>
              <w:bottom w:val="single" w:sz="4" w:space="0" w:color="auto"/>
              <w:right w:val="single" w:sz="4" w:space="0" w:color="auto"/>
            </w:tcBorders>
            <w:shd w:val="clear" w:color="auto" w:fill="auto"/>
            <w:noWrap/>
            <w:vAlign w:val="center"/>
            <w:hideMark/>
          </w:tcPr>
          <w:p w14:paraId="5F68A385" w14:textId="77777777" w:rsidR="0000296F" w:rsidRPr="0000296F" w:rsidRDefault="0000296F" w:rsidP="0000296F">
            <w:pPr>
              <w:jc w:val="center"/>
              <w:rPr>
                <w:rFonts w:cs="Calibri"/>
                <w:b/>
                <w:bCs/>
                <w:color w:val="000000"/>
                <w:sz w:val="22"/>
                <w:szCs w:val="22"/>
              </w:rPr>
            </w:pPr>
            <w:r w:rsidRPr="0000296F">
              <w:rPr>
                <w:rFonts w:cs="Calibri"/>
                <w:b/>
                <w:bCs/>
                <w:color w:val="000000"/>
                <w:sz w:val="22"/>
                <w:szCs w:val="22"/>
              </w:rPr>
              <w:t>X</w:t>
            </w:r>
          </w:p>
        </w:tc>
        <w:tc>
          <w:tcPr>
            <w:tcW w:w="1220" w:type="dxa"/>
            <w:tcBorders>
              <w:top w:val="nil"/>
              <w:left w:val="nil"/>
              <w:bottom w:val="single" w:sz="4" w:space="0" w:color="auto"/>
              <w:right w:val="single" w:sz="4" w:space="0" w:color="auto"/>
            </w:tcBorders>
            <w:shd w:val="clear" w:color="auto" w:fill="auto"/>
            <w:noWrap/>
            <w:vAlign w:val="center"/>
            <w:hideMark/>
          </w:tcPr>
          <w:p w14:paraId="4C56091F" w14:textId="77777777" w:rsidR="0000296F" w:rsidRPr="0000296F" w:rsidRDefault="0000296F" w:rsidP="0000296F">
            <w:pPr>
              <w:jc w:val="center"/>
              <w:rPr>
                <w:rFonts w:cs="Calibri"/>
                <w:b/>
                <w:bCs/>
                <w:color w:val="000000"/>
                <w:sz w:val="22"/>
                <w:szCs w:val="22"/>
              </w:rPr>
            </w:pPr>
            <w:r w:rsidRPr="0000296F">
              <w:rPr>
                <w:rFonts w:cs="Calibri"/>
                <w:b/>
                <w:bCs/>
                <w:color w:val="000000"/>
                <w:sz w:val="22"/>
                <w:szCs w:val="22"/>
              </w:rPr>
              <w:t>X</w:t>
            </w:r>
          </w:p>
        </w:tc>
        <w:tc>
          <w:tcPr>
            <w:tcW w:w="1640" w:type="dxa"/>
            <w:tcBorders>
              <w:top w:val="nil"/>
              <w:left w:val="nil"/>
              <w:bottom w:val="single" w:sz="4" w:space="0" w:color="auto"/>
              <w:right w:val="single" w:sz="4" w:space="0" w:color="auto"/>
            </w:tcBorders>
            <w:shd w:val="clear" w:color="auto" w:fill="auto"/>
            <w:noWrap/>
            <w:vAlign w:val="center"/>
            <w:hideMark/>
          </w:tcPr>
          <w:p w14:paraId="1BA8C201" w14:textId="77777777" w:rsidR="0000296F" w:rsidRPr="0000296F" w:rsidRDefault="0000296F" w:rsidP="0000296F">
            <w:pPr>
              <w:jc w:val="center"/>
              <w:rPr>
                <w:rFonts w:cs="Calibri"/>
                <w:b/>
                <w:bCs/>
                <w:color w:val="000000"/>
                <w:sz w:val="22"/>
                <w:szCs w:val="22"/>
              </w:rPr>
            </w:pPr>
            <w:r w:rsidRPr="0000296F">
              <w:rPr>
                <w:rFonts w:cs="Calibri"/>
                <w:b/>
                <w:bCs/>
                <w:color w:val="000000"/>
                <w:sz w:val="22"/>
                <w:szCs w:val="22"/>
              </w:rPr>
              <w:t>X</w:t>
            </w:r>
          </w:p>
        </w:tc>
        <w:tc>
          <w:tcPr>
            <w:tcW w:w="1440" w:type="dxa"/>
            <w:tcBorders>
              <w:top w:val="nil"/>
              <w:left w:val="nil"/>
              <w:bottom w:val="single" w:sz="4" w:space="0" w:color="auto"/>
              <w:right w:val="single" w:sz="4" w:space="0" w:color="auto"/>
            </w:tcBorders>
            <w:shd w:val="clear" w:color="auto" w:fill="auto"/>
            <w:noWrap/>
            <w:vAlign w:val="center"/>
            <w:hideMark/>
          </w:tcPr>
          <w:p w14:paraId="34276EBD" w14:textId="77777777" w:rsidR="0000296F" w:rsidRPr="0000296F" w:rsidRDefault="0000296F" w:rsidP="0000296F">
            <w:pPr>
              <w:jc w:val="center"/>
              <w:rPr>
                <w:rFonts w:cs="Calibri"/>
                <w:b/>
                <w:bCs/>
                <w:color w:val="000000"/>
                <w:sz w:val="22"/>
                <w:szCs w:val="22"/>
              </w:rPr>
            </w:pPr>
            <w:r w:rsidRPr="0000296F">
              <w:rPr>
                <w:rFonts w:cs="Calibri"/>
                <w:b/>
                <w:bCs/>
                <w:color w:val="000000"/>
                <w:sz w:val="22"/>
                <w:szCs w:val="22"/>
              </w:rPr>
              <w:t>X</w:t>
            </w:r>
          </w:p>
        </w:tc>
        <w:tc>
          <w:tcPr>
            <w:tcW w:w="1400" w:type="dxa"/>
            <w:tcBorders>
              <w:top w:val="nil"/>
              <w:left w:val="nil"/>
              <w:bottom w:val="single" w:sz="4" w:space="0" w:color="auto"/>
              <w:right w:val="single" w:sz="4" w:space="0" w:color="auto"/>
            </w:tcBorders>
            <w:shd w:val="clear" w:color="auto" w:fill="auto"/>
            <w:noWrap/>
            <w:vAlign w:val="center"/>
            <w:hideMark/>
          </w:tcPr>
          <w:p w14:paraId="67D02259" w14:textId="77777777" w:rsidR="0000296F" w:rsidRPr="0000296F" w:rsidRDefault="0000296F" w:rsidP="0000296F">
            <w:pPr>
              <w:jc w:val="center"/>
              <w:rPr>
                <w:rFonts w:cs="Calibri"/>
                <w:b/>
                <w:bCs/>
                <w:color w:val="000000"/>
                <w:sz w:val="22"/>
                <w:szCs w:val="22"/>
              </w:rPr>
            </w:pPr>
            <w:r w:rsidRPr="0000296F">
              <w:rPr>
                <w:rFonts w:cs="Calibri"/>
                <w:b/>
                <w:bCs/>
                <w:color w:val="000000"/>
                <w:sz w:val="22"/>
                <w:szCs w:val="22"/>
              </w:rPr>
              <w:t>X</w:t>
            </w:r>
          </w:p>
        </w:tc>
      </w:tr>
      <w:tr w:rsidR="0000296F" w:rsidRPr="0000296F" w14:paraId="0703943B" w14:textId="77777777" w:rsidTr="0000296F">
        <w:trPr>
          <w:trHeight w:val="288"/>
        </w:trPr>
        <w:tc>
          <w:tcPr>
            <w:tcW w:w="2360" w:type="dxa"/>
            <w:tcBorders>
              <w:top w:val="nil"/>
              <w:left w:val="single" w:sz="4" w:space="0" w:color="auto"/>
              <w:bottom w:val="single" w:sz="4" w:space="0" w:color="auto"/>
              <w:right w:val="nil"/>
            </w:tcBorders>
            <w:shd w:val="clear" w:color="000000" w:fill="B4C6E7"/>
            <w:vAlign w:val="center"/>
            <w:hideMark/>
          </w:tcPr>
          <w:p w14:paraId="62AB4F97" w14:textId="77777777" w:rsidR="0000296F" w:rsidRPr="0000296F" w:rsidRDefault="0000296F" w:rsidP="0000296F">
            <w:pPr>
              <w:rPr>
                <w:rFonts w:ascii="Arial" w:hAnsi="Arial" w:cs="Arial"/>
                <w:color w:val="000000"/>
                <w:sz w:val="22"/>
                <w:szCs w:val="22"/>
              </w:rPr>
            </w:pPr>
            <w:r w:rsidRPr="0000296F">
              <w:rPr>
                <w:rFonts w:ascii="Arial" w:hAnsi="Arial" w:cs="Arial"/>
                <w:color w:val="000000"/>
                <w:sz w:val="22"/>
                <w:szCs w:val="22"/>
              </w:rPr>
              <w:t>SEC_C_CONT_5</w:t>
            </w:r>
          </w:p>
        </w:tc>
        <w:tc>
          <w:tcPr>
            <w:tcW w:w="1460" w:type="dxa"/>
            <w:tcBorders>
              <w:top w:val="nil"/>
              <w:left w:val="single" w:sz="4" w:space="0" w:color="auto"/>
              <w:bottom w:val="single" w:sz="4" w:space="0" w:color="auto"/>
              <w:right w:val="single" w:sz="4" w:space="0" w:color="auto"/>
            </w:tcBorders>
            <w:shd w:val="clear" w:color="auto" w:fill="auto"/>
            <w:noWrap/>
            <w:vAlign w:val="center"/>
            <w:hideMark/>
          </w:tcPr>
          <w:p w14:paraId="611947B1" w14:textId="77777777" w:rsidR="0000296F" w:rsidRPr="0000296F" w:rsidRDefault="0000296F" w:rsidP="0000296F">
            <w:pPr>
              <w:jc w:val="center"/>
              <w:rPr>
                <w:rFonts w:cs="Calibri"/>
                <w:b/>
                <w:bCs/>
                <w:color w:val="000000"/>
                <w:sz w:val="22"/>
                <w:szCs w:val="22"/>
              </w:rPr>
            </w:pPr>
            <w:r w:rsidRPr="0000296F">
              <w:rPr>
                <w:rFonts w:cs="Calibri"/>
                <w:b/>
                <w:bCs/>
                <w:color w:val="000000"/>
                <w:sz w:val="22"/>
                <w:szCs w:val="22"/>
              </w:rPr>
              <w:t>X</w:t>
            </w:r>
          </w:p>
        </w:tc>
        <w:tc>
          <w:tcPr>
            <w:tcW w:w="1220" w:type="dxa"/>
            <w:tcBorders>
              <w:top w:val="nil"/>
              <w:left w:val="nil"/>
              <w:bottom w:val="single" w:sz="4" w:space="0" w:color="auto"/>
              <w:right w:val="single" w:sz="4" w:space="0" w:color="auto"/>
            </w:tcBorders>
            <w:shd w:val="clear" w:color="auto" w:fill="auto"/>
            <w:noWrap/>
            <w:vAlign w:val="center"/>
            <w:hideMark/>
          </w:tcPr>
          <w:p w14:paraId="21E04A76" w14:textId="77777777" w:rsidR="0000296F" w:rsidRPr="0000296F" w:rsidRDefault="0000296F" w:rsidP="0000296F">
            <w:pPr>
              <w:jc w:val="center"/>
              <w:rPr>
                <w:rFonts w:cs="Calibri"/>
                <w:b/>
                <w:bCs/>
                <w:color w:val="000000"/>
                <w:sz w:val="22"/>
                <w:szCs w:val="22"/>
              </w:rPr>
            </w:pPr>
            <w:r w:rsidRPr="0000296F">
              <w:rPr>
                <w:rFonts w:cs="Calibri"/>
                <w:b/>
                <w:bCs/>
                <w:color w:val="000000"/>
                <w:sz w:val="22"/>
                <w:szCs w:val="22"/>
              </w:rPr>
              <w:t>X</w:t>
            </w:r>
          </w:p>
        </w:tc>
        <w:tc>
          <w:tcPr>
            <w:tcW w:w="1220" w:type="dxa"/>
            <w:tcBorders>
              <w:top w:val="nil"/>
              <w:left w:val="nil"/>
              <w:bottom w:val="single" w:sz="4" w:space="0" w:color="auto"/>
              <w:right w:val="single" w:sz="4" w:space="0" w:color="auto"/>
            </w:tcBorders>
            <w:shd w:val="clear" w:color="auto" w:fill="auto"/>
            <w:noWrap/>
            <w:vAlign w:val="center"/>
            <w:hideMark/>
          </w:tcPr>
          <w:p w14:paraId="34955FB1" w14:textId="77777777" w:rsidR="0000296F" w:rsidRPr="0000296F" w:rsidRDefault="0000296F" w:rsidP="0000296F">
            <w:pPr>
              <w:jc w:val="center"/>
              <w:rPr>
                <w:rFonts w:cs="Calibri"/>
                <w:b/>
                <w:bCs/>
                <w:color w:val="000000"/>
                <w:sz w:val="22"/>
                <w:szCs w:val="22"/>
              </w:rPr>
            </w:pPr>
            <w:r w:rsidRPr="0000296F">
              <w:rPr>
                <w:rFonts w:cs="Calibri"/>
                <w:b/>
                <w:bCs/>
                <w:color w:val="000000"/>
                <w:sz w:val="22"/>
                <w:szCs w:val="22"/>
              </w:rPr>
              <w:t>X</w:t>
            </w:r>
          </w:p>
        </w:tc>
        <w:tc>
          <w:tcPr>
            <w:tcW w:w="1640" w:type="dxa"/>
            <w:tcBorders>
              <w:top w:val="nil"/>
              <w:left w:val="nil"/>
              <w:bottom w:val="single" w:sz="4" w:space="0" w:color="auto"/>
              <w:right w:val="single" w:sz="4" w:space="0" w:color="auto"/>
            </w:tcBorders>
            <w:shd w:val="clear" w:color="auto" w:fill="auto"/>
            <w:noWrap/>
            <w:vAlign w:val="center"/>
            <w:hideMark/>
          </w:tcPr>
          <w:p w14:paraId="6184E66F" w14:textId="77777777" w:rsidR="0000296F" w:rsidRPr="0000296F" w:rsidRDefault="0000296F" w:rsidP="0000296F">
            <w:pPr>
              <w:jc w:val="center"/>
              <w:rPr>
                <w:rFonts w:cs="Calibri"/>
                <w:b/>
                <w:bCs/>
                <w:color w:val="000000"/>
                <w:sz w:val="22"/>
                <w:szCs w:val="22"/>
              </w:rPr>
            </w:pPr>
            <w:r w:rsidRPr="0000296F">
              <w:rPr>
                <w:rFonts w:cs="Calibri"/>
                <w:b/>
                <w:bCs/>
                <w:color w:val="000000"/>
                <w:sz w:val="22"/>
                <w:szCs w:val="22"/>
              </w:rPr>
              <w:t>X</w:t>
            </w:r>
          </w:p>
        </w:tc>
        <w:tc>
          <w:tcPr>
            <w:tcW w:w="1440" w:type="dxa"/>
            <w:tcBorders>
              <w:top w:val="nil"/>
              <w:left w:val="nil"/>
              <w:bottom w:val="single" w:sz="4" w:space="0" w:color="auto"/>
              <w:right w:val="single" w:sz="4" w:space="0" w:color="auto"/>
            </w:tcBorders>
            <w:shd w:val="clear" w:color="auto" w:fill="auto"/>
            <w:noWrap/>
            <w:vAlign w:val="center"/>
            <w:hideMark/>
          </w:tcPr>
          <w:p w14:paraId="4289280F" w14:textId="77777777" w:rsidR="0000296F" w:rsidRPr="0000296F" w:rsidRDefault="0000296F" w:rsidP="0000296F">
            <w:pPr>
              <w:jc w:val="center"/>
              <w:rPr>
                <w:rFonts w:cs="Calibri"/>
                <w:b/>
                <w:bCs/>
                <w:color w:val="000000"/>
                <w:sz w:val="22"/>
                <w:szCs w:val="22"/>
              </w:rPr>
            </w:pPr>
            <w:r w:rsidRPr="0000296F">
              <w:rPr>
                <w:rFonts w:cs="Calibri"/>
                <w:b/>
                <w:bCs/>
                <w:color w:val="000000"/>
                <w:sz w:val="22"/>
                <w:szCs w:val="22"/>
              </w:rPr>
              <w:t>X</w:t>
            </w:r>
          </w:p>
        </w:tc>
        <w:tc>
          <w:tcPr>
            <w:tcW w:w="1400" w:type="dxa"/>
            <w:tcBorders>
              <w:top w:val="nil"/>
              <w:left w:val="nil"/>
              <w:bottom w:val="single" w:sz="4" w:space="0" w:color="auto"/>
              <w:right w:val="single" w:sz="4" w:space="0" w:color="auto"/>
            </w:tcBorders>
            <w:shd w:val="clear" w:color="auto" w:fill="auto"/>
            <w:noWrap/>
            <w:vAlign w:val="center"/>
            <w:hideMark/>
          </w:tcPr>
          <w:p w14:paraId="22D2AB55" w14:textId="77777777" w:rsidR="0000296F" w:rsidRPr="0000296F" w:rsidRDefault="0000296F" w:rsidP="0000296F">
            <w:pPr>
              <w:jc w:val="center"/>
              <w:rPr>
                <w:rFonts w:cs="Calibri"/>
                <w:b/>
                <w:bCs/>
                <w:color w:val="000000"/>
                <w:sz w:val="22"/>
                <w:szCs w:val="22"/>
              </w:rPr>
            </w:pPr>
            <w:r w:rsidRPr="0000296F">
              <w:rPr>
                <w:rFonts w:cs="Calibri"/>
                <w:b/>
                <w:bCs/>
                <w:color w:val="000000"/>
                <w:sz w:val="22"/>
                <w:szCs w:val="22"/>
              </w:rPr>
              <w:t>X</w:t>
            </w:r>
          </w:p>
        </w:tc>
      </w:tr>
      <w:tr w:rsidR="0000296F" w:rsidRPr="0000296F" w14:paraId="63760D96" w14:textId="77777777" w:rsidTr="0000296F">
        <w:trPr>
          <w:trHeight w:val="288"/>
        </w:trPr>
        <w:tc>
          <w:tcPr>
            <w:tcW w:w="2360" w:type="dxa"/>
            <w:tcBorders>
              <w:top w:val="nil"/>
              <w:left w:val="single" w:sz="4" w:space="0" w:color="auto"/>
              <w:bottom w:val="single" w:sz="4" w:space="0" w:color="auto"/>
              <w:right w:val="nil"/>
            </w:tcBorders>
            <w:shd w:val="clear" w:color="000000" w:fill="B4C6E7"/>
            <w:vAlign w:val="center"/>
            <w:hideMark/>
          </w:tcPr>
          <w:p w14:paraId="2F5A3F53" w14:textId="77777777" w:rsidR="0000296F" w:rsidRPr="0000296F" w:rsidRDefault="0000296F" w:rsidP="0000296F">
            <w:pPr>
              <w:rPr>
                <w:rFonts w:ascii="Arial" w:hAnsi="Arial" w:cs="Arial"/>
                <w:color w:val="000000"/>
                <w:sz w:val="22"/>
                <w:szCs w:val="22"/>
              </w:rPr>
            </w:pPr>
            <w:r w:rsidRPr="0000296F">
              <w:rPr>
                <w:rFonts w:ascii="Arial" w:hAnsi="Arial" w:cs="Arial"/>
                <w:color w:val="000000"/>
                <w:sz w:val="22"/>
                <w:szCs w:val="22"/>
              </w:rPr>
              <w:t>SEC_C_CONT_6</w:t>
            </w:r>
          </w:p>
        </w:tc>
        <w:tc>
          <w:tcPr>
            <w:tcW w:w="1460" w:type="dxa"/>
            <w:tcBorders>
              <w:top w:val="nil"/>
              <w:left w:val="single" w:sz="4" w:space="0" w:color="auto"/>
              <w:bottom w:val="single" w:sz="4" w:space="0" w:color="auto"/>
              <w:right w:val="single" w:sz="4" w:space="0" w:color="auto"/>
            </w:tcBorders>
            <w:shd w:val="clear" w:color="auto" w:fill="auto"/>
            <w:noWrap/>
            <w:vAlign w:val="center"/>
            <w:hideMark/>
          </w:tcPr>
          <w:p w14:paraId="343C2D38" w14:textId="77777777" w:rsidR="0000296F" w:rsidRPr="0000296F" w:rsidRDefault="0000296F" w:rsidP="0000296F">
            <w:pPr>
              <w:jc w:val="center"/>
              <w:rPr>
                <w:rFonts w:cs="Calibri"/>
                <w:b/>
                <w:bCs/>
                <w:color w:val="000000"/>
                <w:sz w:val="22"/>
                <w:szCs w:val="22"/>
              </w:rPr>
            </w:pPr>
            <w:r w:rsidRPr="0000296F">
              <w:rPr>
                <w:rFonts w:cs="Calibri"/>
                <w:b/>
                <w:bCs/>
                <w:color w:val="000000"/>
                <w:sz w:val="22"/>
                <w:szCs w:val="22"/>
              </w:rPr>
              <w:t>X</w:t>
            </w:r>
          </w:p>
        </w:tc>
        <w:tc>
          <w:tcPr>
            <w:tcW w:w="1220" w:type="dxa"/>
            <w:tcBorders>
              <w:top w:val="nil"/>
              <w:left w:val="nil"/>
              <w:bottom w:val="single" w:sz="4" w:space="0" w:color="auto"/>
              <w:right w:val="single" w:sz="4" w:space="0" w:color="auto"/>
            </w:tcBorders>
            <w:shd w:val="clear" w:color="auto" w:fill="auto"/>
            <w:noWrap/>
            <w:vAlign w:val="center"/>
            <w:hideMark/>
          </w:tcPr>
          <w:p w14:paraId="039F7D90" w14:textId="77777777" w:rsidR="0000296F" w:rsidRPr="0000296F" w:rsidRDefault="0000296F" w:rsidP="0000296F">
            <w:pPr>
              <w:jc w:val="center"/>
              <w:rPr>
                <w:rFonts w:cs="Calibri"/>
                <w:b/>
                <w:bCs/>
                <w:color w:val="000000"/>
                <w:sz w:val="22"/>
                <w:szCs w:val="22"/>
              </w:rPr>
            </w:pPr>
            <w:r w:rsidRPr="0000296F">
              <w:rPr>
                <w:rFonts w:cs="Calibri"/>
                <w:b/>
                <w:bCs/>
                <w:color w:val="000000"/>
                <w:sz w:val="22"/>
                <w:szCs w:val="22"/>
              </w:rPr>
              <w:t>X</w:t>
            </w:r>
          </w:p>
        </w:tc>
        <w:tc>
          <w:tcPr>
            <w:tcW w:w="1220" w:type="dxa"/>
            <w:tcBorders>
              <w:top w:val="nil"/>
              <w:left w:val="nil"/>
              <w:bottom w:val="single" w:sz="4" w:space="0" w:color="auto"/>
              <w:right w:val="single" w:sz="4" w:space="0" w:color="auto"/>
            </w:tcBorders>
            <w:shd w:val="clear" w:color="auto" w:fill="auto"/>
            <w:noWrap/>
            <w:vAlign w:val="center"/>
            <w:hideMark/>
          </w:tcPr>
          <w:p w14:paraId="18A0A3FA" w14:textId="77777777" w:rsidR="0000296F" w:rsidRPr="0000296F" w:rsidRDefault="0000296F" w:rsidP="0000296F">
            <w:pPr>
              <w:jc w:val="center"/>
              <w:rPr>
                <w:rFonts w:cs="Calibri"/>
                <w:b/>
                <w:bCs/>
                <w:color w:val="000000"/>
                <w:sz w:val="22"/>
                <w:szCs w:val="22"/>
              </w:rPr>
            </w:pPr>
            <w:r w:rsidRPr="0000296F">
              <w:rPr>
                <w:rFonts w:cs="Calibri"/>
                <w:b/>
                <w:bCs/>
                <w:color w:val="000000"/>
                <w:sz w:val="22"/>
                <w:szCs w:val="22"/>
              </w:rPr>
              <w:t>X</w:t>
            </w:r>
          </w:p>
        </w:tc>
        <w:tc>
          <w:tcPr>
            <w:tcW w:w="1640" w:type="dxa"/>
            <w:tcBorders>
              <w:top w:val="nil"/>
              <w:left w:val="nil"/>
              <w:bottom w:val="single" w:sz="4" w:space="0" w:color="auto"/>
              <w:right w:val="single" w:sz="4" w:space="0" w:color="auto"/>
            </w:tcBorders>
            <w:shd w:val="clear" w:color="auto" w:fill="auto"/>
            <w:noWrap/>
            <w:vAlign w:val="center"/>
            <w:hideMark/>
          </w:tcPr>
          <w:p w14:paraId="65BF7D2B" w14:textId="77777777" w:rsidR="0000296F" w:rsidRPr="0000296F" w:rsidRDefault="0000296F" w:rsidP="0000296F">
            <w:pPr>
              <w:jc w:val="center"/>
              <w:rPr>
                <w:rFonts w:cs="Calibri"/>
                <w:b/>
                <w:bCs/>
                <w:color w:val="000000"/>
                <w:sz w:val="22"/>
                <w:szCs w:val="22"/>
              </w:rPr>
            </w:pPr>
            <w:r w:rsidRPr="0000296F">
              <w:rPr>
                <w:rFonts w:cs="Calibri"/>
                <w:b/>
                <w:bCs/>
                <w:color w:val="000000"/>
                <w:sz w:val="22"/>
                <w:szCs w:val="22"/>
              </w:rPr>
              <w:t>X</w:t>
            </w:r>
          </w:p>
        </w:tc>
        <w:tc>
          <w:tcPr>
            <w:tcW w:w="1440" w:type="dxa"/>
            <w:tcBorders>
              <w:top w:val="nil"/>
              <w:left w:val="nil"/>
              <w:bottom w:val="single" w:sz="4" w:space="0" w:color="auto"/>
              <w:right w:val="single" w:sz="4" w:space="0" w:color="auto"/>
            </w:tcBorders>
            <w:shd w:val="clear" w:color="auto" w:fill="auto"/>
            <w:noWrap/>
            <w:vAlign w:val="center"/>
            <w:hideMark/>
          </w:tcPr>
          <w:p w14:paraId="7E31C22B" w14:textId="77777777" w:rsidR="0000296F" w:rsidRPr="0000296F" w:rsidRDefault="0000296F" w:rsidP="0000296F">
            <w:pPr>
              <w:jc w:val="center"/>
              <w:rPr>
                <w:rFonts w:cs="Calibri"/>
                <w:b/>
                <w:bCs/>
                <w:color w:val="000000"/>
                <w:sz w:val="22"/>
                <w:szCs w:val="22"/>
              </w:rPr>
            </w:pPr>
            <w:r w:rsidRPr="0000296F">
              <w:rPr>
                <w:rFonts w:cs="Calibri"/>
                <w:b/>
                <w:bCs/>
                <w:color w:val="000000"/>
                <w:sz w:val="22"/>
                <w:szCs w:val="22"/>
              </w:rPr>
              <w:t>X</w:t>
            </w:r>
          </w:p>
        </w:tc>
        <w:tc>
          <w:tcPr>
            <w:tcW w:w="1400" w:type="dxa"/>
            <w:tcBorders>
              <w:top w:val="nil"/>
              <w:left w:val="nil"/>
              <w:bottom w:val="single" w:sz="4" w:space="0" w:color="auto"/>
              <w:right w:val="single" w:sz="4" w:space="0" w:color="auto"/>
            </w:tcBorders>
            <w:shd w:val="clear" w:color="auto" w:fill="auto"/>
            <w:noWrap/>
            <w:vAlign w:val="center"/>
            <w:hideMark/>
          </w:tcPr>
          <w:p w14:paraId="55F2ECDF" w14:textId="77777777" w:rsidR="0000296F" w:rsidRPr="0000296F" w:rsidRDefault="0000296F" w:rsidP="0000296F">
            <w:pPr>
              <w:jc w:val="center"/>
              <w:rPr>
                <w:rFonts w:cs="Calibri"/>
                <w:b/>
                <w:bCs/>
                <w:color w:val="000000"/>
                <w:sz w:val="22"/>
                <w:szCs w:val="22"/>
              </w:rPr>
            </w:pPr>
            <w:r w:rsidRPr="0000296F">
              <w:rPr>
                <w:rFonts w:cs="Calibri"/>
                <w:b/>
                <w:bCs/>
                <w:color w:val="000000"/>
                <w:sz w:val="22"/>
                <w:szCs w:val="22"/>
              </w:rPr>
              <w:t>X</w:t>
            </w:r>
          </w:p>
        </w:tc>
      </w:tr>
      <w:tr w:rsidR="0000296F" w:rsidRPr="0000296F" w14:paraId="6B73D728" w14:textId="77777777" w:rsidTr="0000296F">
        <w:trPr>
          <w:trHeight w:val="288"/>
        </w:trPr>
        <w:tc>
          <w:tcPr>
            <w:tcW w:w="2360" w:type="dxa"/>
            <w:tcBorders>
              <w:top w:val="nil"/>
              <w:left w:val="single" w:sz="4" w:space="0" w:color="auto"/>
              <w:bottom w:val="single" w:sz="4" w:space="0" w:color="auto"/>
              <w:right w:val="nil"/>
            </w:tcBorders>
            <w:shd w:val="clear" w:color="000000" w:fill="B4C6E7"/>
            <w:vAlign w:val="center"/>
            <w:hideMark/>
          </w:tcPr>
          <w:p w14:paraId="42F426E2" w14:textId="77777777" w:rsidR="0000296F" w:rsidRPr="0000296F" w:rsidRDefault="0000296F" w:rsidP="0000296F">
            <w:pPr>
              <w:rPr>
                <w:rFonts w:ascii="Arial" w:hAnsi="Arial" w:cs="Arial"/>
                <w:color w:val="000000"/>
                <w:sz w:val="22"/>
                <w:szCs w:val="22"/>
              </w:rPr>
            </w:pPr>
            <w:r w:rsidRPr="0000296F">
              <w:rPr>
                <w:rFonts w:ascii="Arial" w:hAnsi="Arial" w:cs="Arial"/>
                <w:color w:val="000000"/>
                <w:sz w:val="22"/>
                <w:szCs w:val="22"/>
              </w:rPr>
              <w:t>SEC_C_CONT_7</w:t>
            </w:r>
          </w:p>
        </w:tc>
        <w:tc>
          <w:tcPr>
            <w:tcW w:w="1460" w:type="dxa"/>
            <w:tcBorders>
              <w:top w:val="nil"/>
              <w:left w:val="single" w:sz="4" w:space="0" w:color="auto"/>
              <w:bottom w:val="single" w:sz="4" w:space="0" w:color="auto"/>
              <w:right w:val="single" w:sz="4" w:space="0" w:color="auto"/>
            </w:tcBorders>
            <w:shd w:val="clear" w:color="auto" w:fill="auto"/>
            <w:noWrap/>
            <w:vAlign w:val="center"/>
            <w:hideMark/>
          </w:tcPr>
          <w:p w14:paraId="2B847B74" w14:textId="77777777" w:rsidR="0000296F" w:rsidRPr="0000296F" w:rsidRDefault="0000296F" w:rsidP="0000296F">
            <w:pPr>
              <w:jc w:val="center"/>
              <w:rPr>
                <w:rFonts w:cs="Calibri"/>
                <w:b/>
                <w:bCs/>
                <w:color w:val="000000"/>
                <w:sz w:val="22"/>
                <w:szCs w:val="22"/>
              </w:rPr>
            </w:pPr>
            <w:r w:rsidRPr="0000296F">
              <w:rPr>
                <w:rFonts w:cs="Calibri"/>
                <w:b/>
                <w:bCs/>
                <w:color w:val="000000"/>
                <w:sz w:val="22"/>
                <w:szCs w:val="22"/>
              </w:rPr>
              <w:t>X</w:t>
            </w:r>
          </w:p>
        </w:tc>
        <w:tc>
          <w:tcPr>
            <w:tcW w:w="1220" w:type="dxa"/>
            <w:tcBorders>
              <w:top w:val="nil"/>
              <w:left w:val="nil"/>
              <w:bottom w:val="single" w:sz="4" w:space="0" w:color="auto"/>
              <w:right w:val="single" w:sz="4" w:space="0" w:color="auto"/>
            </w:tcBorders>
            <w:shd w:val="clear" w:color="auto" w:fill="auto"/>
            <w:noWrap/>
            <w:vAlign w:val="center"/>
            <w:hideMark/>
          </w:tcPr>
          <w:p w14:paraId="1480D255" w14:textId="77777777" w:rsidR="0000296F" w:rsidRPr="0000296F" w:rsidRDefault="0000296F" w:rsidP="0000296F">
            <w:pPr>
              <w:jc w:val="center"/>
              <w:rPr>
                <w:rFonts w:cs="Calibri"/>
                <w:b/>
                <w:bCs/>
                <w:color w:val="000000"/>
                <w:sz w:val="22"/>
                <w:szCs w:val="22"/>
              </w:rPr>
            </w:pPr>
            <w:r w:rsidRPr="0000296F">
              <w:rPr>
                <w:rFonts w:cs="Calibri"/>
                <w:b/>
                <w:bCs/>
                <w:color w:val="000000"/>
                <w:sz w:val="22"/>
                <w:szCs w:val="22"/>
              </w:rPr>
              <w:t>X</w:t>
            </w:r>
          </w:p>
        </w:tc>
        <w:tc>
          <w:tcPr>
            <w:tcW w:w="1220" w:type="dxa"/>
            <w:tcBorders>
              <w:top w:val="nil"/>
              <w:left w:val="nil"/>
              <w:bottom w:val="single" w:sz="4" w:space="0" w:color="auto"/>
              <w:right w:val="single" w:sz="4" w:space="0" w:color="auto"/>
            </w:tcBorders>
            <w:shd w:val="clear" w:color="auto" w:fill="auto"/>
            <w:noWrap/>
            <w:vAlign w:val="center"/>
            <w:hideMark/>
          </w:tcPr>
          <w:p w14:paraId="2D11BB68" w14:textId="77777777" w:rsidR="0000296F" w:rsidRPr="0000296F" w:rsidRDefault="0000296F" w:rsidP="0000296F">
            <w:pPr>
              <w:jc w:val="center"/>
              <w:rPr>
                <w:rFonts w:cs="Calibri"/>
                <w:b/>
                <w:bCs/>
                <w:color w:val="000000"/>
                <w:sz w:val="22"/>
                <w:szCs w:val="22"/>
              </w:rPr>
            </w:pPr>
            <w:r w:rsidRPr="0000296F">
              <w:rPr>
                <w:rFonts w:cs="Calibri"/>
                <w:b/>
                <w:bCs/>
                <w:color w:val="000000"/>
                <w:sz w:val="22"/>
                <w:szCs w:val="22"/>
              </w:rPr>
              <w:t>X</w:t>
            </w:r>
          </w:p>
        </w:tc>
        <w:tc>
          <w:tcPr>
            <w:tcW w:w="1640" w:type="dxa"/>
            <w:tcBorders>
              <w:top w:val="nil"/>
              <w:left w:val="nil"/>
              <w:bottom w:val="single" w:sz="4" w:space="0" w:color="auto"/>
              <w:right w:val="single" w:sz="4" w:space="0" w:color="auto"/>
            </w:tcBorders>
            <w:shd w:val="clear" w:color="auto" w:fill="auto"/>
            <w:noWrap/>
            <w:vAlign w:val="center"/>
            <w:hideMark/>
          </w:tcPr>
          <w:p w14:paraId="1C4F44EC" w14:textId="77777777" w:rsidR="0000296F" w:rsidRPr="0000296F" w:rsidRDefault="0000296F" w:rsidP="0000296F">
            <w:pPr>
              <w:jc w:val="center"/>
              <w:rPr>
                <w:rFonts w:cs="Calibri"/>
                <w:b/>
                <w:bCs/>
                <w:color w:val="000000"/>
                <w:sz w:val="22"/>
                <w:szCs w:val="22"/>
              </w:rPr>
            </w:pPr>
            <w:r w:rsidRPr="0000296F">
              <w:rPr>
                <w:rFonts w:cs="Calibri"/>
                <w:b/>
                <w:bCs/>
                <w:color w:val="000000"/>
                <w:sz w:val="22"/>
                <w:szCs w:val="22"/>
              </w:rPr>
              <w:t>X</w:t>
            </w:r>
          </w:p>
        </w:tc>
        <w:tc>
          <w:tcPr>
            <w:tcW w:w="1440" w:type="dxa"/>
            <w:tcBorders>
              <w:top w:val="nil"/>
              <w:left w:val="nil"/>
              <w:bottom w:val="single" w:sz="4" w:space="0" w:color="auto"/>
              <w:right w:val="single" w:sz="4" w:space="0" w:color="auto"/>
            </w:tcBorders>
            <w:shd w:val="clear" w:color="auto" w:fill="auto"/>
            <w:noWrap/>
            <w:vAlign w:val="center"/>
            <w:hideMark/>
          </w:tcPr>
          <w:p w14:paraId="2813D7CB" w14:textId="77777777" w:rsidR="0000296F" w:rsidRPr="0000296F" w:rsidRDefault="0000296F" w:rsidP="0000296F">
            <w:pPr>
              <w:jc w:val="center"/>
              <w:rPr>
                <w:rFonts w:cs="Calibri"/>
                <w:b/>
                <w:bCs/>
                <w:color w:val="000000"/>
                <w:sz w:val="22"/>
                <w:szCs w:val="22"/>
              </w:rPr>
            </w:pPr>
            <w:r w:rsidRPr="0000296F">
              <w:rPr>
                <w:rFonts w:cs="Calibri"/>
                <w:b/>
                <w:bCs/>
                <w:color w:val="000000"/>
                <w:sz w:val="22"/>
                <w:szCs w:val="22"/>
              </w:rPr>
              <w:t>X</w:t>
            </w:r>
          </w:p>
        </w:tc>
        <w:tc>
          <w:tcPr>
            <w:tcW w:w="1400" w:type="dxa"/>
            <w:tcBorders>
              <w:top w:val="nil"/>
              <w:left w:val="nil"/>
              <w:bottom w:val="single" w:sz="4" w:space="0" w:color="auto"/>
              <w:right w:val="single" w:sz="4" w:space="0" w:color="auto"/>
            </w:tcBorders>
            <w:shd w:val="clear" w:color="auto" w:fill="auto"/>
            <w:noWrap/>
            <w:vAlign w:val="center"/>
            <w:hideMark/>
          </w:tcPr>
          <w:p w14:paraId="1C4A5A38" w14:textId="77777777" w:rsidR="0000296F" w:rsidRPr="0000296F" w:rsidRDefault="0000296F" w:rsidP="0000296F">
            <w:pPr>
              <w:jc w:val="center"/>
              <w:rPr>
                <w:rFonts w:cs="Calibri"/>
                <w:b/>
                <w:bCs/>
                <w:color w:val="000000"/>
                <w:sz w:val="22"/>
                <w:szCs w:val="22"/>
              </w:rPr>
            </w:pPr>
            <w:r w:rsidRPr="0000296F">
              <w:rPr>
                <w:rFonts w:cs="Calibri"/>
                <w:b/>
                <w:bCs/>
                <w:color w:val="000000"/>
                <w:sz w:val="22"/>
                <w:szCs w:val="22"/>
              </w:rPr>
              <w:t>X</w:t>
            </w:r>
          </w:p>
        </w:tc>
      </w:tr>
      <w:tr w:rsidR="0000296F" w:rsidRPr="0000296F" w14:paraId="3CBFA982" w14:textId="77777777" w:rsidTr="0000296F">
        <w:trPr>
          <w:trHeight w:val="288"/>
        </w:trPr>
        <w:tc>
          <w:tcPr>
            <w:tcW w:w="2360" w:type="dxa"/>
            <w:tcBorders>
              <w:top w:val="nil"/>
              <w:left w:val="single" w:sz="4" w:space="0" w:color="auto"/>
              <w:bottom w:val="single" w:sz="4" w:space="0" w:color="auto"/>
              <w:right w:val="nil"/>
            </w:tcBorders>
            <w:shd w:val="clear" w:color="000000" w:fill="B4C6E7"/>
            <w:vAlign w:val="center"/>
            <w:hideMark/>
          </w:tcPr>
          <w:p w14:paraId="5611F7F1" w14:textId="77777777" w:rsidR="0000296F" w:rsidRPr="0000296F" w:rsidRDefault="0000296F" w:rsidP="0000296F">
            <w:pPr>
              <w:rPr>
                <w:rFonts w:ascii="Arial" w:hAnsi="Arial" w:cs="Arial"/>
                <w:color w:val="000000"/>
                <w:sz w:val="22"/>
                <w:szCs w:val="22"/>
              </w:rPr>
            </w:pPr>
            <w:r w:rsidRPr="0000296F">
              <w:rPr>
                <w:rFonts w:ascii="Arial" w:hAnsi="Arial" w:cs="Arial"/>
                <w:color w:val="000000"/>
                <w:sz w:val="22"/>
                <w:szCs w:val="22"/>
              </w:rPr>
              <w:t>SEC_C_CONF_1</w:t>
            </w:r>
          </w:p>
        </w:tc>
        <w:tc>
          <w:tcPr>
            <w:tcW w:w="1460" w:type="dxa"/>
            <w:tcBorders>
              <w:top w:val="nil"/>
              <w:left w:val="single" w:sz="4" w:space="0" w:color="auto"/>
              <w:bottom w:val="single" w:sz="4" w:space="0" w:color="auto"/>
              <w:right w:val="single" w:sz="4" w:space="0" w:color="auto"/>
            </w:tcBorders>
            <w:shd w:val="clear" w:color="auto" w:fill="auto"/>
            <w:noWrap/>
            <w:vAlign w:val="center"/>
            <w:hideMark/>
          </w:tcPr>
          <w:p w14:paraId="0A61AD4C" w14:textId="77777777" w:rsidR="0000296F" w:rsidRPr="0000296F" w:rsidRDefault="0000296F" w:rsidP="0000296F">
            <w:pPr>
              <w:jc w:val="center"/>
              <w:rPr>
                <w:rFonts w:cs="Calibri"/>
                <w:b/>
                <w:bCs/>
                <w:color w:val="000000"/>
                <w:sz w:val="22"/>
                <w:szCs w:val="22"/>
              </w:rPr>
            </w:pPr>
            <w:r w:rsidRPr="0000296F">
              <w:rPr>
                <w:rFonts w:cs="Calibri"/>
                <w:b/>
                <w:bCs/>
                <w:color w:val="000000"/>
                <w:sz w:val="22"/>
                <w:szCs w:val="22"/>
              </w:rPr>
              <w:t>X</w:t>
            </w:r>
          </w:p>
        </w:tc>
        <w:tc>
          <w:tcPr>
            <w:tcW w:w="1220" w:type="dxa"/>
            <w:tcBorders>
              <w:top w:val="nil"/>
              <w:left w:val="nil"/>
              <w:bottom w:val="single" w:sz="4" w:space="0" w:color="auto"/>
              <w:right w:val="single" w:sz="4" w:space="0" w:color="auto"/>
            </w:tcBorders>
            <w:shd w:val="clear" w:color="auto" w:fill="auto"/>
            <w:noWrap/>
            <w:vAlign w:val="center"/>
            <w:hideMark/>
          </w:tcPr>
          <w:p w14:paraId="604200CB" w14:textId="77777777" w:rsidR="0000296F" w:rsidRPr="0000296F" w:rsidRDefault="0000296F" w:rsidP="0000296F">
            <w:pPr>
              <w:jc w:val="center"/>
              <w:rPr>
                <w:rFonts w:cs="Calibri"/>
                <w:b/>
                <w:bCs/>
                <w:color w:val="000000"/>
                <w:sz w:val="22"/>
                <w:szCs w:val="22"/>
              </w:rPr>
            </w:pPr>
            <w:r w:rsidRPr="0000296F">
              <w:rPr>
                <w:rFonts w:cs="Calibri"/>
                <w:b/>
                <w:bCs/>
                <w:color w:val="000000"/>
                <w:sz w:val="22"/>
                <w:szCs w:val="22"/>
              </w:rPr>
              <w:t>X</w:t>
            </w:r>
          </w:p>
        </w:tc>
        <w:tc>
          <w:tcPr>
            <w:tcW w:w="1220" w:type="dxa"/>
            <w:tcBorders>
              <w:top w:val="nil"/>
              <w:left w:val="nil"/>
              <w:bottom w:val="single" w:sz="4" w:space="0" w:color="auto"/>
              <w:right w:val="single" w:sz="4" w:space="0" w:color="auto"/>
            </w:tcBorders>
            <w:shd w:val="clear" w:color="auto" w:fill="auto"/>
            <w:noWrap/>
            <w:vAlign w:val="center"/>
            <w:hideMark/>
          </w:tcPr>
          <w:p w14:paraId="5F2550D3" w14:textId="77777777" w:rsidR="0000296F" w:rsidRPr="0000296F" w:rsidRDefault="0000296F" w:rsidP="0000296F">
            <w:pPr>
              <w:jc w:val="center"/>
              <w:rPr>
                <w:rFonts w:cs="Calibri"/>
                <w:b/>
                <w:bCs/>
                <w:color w:val="000000"/>
                <w:sz w:val="22"/>
                <w:szCs w:val="22"/>
              </w:rPr>
            </w:pPr>
            <w:r w:rsidRPr="0000296F">
              <w:rPr>
                <w:rFonts w:cs="Calibri"/>
                <w:b/>
                <w:bCs/>
                <w:color w:val="000000"/>
                <w:sz w:val="22"/>
                <w:szCs w:val="22"/>
              </w:rPr>
              <w:t>X</w:t>
            </w:r>
          </w:p>
        </w:tc>
        <w:tc>
          <w:tcPr>
            <w:tcW w:w="1640" w:type="dxa"/>
            <w:tcBorders>
              <w:top w:val="nil"/>
              <w:left w:val="nil"/>
              <w:bottom w:val="single" w:sz="4" w:space="0" w:color="auto"/>
              <w:right w:val="single" w:sz="4" w:space="0" w:color="auto"/>
            </w:tcBorders>
            <w:shd w:val="clear" w:color="auto" w:fill="auto"/>
            <w:noWrap/>
            <w:vAlign w:val="center"/>
            <w:hideMark/>
          </w:tcPr>
          <w:p w14:paraId="359A89C4" w14:textId="77777777" w:rsidR="0000296F" w:rsidRPr="0000296F" w:rsidRDefault="0000296F" w:rsidP="0000296F">
            <w:pPr>
              <w:jc w:val="center"/>
              <w:rPr>
                <w:rFonts w:cs="Calibri"/>
                <w:b/>
                <w:bCs/>
                <w:color w:val="000000"/>
                <w:sz w:val="22"/>
                <w:szCs w:val="22"/>
              </w:rPr>
            </w:pPr>
            <w:r w:rsidRPr="0000296F">
              <w:rPr>
                <w:rFonts w:cs="Calibri"/>
                <w:b/>
                <w:bCs/>
                <w:color w:val="000000"/>
                <w:sz w:val="22"/>
                <w:szCs w:val="22"/>
              </w:rPr>
              <w:t>X</w:t>
            </w:r>
          </w:p>
        </w:tc>
        <w:tc>
          <w:tcPr>
            <w:tcW w:w="1440" w:type="dxa"/>
            <w:tcBorders>
              <w:top w:val="nil"/>
              <w:left w:val="nil"/>
              <w:bottom w:val="single" w:sz="4" w:space="0" w:color="auto"/>
              <w:right w:val="single" w:sz="4" w:space="0" w:color="auto"/>
            </w:tcBorders>
            <w:shd w:val="clear" w:color="auto" w:fill="auto"/>
            <w:noWrap/>
            <w:vAlign w:val="center"/>
            <w:hideMark/>
          </w:tcPr>
          <w:p w14:paraId="04A3F940" w14:textId="77777777" w:rsidR="0000296F" w:rsidRPr="0000296F" w:rsidRDefault="0000296F" w:rsidP="0000296F">
            <w:pPr>
              <w:jc w:val="center"/>
              <w:rPr>
                <w:rFonts w:cs="Calibri"/>
                <w:b/>
                <w:bCs/>
                <w:color w:val="000000"/>
                <w:sz w:val="22"/>
                <w:szCs w:val="22"/>
              </w:rPr>
            </w:pPr>
            <w:r w:rsidRPr="0000296F">
              <w:rPr>
                <w:rFonts w:cs="Calibri"/>
                <w:b/>
                <w:bCs/>
                <w:color w:val="000000"/>
                <w:sz w:val="22"/>
                <w:szCs w:val="22"/>
              </w:rPr>
              <w:t>X</w:t>
            </w:r>
          </w:p>
        </w:tc>
        <w:tc>
          <w:tcPr>
            <w:tcW w:w="1400" w:type="dxa"/>
            <w:tcBorders>
              <w:top w:val="nil"/>
              <w:left w:val="nil"/>
              <w:bottom w:val="single" w:sz="4" w:space="0" w:color="auto"/>
              <w:right w:val="single" w:sz="4" w:space="0" w:color="auto"/>
            </w:tcBorders>
            <w:shd w:val="clear" w:color="auto" w:fill="auto"/>
            <w:noWrap/>
            <w:vAlign w:val="center"/>
            <w:hideMark/>
          </w:tcPr>
          <w:p w14:paraId="219DC5F2" w14:textId="77777777" w:rsidR="0000296F" w:rsidRPr="0000296F" w:rsidRDefault="0000296F" w:rsidP="0000296F">
            <w:pPr>
              <w:jc w:val="center"/>
              <w:rPr>
                <w:rFonts w:cs="Calibri"/>
                <w:b/>
                <w:bCs/>
                <w:color w:val="000000"/>
                <w:sz w:val="22"/>
                <w:szCs w:val="22"/>
              </w:rPr>
            </w:pPr>
            <w:r w:rsidRPr="0000296F">
              <w:rPr>
                <w:rFonts w:cs="Calibri"/>
                <w:b/>
                <w:bCs/>
                <w:color w:val="000000"/>
                <w:sz w:val="22"/>
                <w:szCs w:val="22"/>
              </w:rPr>
              <w:t>X</w:t>
            </w:r>
          </w:p>
        </w:tc>
      </w:tr>
      <w:tr w:rsidR="0000296F" w:rsidRPr="0000296F" w14:paraId="5808FE28" w14:textId="77777777" w:rsidTr="0000296F">
        <w:trPr>
          <w:trHeight w:val="288"/>
        </w:trPr>
        <w:tc>
          <w:tcPr>
            <w:tcW w:w="2360" w:type="dxa"/>
            <w:tcBorders>
              <w:top w:val="nil"/>
              <w:left w:val="single" w:sz="4" w:space="0" w:color="auto"/>
              <w:bottom w:val="single" w:sz="4" w:space="0" w:color="auto"/>
              <w:right w:val="nil"/>
            </w:tcBorders>
            <w:shd w:val="clear" w:color="000000" w:fill="B4C6E7"/>
            <w:vAlign w:val="center"/>
            <w:hideMark/>
          </w:tcPr>
          <w:p w14:paraId="1FD6BCD7" w14:textId="77777777" w:rsidR="0000296F" w:rsidRPr="0000296F" w:rsidRDefault="0000296F" w:rsidP="0000296F">
            <w:pPr>
              <w:rPr>
                <w:rFonts w:ascii="Arial" w:hAnsi="Arial" w:cs="Arial"/>
                <w:color w:val="000000"/>
                <w:sz w:val="22"/>
                <w:szCs w:val="22"/>
              </w:rPr>
            </w:pPr>
            <w:r w:rsidRPr="0000296F">
              <w:rPr>
                <w:rFonts w:ascii="Arial" w:hAnsi="Arial" w:cs="Arial"/>
                <w:color w:val="000000"/>
                <w:sz w:val="22"/>
                <w:szCs w:val="22"/>
              </w:rPr>
              <w:t>SEC_C_CONF_2</w:t>
            </w:r>
          </w:p>
        </w:tc>
        <w:tc>
          <w:tcPr>
            <w:tcW w:w="1460" w:type="dxa"/>
            <w:tcBorders>
              <w:top w:val="nil"/>
              <w:left w:val="single" w:sz="4" w:space="0" w:color="auto"/>
              <w:bottom w:val="single" w:sz="4" w:space="0" w:color="auto"/>
              <w:right w:val="single" w:sz="4" w:space="0" w:color="auto"/>
            </w:tcBorders>
            <w:shd w:val="clear" w:color="auto" w:fill="auto"/>
            <w:noWrap/>
            <w:vAlign w:val="center"/>
            <w:hideMark/>
          </w:tcPr>
          <w:p w14:paraId="0C174B11" w14:textId="77777777" w:rsidR="0000296F" w:rsidRPr="0000296F" w:rsidRDefault="0000296F" w:rsidP="0000296F">
            <w:pPr>
              <w:jc w:val="center"/>
              <w:rPr>
                <w:rFonts w:cs="Calibri"/>
                <w:b/>
                <w:bCs/>
                <w:color w:val="000000"/>
                <w:sz w:val="22"/>
                <w:szCs w:val="22"/>
              </w:rPr>
            </w:pPr>
            <w:r w:rsidRPr="0000296F">
              <w:rPr>
                <w:rFonts w:cs="Calibri"/>
                <w:b/>
                <w:bCs/>
                <w:color w:val="000000"/>
                <w:sz w:val="22"/>
                <w:szCs w:val="22"/>
              </w:rPr>
              <w:t>X</w:t>
            </w:r>
          </w:p>
        </w:tc>
        <w:tc>
          <w:tcPr>
            <w:tcW w:w="1220" w:type="dxa"/>
            <w:tcBorders>
              <w:top w:val="nil"/>
              <w:left w:val="nil"/>
              <w:bottom w:val="single" w:sz="4" w:space="0" w:color="auto"/>
              <w:right w:val="single" w:sz="4" w:space="0" w:color="auto"/>
            </w:tcBorders>
            <w:shd w:val="clear" w:color="auto" w:fill="auto"/>
            <w:noWrap/>
            <w:vAlign w:val="center"/>
            <w:hideMark/>
          </w:tcPr>
          <w:p w14:paraId="74A77F2C" w14:textId="77777777" w:rsidR="0000296F" w:rsidRPr="0000296F" w:rsidRDefault="0000296F" w:rsidP="0000296F">
            <w:pPr>
              <w:jc w:val="center"/>
              <w:rPr>
                <w:rFonts w:cs="Calibri"/>
                <w:b/>
                <w:bCs/>
                <w:color w:val="000000"/>
                <w:sz w:val="22"/>
                <w:szCs w:val="22"/>
              </w:rPr>
            </w:pPr>
            <w:r w:rsidRPr="0000296F">
              <w:rPr>
                <w:rFonts w:cs="Calibri"/>
                <w:b/>
                <w:bCs/>
                <w:color w:val="000000"/>
                <w:sz w:val="22"/>
                <w:szCs w:val="22"/>
              </w:rPr>
              <w:t>X</w:t>
            </w:r>
          </w:p>
        </w:tc>
        <w:tc>
          <w:tcPr>
            <w:tcW w:w="1220" w:type="dxa"/>
            <w:tcBorders>
              <w:top w:val="nil"/>
              <w:left w:val="nil"/>
              <w:bottom w:val="single" w:sz="4" w:space="0" w:color="auto"/>
              <w:right w:val="single" w:sz="4" w:space="0" w:color="auto"/>
            </w:tcBorders>
            <w:shd w:val="clear" w:color="auto" w:fill="auto"/>
            <w:noWrap/>
            <w:vAlign w:val="center"/>
            <w:hideMark/>
          </w:tcPr>
          <w:p w14:paraId="58C6BD6F" w14:textId="77777777" w:rsidR="0000296F" w:rsidRPr="0000296F" w:rsidRDefault="0000296F" w:rsidP="0000296F">
            <w:pPr>
              <w:jc w:val="center"/>
              <w:rPr>
                <w:rFonts w:cs="Calibri"/>
                <w:b/>
                <w:bCs/>
                <w:color w:val="000000"/>
                <w:sz w:val="22"/>
                <w:szCs w:val="22"/>
              </w:rPr>
            </w:pPr>
            <w:r w:rsidRPr="0000296F">
              <w:rPr>
                <w:rFonts w:cs="Calibri"/>
                <w:b/>
                <w:bCs/>
                <w:color w:val="000000"/>
                <w:sz w:val="22"/>
                <w:szCs w:val="22"/>
              </w:rPr>
              <w:t>X</w:t>
            </w:r>
          </w:p>
        </w:tc>
        <w:tc>
          <w:tcPr>
            <w:tcW w:w="1640" w:type="dxa"/>
            <w:tcBorders>
              <w:top w:val="nil"/>
              <w:left w:val="nil"/>
              <w:bottom w:val="single" w:sz="4" w:space="0" w:color="auto"/>
              <w:right w:val="single" w:sz="4" w:space="0" w:color="auto"/>
            </w:tcBorders>
            <w:shd w:val="clear" w:color="auto" w:fill="auto"/>
            <w:noWrap/>
            <w:vAlign w:val="center"/>
            <w:hideMark/>
          </w:tcPr>
          <w:p w14:paraId="5B5E2E4E" w14:textId="77777777" w:rsidR="0000296F" w:rsidRPr="0000296F" w:rsidRDefault="0000296F" w:rsidP="0000296F">
            <w:pPr>
              <w:jc w:val="center"/>
              <w:rPr>
                <w:rFonts w:cs="Calibri"/>
                <w:b/>
                <w:bCs/>
                <w:color w:val="000000"/>
                <w:sz w:val="22"/>
                <w:szCs w:val="22"/>
              </w:rPr>
            </w:pPr>
            <w:r w:rsidRPr="0000296F">
              <w:rPr>
                <w:rFonts w:cs="Calibri"/>
                <w:b/>
                <w:bCs/>
                <w:color w:val="000000"/>
                <w:sz w:val="22"/>
                <w:szCs w:val="22"/>
              </w:rPr>
              <w:t>X</w:t>
            </w:r>
          </w:p>
        </w:tc>
        <w:tc>
          <w:tcPr>
            <w:tcW w:w="1440" w:type="dxa"/>
            <w:tcBorders>
              <w:top w:val="nil"/>
              <w:left w:val="nil"/>
              <w:bottom w:val="single" w:sz="4" w:space="0" w:color="auto"/>
              <w:right w:val="single" w:sz="4" w:space="0" w:color="auto"/>
            </w:tcBorders>
            <w:shd w:val="clear" w:color="auto" w:fill="auto"/>
            <w:noWrap/>
            <w:vAlign w:val="center"/>
            <w:hideMark/>
          </w:tcPr>
          <w:p w14:paraId="47233E27" w14:textId="77777777" w:rsidR="0000296F" w:rsidRPr="0000296F" w:rsidRDefault="0000296F" w:rsidP="0000296F">
            <w:pPr>
              <w:jc w:val="center"/>
              <w:rPr>
                <w:rFonts w:cs="Calibri"/>
                <w:b/>
                <w:bCs/>
                <w:color w:val="000000"/>
                <w:sz w:val="22"/>
                <w:szCs w:val="22"/>
              </w:rPr>
            </w:pPr>
            <w:r w:rsidRPr="0000296F">
              <w:rPr>
                <w:rFonts w:cs="Calibri"/>
                <w:b/>
                <w:bCs/>
                <w:color w:val="000000"/>
                <w:sz w:val="22"/>
                <w:szCs w:val="22"/>
              </w:rPr>
              <w:t>X</w:t>
            </w:r>
          </w:p>
        </w:tc>
        <w:tc>
          <w:tcPr>
            <w:tcW w:w="1400" w:type="dxa"/>
            <w:tcBorders>
              <w:top w:val="nil"/>
              <w:left w:val="nil"/>
              <w:bottom w:val="single" w:sz="4" w:space="0" w:color="auto"/>
              <w:right w:val="single" w:sz="4" w:space="0" w:color="auto"/>
            </w:tcBorders>
            <w:shd w:val="clear" w:color="auto" w:fill="auto"/>
            <w:noWrap/>
            <w:vAlign w:val="center"/>
            <w:hideMark/>
          </w:tcPr>
          <w:p w14:paraId="2E143383" w14:textId="77777777" w:rsidR="0000296F" w:rsidRPr="0000296F" w:rsidRDefault="0000296F" w:rsidP="0000296F">
            <w:pPr>
              <w:jc w:val="center"/>
              <w:rPr>
                <w:rFonts w:cs="Calibri"/>
                <w:b/>
                <w:bCs/>
                <w:color w:val="000000"/>
                <w:sz w:val="22"/>
                <w:szCs w:val="22"/>
              </w:rPr>
            </w:pPr>
            <w:r w:rsidRPr="0000296F">
              <w:rPr>
                <w:rFonts w:cs="Calibri"/>
                <w:b/>
                <w:bCs/>
                <w:color w:val="000000"/>
                <w:sz w:val="22"/>
                <w:szCs w:val="22"/>
              </w:rPr>
              <w:t>X</w:t>
            </w:r>
          </w:p>
        </w:tc>
      </w:tr>
      <w:tr w:rsidR="0000296F" w:rsidRPr="0000296F" w14:paraId="119A3AE4" w14:textId="77777777" w:rsidTr="0000296F">
        <w:trPr>
          <w:trHeight w:val="288"/>
        </w:trPr>
        <w:tc>
          <w:tcPr>
            <w:tcW w:w="2360" w:type="dxa"/>
            <w:tcBorders>
              <w:top w:val="nil"/>
              <w:left w:val="single" w:sz="4" w:space="0" w:color="auto"/>
              <w:bottom w:val="single" w:sz="4" w:space="0" w:color="auto"/>
              <w:right w:val="nil"/>
            </w:tcBorders>
            <w:shd w:val="clear" w:color="000000" w:fill="B4C6E7"/>
            <w:vAlign w:val="center"/>
            <w:hideMark/>
          </w:tcPr>
          <w:p w14:paraId="6C0B2F01" w14:textId="77777777" w:rsidR="0000296F" w:rsidRPr="0000296F" w:rsidRDefault="0000296F" w:rsidP="0000296F">
            <w:pPr>
              <w:rPr>
                <w:rFonts w:ascii="Arial" w:hAnsi="Arial" w:cs="Arial"/>
                <w:color w:val="000000"/>
                <w:sz w:val="22"/>
                <w:szCs w:val="22"/>
              </w:rPr>
            </w:pPr>
            <w:r w:rsidRPr="0000296F">
              <w:rPr>
                <w:rFonts w:ascii="Arial" w:hAnsi="Arial" w:cs="Arial"/>
                <w:color w:val="000000"/>
                <w:sz w:val="22"/>
                <w:szCs w:val="22"/>
              </w:rPr>
              <w:t>SEC_C_CONF_6</w:t>
            </w:r>
          </w:p>
        </w:tc>
        <w:tc>
          <w:tcPr>
            <w:tcW w:w="1460" w:type="dxa"/>
            <w:tcBorders>
              <w:top w:val="nil"/>
              <w:left w:val="single" w:sz="4" w:space="0" w:color="auto"/>
              <w:bottom w:val="single" w:sz="4" w:space="0" w:color="auto"/>
              <w:right w:val="single" w:sz="4" w:space="0" w:color="auto"/>
            </w:tcBorders>
            <w:shd w:val="clear" w:color="auto" w:fill="auto"/>
            <w:noWrap/>
            <w:vAlign w:val="center"/>
            <w:hideMark/>
          </w:tcPr>
          <w:p w14:paraId="0417177A" w14:textId="77777777" w:rsidR="0000296F" w:rsidRPr="0000296F" w:rsidRDefault="0000296F" w:rsidP="0000296F">
            <w:pPr>
              <w:jc w:val="center"/>
              <w:rPr>
                <w:rFonts w:cs="Calibri"/>
                <w:b/>
                <w:bCs/>
                <w:color w:val="000000"/>
                <w:sz w:val="22"/>
                <w:szCs w:val="22"/>
              </w:rPr>
            </w:pPr>
            <w:r w:rsidRPr="0000296F">
              <w:rPr>
                <w:rFonts w:cs="Calibri"/>
                <w:b/>
                <w:bCs/>
                <w:color w:val="000000"/>
                <w:sz w:val="22"/>
                <w:szCs w:val="22"/>
              </w:rPr>
              <w:t>X</w:t>
            </w:r>
          </w:p>
        </w:tc>
        <w:tc>
          <w:tcPr>
            <w:tcW w:w="1220" w:type="dxa"/>
            <w:tcBorders>
              <w:top w:val="nil"/>
              <w:left w:val="nil"/>
              <w:bottom w:val="single" w:sz="4" w:space="0" w:color="auto"/>
              <w:right w:val="single" w:sz="4" w:space="0" w:color="auto"/>
            </w:tcBorders>
            <w:shd w:val="clear" w:color="auto" w:fill="auto"/>
            <w:noWrap/>
            <w:vAlign w:val="center"/>
            <w:hideMark/>
          </w:tcPr>
          <w:p w14:paraId="04EC5C32" w14:textId="77777777" w:rsidR="0000296F" w:rsidRPr="0000296F" w:rsidRDefault="0000296F" w:rsidP="0000296F">
            <w:pPr>
              <w:jc w:val="center"/>
              <w:rPr>
                <w:rFonts w:cs="Calibri"/>
                <w:b/>
                <w:bCs/>
                <w:color w:val="000000"/>
                <w:sz w:val="22"/>
                <w:szCs w:val="22"/>
              </w:rPr>
            </w:pPr>
            <w:r w:rsidRPr="0000296F">
              <w:rPr>
                <w:rFonts w:cs="Calibri"/>
                <w:b/>
                <w:bCs/>
                <w:color w:val="000000"/>
                <w:sz w:val="22"/>
                <w:szCs w:val="22"/>
              </w:rPr>
              <w:t>X</w:t>
            </w:r>
          </w:p>
        </w:tc>
        <w:tc>
          <w:tcPr>
            <w:tcW w:w="1220" w:type="dxa"/>
            <w:tcBorders>
              <w:top w:val="nil"/>
              <w:left w:val="nil"/>
              <w:bottom w:val="single" w:sz="4" w:space="0" w:color="auto"/>
              <w:right w:val="single" w:sz="4" w:space="0" w:color="auto"/>
            </w:tcBorders>
            <w:shd w:val="clear" w:color="auto" w:fill="auto"/>
            <w:noWrap/>
            <w:vAlign w:val="center"/>
            <w:hideMark/>
          </w:tcPr>
          <w:p w14:paraId="7A999877" w14:textId="77777777" w:rsidR="0000296F" w:rsidRPr="0000296F" w:rsidRDefault="0000296F" w:rsidP="0000296F">
            <w:pPr>
              <w:jc w:val="center"/>
              <w:rPr>
                <w:rFonts w:cs="Calibri"/>
                <w:b/>
                <w:bCs/>
                <w:color w:val="000000"/>
                <w:sz w:val="22"/>
                <w:szCs w:val="22"/>
              </w:rPr>
            </w:pPr>
            <w:r w:rsidRPr="0000296F">
              <w:rPr>
                <w:rFonts w:cs="Calibri"/>
                <w:b/>
                <w:bCs/>
                <w:color w:val="000000"/>
                <w:sz w:val="22"/>
                <w:szCs w:val="22"/>
              </w:rPr>
              <w:t>X</w:t>
            </w:r>
          </w:p>
        </w:tc>
        <w:tc>
          <w:tcPr>
            <w:tcW w:w="1640" w:type="dxa"/>
            <w:tcBorders>
              <w:top w:val="nil"/>
              <w:left w:val="nil"/>
              <w:bottom w:val="single" w:sz="4" w:space="0" w:color="auto"/>
              <w:right w:val="single" w:sz="4" w:space="0" w:color="auto"/>
            </w:tcBorders>
            <w:shd w:val="clear" w:color="auto" w:fill="auto"/>
            <w:noWrap/>
            <w:vAlign w:val="center"/>
            <w:hideMark/>
          </w:tcPr>
          <w:p w14:paraId="717B172C" w14:textId="77777777" w:rsidR="0000296F" w:rsidRPr="0000296F" w:rsidRDefault="0000296F" w:rsidP="0000296F">
            <w:pPr>
              <w:jc w:val="center"/>
              <w:rPr>
                <w:rFonts w:cs="Calibri"/>
                <w:b/>
                <w:bCs/>
                <w:color w:val="000000"/>
                <w:sz w:val="22"/>
                <w:szCs w:val="22"/>
              </w:rPr>
            </w:pPr>
            <w:r w:rsidRPr="0000296F">
              <w:rPr>
                <w:rFonts w:cs="Calibri"/>
                <w:b/>
                <w:bCs/>
                <w:color w:val="000000"/>
                <w:sz w:val="22"/>
                <w:szCs w:val="22"/>
              </w:rPr>
              <w:t>X</w:t>
            </w:r>
          </w:p>
        </w:tc>
        <w:tc>
          <w:tcPr>
            <w:tcW w:w="1440" w:type="dxa"/>
            <w:tcBorders>
              <w:top w:val="nil"/>
              <w:left w:val="nil"/>
              <w:bottom w:val="single" w:sz="4" w:space="0" w:color="auto"/>
              <w:right w:val="single" w:sz="4" w:space="0" w:color="auto"/>
            </w:tcBorders>
            <w:shd w:val="clear" w:color="000000" w:fill="D9D9D9"/>
            <w:noWrap/>
            <w:vAlign w:val="center"/>
            <w:hideMark/>
          </w:tcPr>
          <w:p w14:paraId="1A34DC43" w14:textId="77777777" w:rsidR="0000296F" w:rsidRPr="0000296F" w:rsidRDefault="0000296F" w:rsidP="0000296F">
            <w:pPr>
              <w:jc w:val="center"/>
              <w:rPr>
                <w:rFonts w:cs="Calibri"/>
                <w:b/>
                <w:bCs/>
                <w:color w:val="000000"/>
                <w:sz w:val="22"/>
                <w:szCs w:val="22"/>
              </w:rPr>
            </w:pPr>
            <w:r w:rsidRPr="0000296F">
              <w:rPr>
                <w:rFonts w:cs="Calibri"/>
                <w:b/>
                <w:bCs/>
                <w:color w:val="000000"/>
                <w:sz w:val="22"/>
                <w:szCs w:val="22"/>
              </w:rPr>
              <w:t> </w:t>
            </w:r>
          </w:p>
        </w:tc>
        <w:tc>
          <w:tcPr>
            <w:tcW w:w="1400" w:type="dxa"/>
            <w:tcBorders>
              <w:top w:val="nil"/>
              <w:left w:val="nil"/>
              <w:bottom w:val="single" w:sz="4" w:space="0" w:color="auto"/>
              <w:right w:val="single" w:sz="4" w:space="0" w:color="auto"/>
            </w:tcBorders>
            <w:shd w:val="clear" w:color="000000" w:fill="D9D9D9"/>
            <w:noWrap/>
            <w:vAlign w:val="center"/>
            <w:hideMark/>
          </w:tcPr>
          <w:p w14:paraId="78F2B1C1" w14:textId="77777777" w:rsidR="0000296F" w:rsidRPr="0000296F" w:rsidRDefault="0000296F" w:rsidP="0000296F">
            <w:pPr>
              <w:jc w:val="center"/>
              <w:rPr>
                <w:rFonts w:cs="Calibri"/>
                <w:b/>
                <w:bCs/>
                <w:color w:val="000000"/>
                <w:sz w:val="22"/>
                <w:szCs w:val="22"/>
              </w:rPr>
            </w:pPr>
            <w:r w:rsidRPr="0000296F">
              <w:rPr>
                <w:rFonts w:cs="Calibri"/>
                <w:b/>
                <w:bCs/>
                <w:color w:val="000000"/>
                <w:sz w:val="22"/>
                <w:szCs w:val="22"/>
              </w:rPr>
              <w:t> </w:t>
            </w:r>
          </w:p>
        </w:tc>
      </w:tr>
      <w:tr w:rsidR="0000296F" w:rsidRPr="0000296F" w14:paraId="5F9F7A6A" w14:textId="77777777" w:rsidTr="0000296F">
        <w:trPr>
          <w:trHeight w:val="288"/>
        </w:trPr>
        <w:tc>
          <w:tcPr>
            <w:tcW w:w="2360" w:type="dxa"/>
            <w:tcBorders>
              <w:top w:val="nil"/>
              <w:left w:val="single" w:sz="4" w:space="0" w:color="auto"/>
              <w:bottom w:val="single" w:sz="4" w:space="0" w:color="auto"/>
              <w:right w:val="nil"/>
            </w:tcBorders>
            <w:shd w:val="clear" w:color="000000" w:fill="B4C6E7"/>
            <w:vAlign w:val="center"/>
            <w:hideMark/>
          </w:tcPr>
          <w:p w14:paraId="64D20761" w14:textId="77777777" w:rsidR="0000296F" w:rsidRPr="0000296F" w:rsidRDefault="0000296F" w:rsidP="0000296F">
            <w:pPr>
              <w:rPr>
                <w:rFonts w:ascii="Arial" w:hAnsi="Arial" w:cs="Arial"/>
                <w:color w:val="000000"/>
                <w:sz w:val="22"/>
                <w:szCs w:val="22"/>
              </w:rPr>
            </w:pPr>
            <w:r w:rsidRPr="0000296F">
              <w:rPr>
                <w:rFonts w:ascii="Arial" w:hAnsi="Arial" w:cs="Arial"/>
                <w:color w:val="000000"/>
                <w:sz w:val="22"/>
                <w:szCs w:val="22"/>
              </w:rPr>
              <w:t>SEC_C_CONF_7</w:t>
            </w:r>
          </w:p>
        </w:tc>
        <w:tc>
          <w:tcPr>
            <w:tcW w:w="1460" w:type="dxa"/>
            <w:tcBorders>
              <w:top w:val="nil"/>
              <w:left w:val="single" w:sz="4" w:space="0" w:color="auto"/>
              <w:bottom w:val="single" w:sz="4" w:space="0" w:color="auto"/>
              <w:right w:val="single" w:sz="4" w:space="0" w:color="auto"/>
            </w:tcBorders>
            <w:shd w:val="clear" w:color="auto" w:fill="auto"/>
            <w:noWrap/>
            <w:vAlign w:val="center"/>
            <w:hideMark/>
          </w:tcPr>
          <w:p w14:paraId="68720A2C" w14:textId="77777777" w:rsidR="0000296F" w:rsidRPr="0000296F" w:rsidRDefault="0000296F" w:rsidP="0000296F">
            <w:pPr>
              <w:jc w:val="center"/>
              <w:rPr>
                <w:rFonts w:cs="Calibri"/>
                <w:b/>
                <w:bCs/>
                <w:color w:val="000000"/>
                <w:sz w:val="22"/>
                <w:szCs w:val="22"/>
              </w:rPr>
            </w:pPr>
            <w:r w:rsidRPr="0000296F">
              <w:rPr>
                <w:rFonts w:cs="Calibri"/>
                <w:b/>
                <w:bCs/>
                <w:color w:val="000000"/>
                <w:sz w:val="22"/>
                <w:szCs w:val="22"/>
              </w:rPr>
              <w:t>X</w:t>
            </w:r>
          </w:p>
        </w:tc>
        <w:tc>
          <w:tcPr>
            <w:tcW w:w="1220" w:type="dxa"/>
            <w:tcBorders>
              <w:top w:val="nil"/>
              <w:left w:val="nil"/>
              <w:bottom w:val="single" w:sz="4" w:space="0" w:color="auto"/>
              <w:right w:val="single" w:sz="4" w:space="0" w:color="auto"/>
            </w:tcBorders>
            <w:shd w:val="clear" w:color="auto" w:fill="auto"/>
            <w:noWrap/>
            <w:vAlign w:val="center"/>
            <w:hideMark/>
          </w:tcPr>
          <w:p w14:paraId="79FD3670" w14:textId="77777777" w:rsidR="0000296F" w:rsidRPr="0000296F" w:rsidRDefault="0000296F" w:rsidP="0000296F">
            <w:pPr>
              <w:jc w:val="center"/>
              <w:rPr>
                <w:rFonts w:cs="Calibri"/>
                <w:b/>
                <w:bCs/>
                <w:color w:val="000000"/>
                <w:sz w:val="22"/>
                <w:szCs w:val="22"/>
              </w:rPr>
            </w:pPr>
            <w:r w:rsidRPr="0000296F">
              <w:rPr>
                <w:rFonts w:cs="Calibri"/>
                <w:b/>
                <w:bCs/>
                <w:color w:val="000000"/>
                <w:sz w:val="22"/>
                <w:szCs w:val="22"/>
              </w:rPr>
              <w:t>X</w:t>
            </w:r>
          </w:p>
        </w:tc>
        <w:tc>
          <w:tcPr>
            <w:tcW w:w="1220" w:type="dxa"/>
            <w:tcBorders>
              <w:top w:val="nil"/>
              <w:left w:val="nil"/>
              <w:bottom w:val="single" w:sz="4" w:space="0" w:color="auto"/>
              <w:right w:val="single" w:sz="4" w:space="0" w:color="auto"/>
            </w:tcBorders>
            <w:shd w:val="clear" w:color="auto" w:fill="auto"/>
            <w:noWrap/>
            <w:vAlign w:val="center"/>
            <w:hideMark/>
          </w:tcPr>
          <w:p w14:paraId="021E5B94" w14:textId="77777777" w:rsidR="0000296F" w:rsidRPr="0000296F" w:rsidRDefault="0000296F" w:rsidP="0000296F">
            <w:pPr>
              <w:jc w:val="center"/>
              <w:rPr>
                <w:rFonts w:cs="Calibri"/>
                <w:b/>
                <w:bCs/>
                <w:color w:val="000000"/>
                <w:sz w:val="22"/>
                <w:szCs w:val="22"/>
              </w:rPr>
            </w:pPr>
            <w:r w:rsidRPr="0000296F">
              <w:rPr>
                <w:rFonts w:cs="Calibri"/>
                <w:b/>
                <w:bCs/>
                <w:color w:val="000000"/>
                <w:sz w:val="22"/>
                <w:szCs w:val="22"/>
              </w:rPr>
              <w:t>X</w:t>
            </w:r>
          </w:p>
        </w:tc>
        <w:tc>
          <w:tcPr>
            <w:tcW w:w="1640" w:type="dxa"/>
            <w:tcBorders>
              <w:top w:val="nil"/>
              <w:left w:val="nil"/>
              <w:bottom w:val="single" w:sz="4" w:space="0" w:color="auto"/>
              <w:right w:val="single" w:sz="4" w:space="0" w:color="auto"/>
            </w:tcBorders>
            <w:shd w:val="clear" w:color="auto" w:fill="auto"/>
            <w:noWrap/>
            <w:vAlign w:val="center"/>
            <w:hideMark/>
          </w:tcPr>
          <w:p w14:paraId="61ABFE07" w14:textId="77777777" w:rsidR="0000296F" w:rsidRPr="0000296F" w:rsidRDefault="0000296F" w:rsidP="0000296F">
            <w:pPr>
              <w:jc w:val="center"/>
              <w:rPr>
                <w:rFonts w:cs="Calibri"/>
                <w:b/>
                <w:bCs/>
                <w:color w:val="000000"/>
                <w:sz w:val="22"/>
                <w:szCs w:val="22"/>
              </w:rPr>
            </w:pPr>
            <w:r w:rsidRPr="0000296F">
              <w:rPr>
                <w:rFonts w:cs="Calibri"/>
                <w:b/>
                <w:bCs/>
                <w:color w:val="000000"/>
                <w:sz w:val="22"/>
                <w:szCs w:val="22"/>
              </w:rPr>
              <w:t>X</w:t>
            </w:r>
          </w:p>
        </w:tc>
        <w:tc>
          <w:tcPr>
            <w:tcW w:w="1440" w:type="dxa"/>
            <w:tcBorders>
              <w:top w:val="nil"/>
              <w:left w:val="nil"/>
              <w:bottom w:val="single" w:sz="4" w:space="0" w:color="auto"/>
              <w:right w:val="single" w:sz="4" w:space="0" w:color="auto"/>
            </w:tcBorders>
            <w:shd w:val="clear" w:color="auto" w:fill="auto"/>
            <w:noWrap/>
            <w:vAlign w:val="center"/>
            <w:hideMark/>
          </w:tcPr>
          <w:p w14:paraId="1E3D3467" w14:textId="77777777" w:rsidR="0000296F" w:rsidRPr="0000296F" w:rsidRDefault="0000296F" w:rsidP="0000296F">
            <w:pPr>
              <w:jc w:val="center"/>
              <w:rPr>
                <w:rFonts w:cs="Calibri"/>
                <w:b/>
                <w:bCs/>
                <w:color w:val="000000"/>
                <w:sz w:val="22"/>
                <w:szCs w:val="22"/>
              </w:rPr>
            </w:pPr>
            <w:r w:rsidRPr="0000296F">
              <w:rPr>
                <w:rFonts w:cs="Calibri"/>
                <w:b/>
                <w:bCs/>
                <w:color w:val="000000"/>
                <w:sz w:val="22"/>
                <w:szCs w:val="22"/>
              </w:rPr>
              <w:t>X</w:t>
            </w:r>
          </w:p>
        </w:tc>
        <w:tc>
          <w:tcPr>
            <w:tcW w:w="1400" w:type="dxa"/>
            <w:tcBorders>
              <w:top w:val="nil"/>
              <w:left w:val="nil"/>
              <w:bottom w:val="single" w:sz="4" w:space="0" w:color="auto"/>
              <w:right w:val="single" w:sz="4" w:space="0" w:color="auto"/>
            </w:tcBorders>
            <w:shd w:val="clear" w:color="auto" w:fill="auto"/>
            <w:noWrap/>
            <w:vAlign w:val="center"/>
            <w:hideMark/>
          </w:tcPr>
          <w:p w14:paraId="2D102671" w14:textId="77777777" w:rsidR="0000296F" w:rsidRPr="0000296F" w:rsidRDefault="0000296F" w:rsidP="0000296F">
            <w:pPr>
              <w:jc w:val="center"/>
              <w:rPr>
                <w:rFonts w:cs="Calibri"/>
                <w:b/>
                <w:bCs/>
                <w:color w:val="000000"/>
                <w:sz w:val="22"/>
                <w:szCs w:val="22"/>
              </w:rPr>
            </w:pPr>
            <w:r w:rsidRPr="0000296F">
              <w:rPr>
                <w:rFonts w:cs="Calibri"/>
                <w:b/>
                <w:bCs/>
                <w:color w:val="000000"/>
                <w:sz w:val="22"/>
                <w:szCs w:val="22"/>
              </w:rPr>
              <w:t>X</w:t>
            </w:r>
          </w:p>
        </w:tc>
      </w:tr>
      <w:tr w:rsidR="0000296F" w:rsidRPr="0000296F" w14:paraId="2017EEA4" w14:textId="77777777" w:rsidTr="0000296F">
        <w:trPr>
          <w:trHeight w:val="288"/>
        </w:trPr>
        <w:tc>
          <w:tcPr>
            <w:tcW w:w="2360" w:type="dxa"/>
            <w:tcBorders>
              <w:top w:val="nil"/>
              <w:left w:val="single" w:sz="4" w:space="0" w:color="auto"/>
              <w:bottom w:val="single" w:sz="4" w:space="0" w:color="auto"/>
              <w:right w:val="nil"/>
            </w:tcBorders>
            <w:shd w:val="clear" w:color="000000" w:fill="B4C6E7"/>
            <w:vAlign w:val="center"/>
            <w:hideMark/>
          </w:tcPr>
          <w:p w14:paraId="04282BA6" w14:textId="77777777" w:rsidR="0000296F" w:rsidRPr="0000296F" w:rsidRDefault="0000296F" w:rsidP="0000296F">
            <w:pPr>
              <w:rPr>
                <w:rFonts w:ascii="Arial" w:hAnsi="Arial" w:cs="Arial"/>
                <w:color w:val="000000"/>
                <w:sz w:val="22"/>
                <w:szCs w:val="22"/>
              </w:rPr>
            </w:pPr>
            <w:r w:rsidRPr="0000296F">
              <w:rPr>
                <w:rFonts w:ascii="Arial" w:hAnsi="Arial" w:cs="Arial"/>
                <w:color w:val="000000"/>
                <w:sz w:val="22"/>
                <w:szCs w:val="22"/>
              </w:rPr>
              <w:t>SEC_C_CONF_8</w:t>
            </w:r>
          </w:p>
        </w:tc>
        <w:tc>
          <w:tcPr>
            <w:tcW w:w="1460" w:type="dxa"/>
            <w:tcBorders>
              <w:top w:val="nil"/>
              <w:left w:val="single" w:sz="4" w:space="0" w:color="auto"/>
              <w:bottom w:val="single" w:sz="4" w:space="0" w:color="auto"/>
              <w:right w:val="single" w:sz="4" w:space="0" w:color="auto"/>
            </w:tcBorders>
            <w:shd w:val="clear" w:color="auto" w:fill="auto"/>
            <w:noWrap/>
            <w:vAlign w:val="center"/>
            <w:hideMark/>
          </w:tcPr>
          <w:p w14:paraId="141F2B71" w14:textId="77777777" w:rsidR="0000296F" w:rsidRPr="0000296F" w:rsidRDefault="0000296F" w:rsidP="0000296F">
            <w:pPr>
              <w:jc w:val="center"/>
              <w:rPr>
                <w:rFonts w:cs="Calibri"/>
                <w:b/>
                <w:bCs/>
                <w:color w:val="000000"/>
                <w:sz w:val="22"/>
                <w:szCs w:val="22"/>
              </w:rPr>
            </w:pPr>
            <w:r w:rsidRPr="0000296F">
              <w:rPr>
                <w:rFonts w:cs="Calibri"/>
                <w:b/>
                <w:bCs/>
                <w:color w:val="000000"/>
                <w:sz w:val="22"/>
                <w:szCs w:val="22"/>
              </w:rPr>
              <w:t>X</w:t>
            </w:r>
          </w:p>
        </w:tc>
        <w:tc>
          <w:tcPr>
            <w:tcW w:w="1220" w:type="dxa"/>
            <w:tcBorders>
              <w:top w:val="nil"/>
              <w:left w:val="nil"/>
              <w:bottom w:val="single" w:sz="4" w:space="0" w:color="auto"/>
              <w:right w:val="single" w:sz="4" w:space="0" w:color="auto"/>
            </w:tcBorders>
            <w:shd w:val="clear" w:color="auto" w:fill="auto"/>
            <w:noWrap/>
            <w:vAlign w:val="center"/>
            <w:hideMark/>
          </w:tcPr>
          <w:p w14:paraId="0AD24101" w14:textId="77777777" w:rsidR="0000296F" w:rsidRPr="0000296F" w:rsidRDefault="0000296F" w:rsidP="0000296F">
            <w:pPr>
              <w:jc w:val="center"/>
              <w:rPr>
                <w:rFonts w:cs="Calibri"/>
                <w:b/>
                <w:bCs/>
                <w:color w:val="000000"/>
                <w:sz w:val="22"/>
                <w:szCs w:val="22"/>
              </w:rPr>
            </w:pPr>
            <w:r w:rsidRPr="0000296F">
              <w:rPr>
                <w:rFonts w:cs="Calibri"/>
                <w:b/>
                <w:bCs/>
                <w:color w:val="000000"/>
                <w:sz w:val="22"/>
                <w:szCs w:val="22"/>
              </w:rPr>
              <w:t>X</w:t>
            </w:r>
          </w:p>
        </w:tc>
        <w:tc>
          <w:tcPr>
            <w:tcW w:w="1220" w:type="dxa"/>
            <w:tcBorders>
              <w:top w:val="nil"/>
              <w:left w:val="nil"/>
              <w:bottom w:val="single" w:sz="4" w:space="0" w:color="auto"/>
              <w:right w:val="single" w:sz="4" w:space="0" w:color="auto"/>
            </w:tcBorders>
            <w:shd w:val="clear" w:color="auto" w:fill="auto"/>
            <w:noWrap/>
            <w:vAlign w:val="center"/>
            <w:hideMark/>
          </w:tcPr>
          <w:p w14:paraId="3F148A9F" w14:textId="77777777" w:rsidR="0000296F" w:rsidRPr="0000296F" w:rsidRDefault="0000296F" w:rsidP="0000296F">
            <w:pPr>
              <w:jc w:val="center"/>
              <w:rPr>
                <w:rFonts w:cs="Calibri"/>
                <w:b/>
                <w:bCs/>
                <w:color w:val="000000"/>
                <w:sz w:val="22"/>
                <w:szCs w:val="22"/>
              </w:rPr>
            </w:pPr>
            <w:r w:rsidRPr="0000296F">
              <w:rPr>
                <w:rFonts w:cs="Calibri"/>
                <w:b/>
                <w:bCs/>
                <w:color w:val="000000"/>
                <w:sz w:val="22"/>
                <w:szCs w:val="22"/>
              </w:rPr>
              <w:t>X</w:t>
            </w:r>
          </w:p>
        </w:tc>
        <w:tc>
          <w:tcPr>
            <w:tcW w:w="1640" w:type="dxa"/>
            <w:tcBorders>
              <w:top w:val="nil"/>
              <w:left w:val="nil"/>
              <w:bottom w:val="single" w:sz="4" w:space="0" w:color="auto"/>
              <w:right w:val="single" w:sz="4" w:space="0" w:color="auto"/>
            </w:tcBorders>
            <w:shd w:val="clear" w:color="auto" w:fill="auto"/>
            <w:noWrap/>
            <w:vAlign w:val="center"/>
            <w:hideMark/>
          </w:tcPr>
          <w:p w14:paraId="1216C5A3" w14:textId="77777777" w:rsidR="0000296F" w:rsidRPr="0000296F" w:rsidRDefault="0000296F" w:rsidP="0000296F">
            <w:pPr>
              <w:jc w:val="center"/>
              <w:rPr>
                <w:rFonts w:cs="Calibri"/>
                <w:b/>
                <w:bCs/>
                <w:color w:val="000000"/>
                <w:sz w:val="22"/>
                <w:szCs w:val="22"/>
              </w:rPr>
            </w:pPr>
            <w:r w:rsidRPr="0000296F">
              <w:rPr>
                <w:rFonts w:cs="Calibri"/>
                <w:b/>
                <w:bCs/>
                <w:color w:val="000000"/>
                <w:sz w:val="22"/>
                <w:szCs w:val="22"/>
              </w:rPr>
              <w:t>X</w:t>
            </w:r>
          </w:p>
        </w:tc>
        <w:tc>
          <w:tcPr>
            <w:tcW w:w="1440" w:type="dxa"/>
            <w:tcBorders>
              <w:top w:val="nil"/>
              <w:left w:val="nil"/>
              <w:bottom w:val="single" w:sz="4" w:space="0" w:color="auto"/>
              <w:right w:val="single" w:sz="4" w:space="0" w:color="auto"/>
            </w:tcBorders>
            <w:shd w:val="clear" w:color="auto" w:fill="auto"/>
            <w:noWrap/>
            <w:vAlign w:val="center"/>
            <w:hideMark/>
          </w:tcPr>
          <w:p w14:paraId="0EA8C9D2" w14:textId="77777777" w:rsidR="0000296F" w:rsidRPr="0000296F" w:rsidRDefault="0000296F" w:rsidP="0000296F">
            <w:pPr>
              <w:jc w:val="center"/>
              <w:rPr>
                <w:rFonts w:cs="Calibri"/>
                <w:b/>
                <w:bCs/>
                <w:color w:val="000000"/>
                <w:sz w:val="22"/>
                <w:szCs w:val="22"/>
              </w:rPr>
            </w:pPr>
            <w:r w:rsidRPr="0000296F">
              <w:rPr>
                <w:rFonts w:cs="Calibri"/>
                <w:b/>
                <w:bCs/>
                <w:color w:val="000000"/>
                <w:sz w:val="22"/>
                <w:szCs w:val="22"/>
              </w:rPr>
              <w:t>X</w:t>
            </w:r>
          </w:p>
        </w:tc>
        <w:tc>
          <w:tcPr>
            <w:tcW w:w="1400" w:type="dxa"/>
            <w:tcBorders>
              <w:top w:val="nil"/>
              <w:left w:val="nil"/>
              <w:bottom w:val="single" w:sz="4" w:space="0" w:color="auto"/>
              <w:right w:val="single" w:sz="4" w:space="0" w:color="auto"/>
            </w:tcBorders>
            <w:shd w:val="clear" w:color="auto" w:fill="auto"/>
            <w:noWrap/>
            <w:vAlign w:val="center"/>
            <w:hideMark/>
          </w:tcPr>
          <w:p w14:paraId="7C533B54" w14:textId="77777777" w:rsidR="0000296F" w:rsidRPr="0000296F" w:rsidRDefault="0000296F" w:rsidP="0000296F">
            <w:pPr>
              <w:jc w:val="center"/>
              <w:rPr>
                <w:rFonts w:cs="Calibri"/>
                <w:b/>
                <w:bCs/>
                <w:color w:val="000000"/>
                <w:sz w:val="22"/>
                <w:szCs w:val="22"/>
              </w:rPr>
            </w:pPr>
            <w:r w:rsidRPr="0000296F">
              <w:rPr>
                <w:rFonts w:cs="Calibri"/>
                <w:b/>
                <w:bCs/>
                <w:color w:val="000000"/>
                <w:sz w:val="22"/>
                <w:szCs w:val="22"/>
              </w:rPr>
              <w:t>X</w:t>
            </w:r>
          </w:p>
        </w:tc>
      </w:tr>
      <w:tr w:rsidR="0000296F" w:rsidRPr="0000296F" w14:paraId="28DDA7B5" w14:textId="77777777" w:rsidTr="0000296F">
        <w:trPr>
          <w:trHeight w:val="288"/>
        </w:trPr>
        <w:tc>
          <w:tcPr>
            <w:tcW w:w="2360" w:type="dxa"/>
            <w:tcBorders>
              <w:top w:val="nil"/>
              <w:left w:val="single" w:sz="4" w:space="0" w:color="auto"/>
              <w:bottom w:val="single" w:sz="4" w:space="0" w:color="auto"/>
              <w:right w:val="nil"/>
            </w:tcBorders>
            <w:shd w:val="clear" w:color="000000" w:fill="B4C6E7"/>
            <w:vAlign w:val="center"/>
            <w:hideMark/>
          </w:tcPr>
          <w:p w14:paraId="512ADD6C" w14:textId="77777777" w:rsidR="0000296F" w:rsidRPr="0000296F" w:rsidRDefault="0000296F" w:rsidP="0000296F">
            <w:pPr>
              <w:rPr>
                <w:rFonts w:ascii="Arial" w:hAnsi="Arial" w:cs="Arial"/>
                <w:color w:val="000000"/>
                <w:sz w:val="22"/>
                <w:szCs w:val="22"/>
              </w:rPr>
            </w:pPr>
            <w:r w:rsidRPr="0000296F">
              <w:rPr>
                <w:rFonts w:ascii="Arial" w:hAnsi="Arial" w:cs="Arial"/>
                <w:color w:val="000000"/>
                <w:sz w:val="22"/>
                <w:szCs w:val="22"/>
              </w:rPr>
              <w:t>SEC_C_CONF_9</w:t>
            </w:r>
          </w:p>
        </w:tc>
        <w:tc>
          <w:tcPr>
            <w:tcW w:w="1460" w:type="dxa"/>
            <w:tcBorders>
              <w:top w:val="nil"/>
              <w:left w:val="single" w:sz="4" w:space="0" w:color="auto"/>
              <w:bottom w:val="single" w:sz="4" w:space="0" w:color="auto"/>
              <w:right w:val="single" w:sz="4" w:space="0" w:color="auto"/>
            </w:tcBorders>
            <w:shd w:val="clear" w:color="auto" w:fill="auto"/>
            <w:noWrap/>
            <w:vAlign w:val="center"/>
            <w:hideMark/>
          </w:tcPr>
          <w:p w14:paraId="747D5BE3" w14:textId="77777777" w:rsidR="0000296F" w:rsidRPr="0000296F" w:rsidRDefault="0000296F" w:rsidP="0000296F">
            <w:pPr>
              <w:jc w:val="center"/>
              <w:rPr>
                <w:rFonts w:cs="Calibri"/>
                <w:b/>
                <w:bCs/>
                <w:color w:val="000000"/>
                <w:sz w:val="22"/>
                <w:szCs w:val="22"/>
              </w:rPr>
            </w:pPr>
            <w:r w:rsidRPr="0000296F">
              <w:rPr>
                <w:rFonts w:cs="Calibri"/>
                <w:b/>
                <w:bCs/>
                <w:color w:val="000000"/>
                <w:sz w:val="22"/>
                <w:szCs w:val="22"/>
              </w:rPr>
              <w:t>X</w:t>
            </w:r>
          </w:p>
        </w:tc>
        <w:tc>
          <w:tcPr>
            <w:tcW w:w="1220" w:type="dxa"/>
            <w:tcBorders>
              <w:top w:val="nil"/>
              <w:left w:val="nil"/>
              <w:bottom w:val="single" w:sz="4" w:space="0" w:color="auto"/>
              <w:right w:val="single" w:sz="4" w:space="0" w:color="auto"/>
            </w:tcBorders>
            <w:shd w:val="clear" w:color="auto" w:fill="auto"/>
            <w:noWrap/>
            <w:vAlign w:val="center"/>
            <w:hideMark/>
          </w:tcPr>
          <w:p w14:paraId="083B03A3" w14:textId="77777777" w:rsidR="0000296F" w:rsidRPr="0000296F" w:rsidRDefault="0000296F" w:rsidP="0000296F">
            <w:pPr>
              <w:jc w:val="center"/>
              <w:rPr>
                <w:rFonts w:cs="Calibri"/>
                <w:b/>
                <w:bCs/>
                <w:color w:val="000000"/>
                <w:sz w:val="22"/>
                <w:szCs w:val="22"/>
              </w:rPr>
            </w:pPr>
            <w:r w:rsidRPr="0000296F">
              <w:rPr>
                <w:rFonts w:cs="Calibri"/>
                <w:b/>
                <w:bCs/>
                <w:color w:val="000000"/>
                <w:sz w:val="22"/>
                <w:szCs w:val="22"/>
              </w:rPr>
              <w:t>X</w:t>
            </w:r>
          </w:p>
        </w:tc>
        <w:tc>
          <w:tcPr>
            <w:tcW w:w="1220" w:type="dxa"/>
            <w:tcBorders>
              <w:top w:val="nil"/>
              <w:left w:val="nil"/>
              <w:bottom w:val="single" w:sz="4" w:space="0" w:color="auto"/>
              <w:right w:val="single" w:sz="4" w:space="0" w:color="auto"/>
            </w:tcBorders>
            <w:shd w:val="clear" w:color="auto" w:fill="auto"/>
            <w:noWrap/>
            <w:vAlign w:val="center"/>
            <w:hideMark/>
          </w:tcPr>
          <w:p w14:paraId="5B07348B" w14:textId="77777777" w:rsidR="0000296F" w:rsidRPr="0000296F" w:rsidRDefault="0000296F" w:rsidP="0000296F">
            <w:pPr>
              <w:jc w:val="center"/>
              <w:rPr>
                <w:rFonts w:cs="Calibri"/>
                <w:b/>
                <w:bCs/>
                <w:color w:val="000000"/>
                <w:sz w:val="22"/>
                <w:szCs w:val="22"/>
              </w:rPr>
            </w:pPr>
            <w:r w:rsidRPr="0000296F">
              <w:rPr>
                <w:rFonts w:cs="Calibri"/>
                <w:b/>
                <w:bCs/>
                <w:color w:val="000000"/>
                <w:sz w:val="22"/>
                <w:szCs w:val="22"/>
              </w:rPr>
              <w:t>X</w:t>
            </w:r>
          </w:p>
        </w:tc>
        <w:tc>
          <w:tcPr>
            <w:tcW w:w="1640" w:type="dxa"/>
            <w:tcBorders>
              <w:top w:val="nil"/>
              <w:left w:val="nil"/>
              <w:bottom w:val="single" w:sz="4" w:space="0" w:color="auto"/>
              <w:right w:val="single" w:sz="4" w:space="0" w:color="auto"/>
            </w:tcBorders>
            <w:shd w:val="clear" w:color="auto" w:fill="auto"/>
            <w:noWrap/>
            <w:vAlign w:val="center"/>
            <w:hideMark/>
          </w:tcPr>
          <w:p w14:paraId="3E779868" w14:textId="77777777" w:rsidR="0000296F" w:rsidRPr="0000296F" w:rsidRDefault="0000296F" w:rsidP="0000296F">
            <w:pPr>
              <w:jc w:val="center"/>
              <w:rPr>
                <w:rFonts w:cs="Calibri"/>
                <w:b/>
                <w:bCs/>
                <w:color w:val="000000"/>
                <w:sz w:val="22"/>
                <w:szCs w:val="22"/>
              </w:rPr>
            </w:pPr>
            <w:r w:rsidRPr="0000296F">
              <w:rPr>
                <w:rFonts w:cs="Calibri"/>
                <w:b/>
                <w:bCs/>
                <w:color w:val="000000"/>
                <w:sz w:val="22"/>
                <w:szCs w:val="22"/>
              </w:rPr>
              <w:t>X</w:t>
            </w:r>
          </w:p>
        </w:tc>
        <w:tc>
          <w:tcPr>
            <w:tcW w:w="1440" w:type="dxa"/>
            <w:tcBorders>
              <w:top w:val="nil"/>
              <w:left w:val="nil"/>
              <w:bottom w:val="single" w:sz="4" w:space="0" w:color="auto"/>
              <w:right w:val="single" w:sz="4" w:space="0" w:color="auto"/>
            </w:tcBorders>
            <w:shd w:val="clear" w:color="000000" w:fill="D9D9D9"/>
            <w:noWrap/>
            <w:vAlign w:val="center"/>
            <w:hideMark/>
          </w:tcPr>
          <w:p w14:paraId="0D1E9471" w14:textId="77777777" w:rsidR="0000296F" w:rsidRPr="0000296F" w:rsidRDefault="0000296F" w:rsidP="0000296F">
            <w:pPr>
              <w:jc w:val="center"/>
              <w:rPr>
                <w:rFonts w:cs="Calibri"/>
                <w:b/>
                <w:bCs/>
                <w:color w:val="000000"/>
                <w:sz w:val="22"/>
                <w:szCs w:val="22"/>
              </w:rPr>
            </w:pPr>
            <w:r w:rsidRPr="0000296F">
              <w:rPr>
                <w:rFonts w:cs="Calibri"/>
                <w:b/>
                <w:bCs/>
                <w:color w:val="000000"/>
                <w:sz w:val="22"/>
                <w:szCs w:val="22"/>
              </w:rPr>
              <w:t> </w:t>
            </w:r>
          </w:p>
        </w:tc>
        <w:tc>
          <w:tcPr>
            <w:tcW w:w="1400" w:type="dxa"/>
            <w:tcBorders>
              <w:top w:val="nil"/>
              <w:left w:val="nil"/>
              <w:bottom w:val="single" w:sz="4" w:space="0" w:color="auto"/>
              <w:right w:val="single" w:sz="4" w:space="0" w:color="auto"/>
            </w:tcBorders>
            <w:shd w:val="clear" w:color="000000" w:fill="D9D9D9"/>
            <w:noWrap/>
            <w:vAlign w:val="center"/>
            <w:hideMark/>
          </w:tcPr>
          <w:p w14:paraId="6931718A" w14:textId="77777777" w:rsidR="0000296F" w:rsidRPr="0000296F" w:rsidRDefault="0000296F" w:rsidP="0000296F">
            <w:pPr>
              <w:jc w:val="center"/>
              <w:rPr>
                <w:rFonts w:cs="Calibri"/>
                <w:b/>
                <w:bCs/>
                <w:color w:val="000000"/>
                <w:sz w:val="22"/>
                <w:szCs w:val="22"/>
              </w:rPr>
            </w:pPr>
            <w:r w:rsidRPr="0000296F">
              <w:rPr>
                <w:rFonts w:cs="Calibri"/>
                <w:b/>
                <w:bCs/>
                <w:color w:val="000000"/>
                <w:sz w:val="22"/>
                <w:szCs w:val="22"/>
              </w:rPr>
              <w:t> </w:t>
            </w:r>
          </w:p>
        </w:tc>
      </w:tr>
      <w:tr w:rsidR="0000296F" w:rsidRPr="0000296F" w14:paraId="56AD46AE" w14:textId="77777777" w:rsidTr="0000296F">
        <w:trPr>
          <w:trHeight w:val="288"/>
        </w:trPr>
        <w:tc>
          <w:tcPr>
            <w:tcW w:w="2360" w:type="dxa"/>
            <w:tcBorders>
              <w:top w:val="nil"/>
              <w:left w:val="single" w:sz="4" w:space="0" w:color="auto"/>
              <w:bottom w:val="single" w:sz="4" w:space="0" w:color="auto"/>
              <w:right w:val="nil"/>
            </w:tcBorders>
            <w:shd w:val="clear" w:color="000000" w:fill="B4C6E7"/>
            <w:vAlign w:val="center"/>
            <w:hideMark/>
          </w:tcPr>
          <w:p w14:paraId="5A7785CC" w14:textId="77777777" w:rsidR="0000296F" w:rsidRPr="0000296F" w:rsidRDefault="0000296F" w:rsidP="0000296F">
            <w:pPr>
              <w:rPr>
                <w:rFonts w:ascii="Arial" w:hAnsi="Arial" w:cs="Arial"/>
                <w:color w:val="000000"/>
                <w:sz w:val="22"/>
                <w:szCs w:val="22"/>
              </w:rPr>
            </w:pPr>
            <w:r w:rsidRPr="0000296F">
              <w:rPr>
                <w:rFonts w:ascii="Arial" w:hAnsi="Arial" w:cs="Arial"/>
                <w:color w:val="000000"/>
                <w:sz w:val="22"/>
                <w:szCs w:val="22"/>
              </w:rPr>
              <w:t>SEC_C_CONF_10</w:t>
            </w:r>
          </w:p>
        </w:tc>
        <w:tc>
          <w:tcPr>
            <w:tcW w:w="1460" w:type="dxa"/>
            <w:tcBorders>
              <w:top w:val="nil"/>
              <w:left w:val="single" w:sz="4" w:space="0" w:color="auto"/>
              <w:bottom w:val="single" w:sz="4" w:space="0" w:color="auto"/>
              <w:right w:val="single" w:sz="4" w:space="0" w:color="auto"/>
            </w:tcBorders>
            <w:shd w:val="clear" w:color="auto" w:fill="auto"/>
            <w:noWrap/>
            <w:vAlign w:val="center"/>
            <w:hideMark/>
          </w:tcPr>
          <w:p w14:paraId="3654C20B" w14:textId="77777777" w:rsidR="0000296F" w:rsidRPr="0000296F" w:rsidRDefault="0000296F" w:rsidP="0000296F">
            <w:pPr>
              <w:jc w:val="center"/>
              <w:rPr>
                <w:rFonts w:cs="Calibri"/>
                <w:b/>
                <w:bCs/>
                <w:color w:val="000000"/>
                <w:sz w:val="22"/>
                <w:szCs w:val="22"/>
              </w:rPr>
            </w:pPr>
            <w:r w:rsidRPr="0000296F">
              <w:rPr>
                <w:rFonts w:cs="Calibri"/>
                <w:b/>
                <w:bCs/>
                <w:color w:val="000000"/>
                <w:sz w:val="22"/>
                <w:szCs w:val="22"/>
              </w:rPr>
              <w:t>X</w:t>
            </w:r>
          </w:p>
        </w:tc>
        <w:tc>
          <w:tcPr>
            <w:tcW w:w="1220" w:type="dxa"/>
            <w:tcBorders>
              <w:top w:val="nil"/>
              <w:left w:val="nil"/>
              <w:bottom w:val="single" w:sz="4" w:space="0" w:color="auto"/>
              <w:right w:val="single" w:sz="4" w:space="0" w:color="auto"/>
            </w:tcBorders>
            <w:shd w:val="clear" w:color="auto" w:fill="auto"/>
            <w:noWrap/>
            <w:vAlign w:val="center"/>
            <w:hideMark/>
          </w:tcPr>
          <w:p w14:paraId="6CA4FF27" w14:textId="77777777" w:rsidR="0000296F" w:rsidRPr="0000296F" w:rsidRDefault="0000296F" w:rsidP="0000296F">
            <w:pPr>
              <w:jc w:val="center"/>
              <w:rPr>
                <w:rFonts w:cs="Calibri"/>
                <w:b/>
                <w:bCs/>
                <w:color w:val="000000"/>
                <w:sz w:val="22"/>
                <w:szCs w:val="22"/>
              </w:rPr>
            </w:pPr>
            <w:r w:rsidRPr="0000296F">
              <w:rPr>
                <w:rFonts w:cs="Calibri"/>
                <w:b/>
                <w:bCs/>
                <w:color w:val="000000"/>
                <w:sz w:val="22"/>
                <w:szCs w:val="22"/>
              </w:rPr>
              <w:t>X</w:t>
            </w:r>
          </w:p>
        </w:tc>
        <w:tc>
          <w:tcPr>
            <w:tcW w:w="1220" w:type="dxa"/>
            <w:tcBorders>
              <w:top w:val="nil"/>
              <w:left w:val="nil"/>
              <w:bottom w:val="single" w:sz="4" w:space="0" w:color="auto"/>
              <w:right w:val="single" w:sz="4" w:space="0" w:color="auto"/>
            </w:tcBorders>
            <w:shd w:val="clear" w:color="auto" w:fill="auto"/>
            <w:noWrap/>
            <w:vAlign w:val="center"/>
            <w:hideMark/>
          </w:tcPr>
          <w:p w14:paraId="10DD6F3C" w14:textId="77777777" w:rsidR="0000296F" w:rsidRPr="0000296F" w:rsidRDefault="0000296F" w:rsidP="0000296F">
            <w:pPr>
              <w:jc w:val="center"/>
              <w:rPr>
                <w:rFonts w:cs="Calibri"/>
                <w:b/>
                <w:bCs/>
                <w:color w:val="000000"/>
                <w:sz w:val="22"/>
                <w:szCs w:val="22"/>
              </w:rPr>
            </w:pPr>
            <w:r w:rsidRPr="0000296F">
              <w:rPr>
                <w:rFonts w:cs="Calibri"/>
                <w:b/>
                <w:bCs/>
                <w:color w:val="000000"/>
                <w:sz w:val="22"/>
                <w:szCs w:val="22"/>
              </w:rPr>
              <w:t>X</w:t>
            </w:r>
          </w:p>
        </w:tc>
        <w:tc>
          <w:tcPr>
            <w:tcW w:w="1640" w:type="dxa"/>
            <w:tcBorders>
              <w:top w:val="nil"/>
              <w:left w:val="nil"/>
              <w:bottom w:val="single" w:sz="4" w:space="0" w:color="auto"/>
              <w:right w:val="single" w:sz="4" w:space="0" w:color="auto"/>
            </w:tcBorders>
            <w:shd w:val="clear" w:color="auto" w:fill="auto"/>
            <w:noWrap/>
            <w:vAlign w:val="center"/>
            <w:hideMark/>
          </w:tcPr>
          <w:p w14:paraId="1A011236" w14:textId="77777777" w:rsidR="0000296F" w:rsidRPr="0000296F" w:rsidRDefault="0000296F" w:rsidP="0000296F">
            <w:pPr>
              <w:jc w:val="center"/>
              <w:rPr>
                <w:rFonts w:cs="Calibri"/>
                <w:b/>
                <w:bCs/>
                <w:color w:val="000000"/>
                <w:sz w:val="22"/>
                <w:szCs w:val="22"/>
              </w:rPr>
            </w:pPr>
            <w:r w:rsidRPr="0000296F">
              <w:rPr>
                <w:rFonts w:cs="Calibri"/>
                <w:b/>
                <w:bCs/>
                <w:color w:val="000000"/>
                <w:sz w:val="22"/>
                <w:szCs w:val="22"/>
              </w:rPr>
              <w:t>X</w:t>
            </w:r>
          </w:p>
        </w:tc>
        <w:tc>
          <w:tcPr>
            <w:tcW w:w="1440" w:type="dxa"/>
            <w:tcBorders>
              <w:top w:val="nil"/>
              <w:left w:val="nil"/>
              <w:bottom w:val="single" w:sz="4" w:space="0" w:color="auto"/>
              <w:right w:val="single" w:sz="4" w:space="0" w:color="auto"/>
            </w:tcBorders>
            <w:shd w:val="clear" w:color="auto" w:fill="auto"/>
            <w:noWrap/>
            <w:vAlign w:val="center"/>
            <w:hideMark/>
          </w:tcPr>
          <w:p w14:paraId="36246B0C" w14:textId="77777777" w:rsidR="0000296F" w:rsidRPr="0000296F" w:rsidRDefault="0000296F" w:rsidP="0000296F">
            <w:pPr>
              <w:jc w:val="center"/>
              <w:rPr>
                <w:rFonts w:cs="Calibri"/>
                <w:b/>
                <w:bCs/>
                <w:color w:val="000000"/>
                <w:sz w:val="22"/>
                <w:szCs w:val="22"/>
              </w:rPr>
            </w:pPr>
            <w:r w:rsidRPr="0000296F">
              <w:rPr>
                <w:rFonts w:cs="Calibri"/>
                <w:b/>
                <w:bCs/>
                <w:color w:val="000000"/>
                <w:sz w:val="22"/>
                <w:szCs w:val="22"/>
              </w:rPr>
              <w:t>X</w:t>
            </w:r>
          </w:p>
        </w:tc>
        <w:tc>
          <w:tcPr>
            <w:tcW w:w="1400" w:type="dxa"/>
            <w:tcBorders>
              <w:top w:val="nil"/>
              <w:left w:val="nil"/>
              <w:bottom w:val="single" w:sz="4" w:space="0" w:color="auto"/>
              <w:right w:val="single" w:sz="4" w:space="0" w:color="auto"/>
            </w:tcBorders>
            <w:shd w:val="clear" w:color="auto" w:fill="auto"/>
            <w:noWrap/>
            <w:vAlign w:val="center"/>
            <w:hideMark/>
          </w:tcPr>
          <w:p w14:paraId="2E2B8580" w14:textId="77777777" w:rsidR="0000296F" w:rsidRPr="0000296F" w:rsidRDefault="0000296F" w:rsidP="0000296F">
            <w:pPr>
              <w:jc w:val="center"/>
              <w:rPr>
                <w:rFonts w:cs="Calibri"/>
                <w:b/>
                <w:bCs/>
                <w:color w:val="000000"/>
                <w:sz w:val="22"/>
                <w:szCs w:val="22"/>
              </w:rPr>
            </w:pPr>
            <w:r w:rsidRPr="0000296F">
              <w:rPr>
                <w:rFonts w:cs="Calibri"/>
                <w:b/>
                <w:bCs/>
                <w:color w:val="000000"/>
                <w:sz w:val="22"/>
                <w:szCs w:val="22"/>
              </w:rPr>
              <w:t>X</w:t>
            </w:r>
          </w:p>
        </w:tc>
      </w:tr>
      <w:tr w:rsidR="0000296F" w:rsidRPr="0000296F" w14:paraId="24420021" w14:textId="77777777" w:rsidTr="0000296F">
        <w:trPr>
          <w:trHeight w:val="288"/>
        </w:trPr>
        <w:tc>
          <w:tcPr>
            <w:tcW w:w="2360" w:type="dxa"/>
            <w:tcBorders>
              <w:top w:val="nil"/>
              <w:left w:val="single" w:sz="4" w:space="0" w:color="auto"/>
              <w:bottom w:val="single" w:sz="4" w:space="0" w:color="auto"/>
              <w:right w:val="nil"/>
            </w:tcBorders>
            <w:shd w:val="clear" w:color="000000" w:fill="B4C6E7"/>
            <w:vAlign w:val="center"/>
            <w:hideMark/>
          </w:tcPr>
          <w:p w14:paraId="507D707B" w14:textId="77777777" w:rsidR="0000296F" w:rsidRPr="0000296F" w:rsidRDefault="0000296F" w:rsidP="0000296F">
            <w:pPr>
              <w:rPr>
                <w:rFonts w:ascii="Arial" w:hAnsi="Arial" w:cs="Arial"/>
                <w:color w:val="000000"/>
                <w:sz w:val="22"/>
                <w:szCs w:val="22"/>
              </w:rPr>
            </w:pPr>
            <w:r w:rsidRPr="0000296F">
              <w:rPr>
                <w:rFonts w:ascii="Arial" w:hAnsi="Arial" w:cs="Arial"/>
                <w:color w:val="000000"/>
                <w:sz w:val="22"/>
                <w:szCs w:val="22"/>
              </w:rPr>
              <w:lastRenderedPageBreak/>
              <w:t>SEC_C_CONF_11</w:t>
            </w:r>
          </w:p>
        </w:tc>
        <w:tc>
          <w:tcPr>
            <w:tcW w:w="1460" w:type="dxa"/>
            <w:tcBorders>
              <w:top w:val="nil"/>
              <w:left w:val="single" w:sz="4" w:space="0" w:color="auto"/>
              <w:bottom w:val="single" w:sz="4" w:space="0" w:color="auto"/>
              <w:right w:val="single" w:sz="4" w:space="0" w:color="auto"/>
            </w:tcBorders>
            <w:shd w:val="clear" w:color="auto" w:fill="auto"/>
            <w:noWrap/>
            <w:vAlign w:val="center"/>
            <w:hideMark/>
          </w:tcPr>
          <w:p w14:paraId="7750EE67" w14:textId="77777777" w:rsidR="0000296F" w:rsidRPr="0000296F" w:rsidRDefault="0000296F" w:rsidP="0000296F">
            <w:pPr>
              <w:jc w:val="center"/>
              <w:rPr>
                <w:rFonts w:cs="Calibri"/>
                <w:b/>
                <w:bCs/>
                <w:color w:val="000000"/>
                <w:sz w:val="22"/>
                <w:szCs w:val="22"/>
              </w:rPr>
            </w:pPr>
            <w:r w:rsidRPr="0000296F">
              <w:rPr>
                <w:rFonts w:cs="Calibri"/>
                <w:b/>
                <w:bCs/>
                <w:color w:val="000000"/>
                <w:sz w:val="22"/>
                <w:szCs w:val="22"/>
              </w:rPr>
              <w:t>X</w:t>
            </w:r>
          </w:p>
        </w:tc>
        <w:tc>
          <w:tcPr>
            <w:tcW w:w="1220" w:type="dxa"/>
            <w:tcBorders>
              <w:top w:val="nil"/>
              <w:left w:val="nil"/>
              <w:bottom w:val="single" w:sz="4" w:space="0" w:color="auto"/>
              <w:right w:val="single" w:sz="4" w:space="0" w:color="auto"/>
            </w:tcBorders>
            <w:shd w:val="clear" w:color="auto" w:fill="auto"/>
            <w:noWrap/>
            <w:vAlign w:val="center"/>
            <w:hideMark/>
          </w:tcPr>
          <w:p w14:paraId="76D6EFCF" w14:textId="77777777" w:rsidR="0000296F" w:rsidRPr="0000296F" w:rsidRDefault="0000296F" w:rsidP="0000296F">
            <w:pPr>
              <w:jc w:val="center"/>
              <w:rPr>
                <w:rFonts w:cs="Calibri"/>
                <w:b/>
                <w:bCs/>
                <w:color w:val="000000"/>
                <w:sz w:val="22"/>
                <w:szCs w:val="22"/>
              </w:rPr>
            </w:pPr>
            <w:r w:rsidRPr="0000296F">
              <w:rPr>
                <w:rFonts w:cs="Calibri"/>
                <w:b/>
                <w:bCs/>
                <w:color w:val="000000"/>
                <w:sz w:val="22"/>
                <w:szCs w:val="22"/>
              </w:rPr>
              <w:t>X</w:t>
            </w:r>
          </w:p>
        </w:tc>
        <w:tc>
          <w:tcPr>
            <w:tcW w:w="1220" w:type="dxa"/>
            <w:tcBorders>
              <w:top w:val="nil"/>
              <w:left w:val="nil"/>
              <w:bottom w:val="single" w:sz="4" w:space="0" w:color="auto"/>
              <w:right w:val="single" w:sz="4" w:space="0" w:color="auto"/>
            </w:tcBorders>
            <w:shd w:val="clear" w:color="auto" w:fill="auto"/>
            <w:noWrap/>
            <w:vAlign w:val="center"/>
            <w:hideMark/>
          </w:tcPr>
          <w:p w14:paraId="2EBAC4EC" w14:textId="77777777" w:rsidR="0000296F" w:rsidRPr="0000296F" w:rsidRDefault="0000296F" w:rsidP="0000296F">
            <w:pPr>
              <w:jc w:val="center"/>
              <w:rPr>
                <w:rFonts w:cs="Calibri"/>
                <w:b/>
                <w:bCs/>
                <w:color w:val="000000"/>
                <w:sz w:val="22"/>
                <w:szCs w:val="22"/>
              </w:rPr>
            </w:pPr>
            <w:r w:rsidRPr="0000296F">
              <w:rPr>
                <w:rFonts w:cs="Calibri"/>
                <w:b/>
                <w:bCs/>
                <w:color w:val="000000"/>
                <w:sz w:val="22"/>
                <w:szCs w:val="22"/>
              </w:rPr>
              <w:t>X</w:t>
            </w:r>
          </w:p>
        </w:tc>
        <w:tc>
          <w:tcPr>
            <w:tcW w:w="1640" w:type="dxa"/>
            <w:tcBorders>
              <w:top w:val="nil"/>
              <w:left w:val="nil"/>
              <w:bottom w:val="single" w:sz="4" w:space="0" w:color="auto"/>
              <w:right w:val="single" w:sz="4" w:space="0" w:color="auto"/>
            </w:tcBorders>
            <w:shd w:val="clear" w:color="auto" w:fill="auto"/>
            <w:noWrap/>
            <w:vAlign w:val="center"/>
            <w:hideMark/>
          </w:tcPr>
          <w:p w14:paraId="4E215ACA" w14:textId="77777777" w:rsidR="0000296F" w:rsidRPr="0000296F" w:rsidRDefault="0000296F" w:rsidP="0000296F">
            <w:pPr>
              <w:jc w:val="center"/>
              <w:rPr>
                <w:rFonts w:cs="Calibri"/>
                <w:b/>
                <w:bCs/>
                <w:color w:val="000000"/>
                <w:sz w:val="22"/>
                <w:szCs w:val="22"/>
              </w:rPr>
            </w:pPr>
            <w:r w:rsidRPr="0000296F">
              <w:rPr>
                <w:rFonts w:cs="Calibri"/>
                <w:b/>
                <w:bCs/>
                <w:color w:val="000000"/>
                <w:sz w:val="22"/>
                <w:szCs w:val="22"/>
              </w:rPr>
              <w:t>X</w:t>
            </w:r>
          </w:p>
        </w:tc>
        <w:tc>
          <w:tcPr>
            <w:tcW w:w="1440" w:type="dxa"/>
            <w:tcBorders>
              <w:top w:val="nil"/>
              <w:left w:val="nil"/>
              <w:bottom w:val="single" w:sz="4" w:space="0" w:color="auto"/>
              <w:right w:val="single" w:sz="4" w:space="0" w:color="auto"/>
            </w:tcBorders>
            <w:shd w:val="clear" w:color="auto" w:fill="auto"/>
            <w:noWrap/>
            <w:vAlign w:val="center"/>
            <w:hideMark/>
          </w:tcPr>
          <w:p w14:paraId="70A4D50A" w14:textId="77777777" w:rsidR="0000296F" w:rsidRPr="0000296F" w:rsidRDefault="0000296F" w:rsidP="0000296F">
            <w:pPr>
              <w:jc w:val="center"/>
              <w:rPr>
                <w:rFonts w:cs="Calibri"/>
                <w:b/>
                <w:bCs/>
                <w:color w:val="000000"/>
                <w:sz w:val="22"/>
                <w:szCs w:val="22"/>
              </w:rPr>
            </w:pPr>
            <w:r w:rsidRPr="0000296F">
              <w:rPr>
                <w:rFonts w:cs="Calibri"/>
                <w:b/>
                <w:bCs/>
                <w:color w:val="000000"/>
                <w:sz w:val="22"/>
                <w:szCs w:val="22"/>
              </w:rPr>
              <w:t>X</w:t>
            </w:r>
          </w:p>
        </w:tc>
        <w:tc>
          <w:tcPr>
            <w:tcW w:w="1400" w:type="dxa"/>
            <w:tcBorders>
              <w:top w:val="nil"/>
              <w:left w:val="nil"/>
              <w:bottom w:val="single" w:sz="4" w:space="0" w:color="auto"/>
              <w:right w:val="single" w:sz="4" w:space="0" w:color="auto"/>
            </w:tcBorders>
            <w:shd w:val="clear" w:color="auto" w:fill="auto"/>
            <w:noWrap/>
            <w:vAlign w:val="center"/>
            <w:hideMark/>
          </w:tcPr>
          <w:p w14:paraId="7E8DE2C8" w14:textId="77777777" w:rsidR="0000296F" w:rsidRPr="0000296F" w:rsidRDefault="0000296F" w:rsidP="0000296F">
            <w:pPr>
              <w:jc w:val="center"/>
              <w:rPr>
                <w:rFonts w:cs="Calibri"/>
                <w:b/>
                <w:bCs/>
                <w:color w:val="000000"/>
                <w:sz w:val="22"/>
                <w:szCs w:val="22"/>
              </w:rPr>
            </w:pPr>
            <w:r w:rsidRPr="0000296F">
              <w:rPr>
                <w:rFonts w:cs="Calibri"/>
                <w:b/>
                <w:bCs/>
                <w:color w:val="000000"/>
                <w:sz w:val="22"/>
                <w:szCs w:val="22"/>
              </w:rPr>
              <w:t>X</w:t>
            </w:r>
          </w:p>
        </w:tc>
      </w:tr>
      <w:tr w:rsidR="0000296F" w:rsidRPr="0000296F" w14:paraId="2E558440" w14:textId="77777777" w:rsidTr="0000296F">
        <w:trPr>
          <w:trHeight w:val="288"/>
        </w:trPr>
        <w:tc>
          <w:tcPr>
            <w:tcW w:w="2360" w:type="dxa"/>
            <w:tcBorders>
              <w:top w:val="nil"/>
              <w:left w:val="single" w:sz="4" w:space="0" w:color="auto"/>
              <w:bottom w:val="single" w:sz="4" w:space="0" w:color="auto"/>
              <w:right w:val="nil"/>
            </w:tcBorders>
            <w:shd w:val="clear" w:color="000000" w:fill="B4C6E7"/>
            <w:vAlign w:val="center"/>
            <w:hideMark/>
          </w:tcPr>
          <w:p w14:paraId="130BB401" w14:textId="77777777" w:rsidR="0000296F" w:rsidRPr="0000296F" w:rsidRDefault="0000296F" w:rsidP="0000296F">
            <w:pPr>
              <w:rPr>
                <w:rFonts w:ascii="Arial" w:hAnsi="Arial" w:cs="Arial"/>
                <w:color w:val="000000"/>
                <w:sz w:val="22"/>
                <w:szCs w:val="22"/>
              </w:rPr>
            </w:pPr>
            <w:r w:rsidRPr="0000296F">
              <w:rPr>
                <w:rFonts w:ascii="Arial" w:hAnsi="Arial" w:cs="Arial"/>
                <w:color w:val="000000"/>
                <w:sz w:val="22"/>
                <w:szCs w:val="22"/>
              </w:rPr>
              <w:t>SEC_C_CONF_13</w:t>
            </w:r>
          </w:p>
        </w:tc>
        <w:tc>
          <w:tcPr>
            <w:tcW w:w="1460" w:type="dxa"/>
            <w:tcBorders>
              <w:top w:val="nil"/>
              <w:left w:val="single" w:sz="4" w:space="0" w:color="auto"/>
              <w:bottom w:val="single" w:sz="4" w:space="0" w:color="auto"/>
              <w:right w:val="single" w:sz="4" w:space="0" w:color="auto"/>
            </w:tcBorders>
            <w:shd w:val="clear" w:color="auto" w:fill="auto"/>
            <w:noWrap/>
            <w:vAlign w:val="center"/>
            <w:hideMark/>
          </w:tcPr>
          <w:p w14:paraId="43053ED0" w14:textId="77777777" w:rsidR="0000296F" w:rsidRPr="0000296F" w:rsidRDefault="0000296F" w:rsidP="0000296F">
            <w:pPr>
              <w:jc w:val="center"/>
              <w:rPr>
                <w:rFonts w:cs="Calibri"/>
                <w:b/>
                <w:bCs/>
                <w:color w:val="000000"/>
                <w:sz w:val="22"/>
                <w:szCs w:val="22"/>
              </w:rPr>
            </w:pPr>
            <w:r w:rsidRPr="0000296F">
              <w:rPr>
                <w:rFonts w:cs="Calibri"/>
                <w:b/>
                <w:bCs/>
                <w:color w:val="000000"/>
                <w:sz w:val="22"/>
                <w:szCs w:val="22"/>
              </w:rPr>
              <w:t>X</w:t>
            </w:r>
          </w:p>
        </w:tc>
        <w:tc>
          <w:tcPr>
            <w:tcW w:w="1220" w:type="dxa"/>
            <w:tcBorders>
              <w:top w:val="nil"/>
              <w:left w:val="nil"/>
              <w:bottom w:val="single" w:sz="4" w:space="0" w:color="auto"/>
              <w:right w:val="single" w:sz="4" w:space="0" w:color="auto"/>
            </w:tcBorders>
            <w:shd w:val="clear" w:color="auto" w:fill="auto"/>
            <w:noWrap/>
            <w:vAlign w:val="center"/>
            <w:hideMark/>
          </w:tcPr>
          <w:p w14:paraId="3B479119" w14:textId="77777777" w:rsidR="0000296F" w:rsidRPr="0000296F" w:rsidRDefault="0000296F" w:rsidP="0000296F">
            <w:pPr>
              <w:jc w:val="center"/>
              <w:rPr>
                <w:rFonts w:cs="Calibri"/>
                <w:b/>
                <w:bCs/>
                <w:color w:val="000000"/>
                <w:sz w:val="22"/>
                <w:szCs w:val="22"/>
              </w:rPr>
            </w:pPr>
            <w:r w:rsidRPr="0000296F">
              <w:rPr>
                <w:rFonts w:cs="Calibri"/>
                <w:b/>
                <w:bCs/>
                <w:color w:val="000000"/>
                <w:sz w:val="22"/>
                <w:szCs w:val="22"/>
              </w:rPr>
              <w:t>X</w:t>
            </w:r>
          </w:p>
        </w:tc>
        <w:tc>
          <w:tcPr>
            <w:tcW w:w="1220" w:type="dxa"/>
            <w:tcBorders>
              <w:top w:val="nil"/>
              <w:left w:val="nil"/>
              <w:bottom w:val="single" w:sz="4" w:space="0" w:color="auto"/>
              <w:right w:val="single" w:sz="4" w:space="0" w:color="auto"/>
            </w:tcBorders>
            <w:shd w:val="clear" w:color="auto" w:fill="auto"/>
            <w:noWrap/>
            <w:vAlign w:val="center"/>
            <w:hideMark/>
          </w:tcPr>
          <w:p w14:paraId="43963643" w14:textId="77777777" w:rsidR="0000296F" w:rsidRPr="0000296F" w:rsidRDefault="0000296F" w:rsidP="0000296F">
            <w:pPr>
              <w:jc w:val="center"/>
              <w:rPr>
                <w:rFonts w:cs="Calibri"/>
                <w:b/>
                <w:bCs/>
                <w:color w:val="000000"/>
                <w:sz w:val="22"/>
                <w:szCs w:val="22"/>
              </w:rPr>
            </w:pPr>
            <w:r w:rsidRPr="0000296F">
              <w:rPr>
                <w:rFonts w:cs="Calibri"/>
                <w:b/>
                <w:bCs/>
                <w:color w:val="000000"/>
                <w:sz w:val="22"/>
                <w:szCs w:val="22"/>
              </w:rPr>
              <w:t>X</w:t>
            </w:r>
          </w:p>
        </w:tc>
        <w:tc>
          <w:tcPr>
            <w:tcW w:w="1640" w:type="dxa"/>
            <w:tcBorders>
              <w:top w:val="nil"/>
              <w:left w:val="nil"/>
              <w:bottom w:val="single" w:sz="4" w:space="0" w:color="auto"/>
              <w:right w:val="single" w:sz="4" w:space="0" w:color="auto"/>
            </w:tcBorders>
            <w:shd w:val="clear" w:color="auto" w:fill="auto"/>
            <w:noWrap/>
            <w:vAlign w:val="center"/>
            <w:hideMark/>
          </w:tcPr>
          <w:p w14:paraId="74AC7B6F" w14:textId="77777777" w:rsidR="0000296F" w:rsidRPr="0000296F" w:rsidRDefault="0000296F" w:rsidP="0000296F">
            <w:pPr>
              <w:jc w:val="center"/>
              <w:rPr>
                <w:rFonts w:cs="Calibri"/>
                <w:b/>
                <w:bCs/>
                <w:color w:val="000000"/>
                <w:sz w:val="22"/>
                <w:szCs w:val="22"/>
              </w:rPr>
            </w:pPr>
            <w:r w:rsidRPr="0000296F">
              <w:rPr>
                <w:rFonts w:cs="Calibri"/>
                <w:b/>
                <w:bCs/>
                <w:color w:val="000000"/>
                <w:sz w:val="22"/>
                <w:szCs w:val="22"/>
              </w:rPr>
              <w:t>X</w:t>
            </w:r>
          </w:p>
        </w:tc>
        <w:tc>
          <w:tcPr>
            <w:tcW w:w="1440" w:type="dxa"/>
            <w:tcBorders>
              <w:top w:val="nil"/>
              <w:left w:val="nil"/>
              <w:bottom w:val="single" w:sz="4" w:space="0" w:color="auto"/>
              <w:right w:val="single" w:sz="4" w:space="0" w:color="auto"/>
            </w:tcBorders>
            <w:shd w:val="clear" w:color="auto" w:fill="auto"/>
            <w:noWrap/>
            <w:vAlign w:val="center"/>
            <w:hideMark/>
          </w:tcPr>
          <w:p w14:paraId="18083C06" w14:textId="77777777" w:rsidR="0000296F" w:rsidRPr="0000296F" w:rsidRDefault="0000296F" w:rsidP="0000296F">
            <w:pPr>
              <w:jc w:val="center"/>
              <w:rPr>
                <w:rFonts w:cs="Calibri"/>
                <w:b/>
                <w:bCs/>
                <w:color w:val="000000"/>
                <w:sz w:val="22"/>
                <w:szCs w:val="22"/>
              </w:rPr>
            </w:pPr>
            <w:r w:rsidRPr="0000296F">
              <w:rPr>
                <w:rFonts w:cs="Calibri"/>
                <w:b/>
                <w:bCs/>
                <w:color w:val="000000"/>
                <w:sz w:val="22"/>
                <w:szCs w:val="22"/>
              </w:rPr>
              <w:t>X</w:t>
            </w:r>
          </w:p>
        </w:tc>
        <w:tc>
          <w:tcPr>
            <w:tcW w:w="1400" w:type="dxa"/>
            <w:tcBorders>
              <w:top w:val="nil"/>
              <w:left w:val="nil"/>
              <w:bottom w:val="single" w:sz="4" w:space="0" w:color="auto"/>
              <w:right w:val="single" w:sz="4" w:space="0" w:color="auto"/>
            </w:tcBorders>
            <w:shd w:val="clear" w:color="auto" w:fill="auto"/>
            <w:noWrap/>
            <w:vAlign w:val="center"/>
            <w:hideMark/>
          </w:tcPr>
          <w:p w14:paraId="0EF37ED6" w14:textId="77777777" w:rsidR="0000296F" w:rsidRPr="0000296F" w:rsidRDefault="0000296F" w:rsidP="0000296F">
            <w:pPr>
              <w:jc w:val="center"/>
              <w:rPr>
                <w:rFonts w:cs="Calibri"/>
                <w:b/>
                <w:bCs/>
                <w:color w:val="000000"/>
                <w:sz w:val="22"/>
                <w:szCs w:val="22"/>
              </w:rPr>
            </w:pPr>
            <w:r w:rsidRPr="0000296F">
              <w:rPr>
                <w:rFonts w:cs="Calibri"/>
                <w:b/>
                <w:bCs/>
                <w:color w:val="000000"/>
                <w:sz w:val="22"/>
                <w:szCs w:val="22"/>
              </w:rPr>
              <w:t>X</w:t>
            </w:r>
          </w:p>
        </w:tc>
      </w:tr>
      <w:tr w:rsidR="0000296F" w:rsidRPr="0000296F" w14:paraId="14071786" w14:textId="77777777" w:rsidTr="0000296F">
        <w:trPr>
          <w:trHeight w:val="288"/>
        </w:trPr>
        <w:tc>
          <w:tcPr>
            <w:tcW w:w="2360" w:type="dxa"/>
            <w:tcBorders>
              <w:top w:val="nil"/>
              <w:left w:val="single" w:sz="4" w:space="0" w:color="auto"/>
              <w:bottom w:val="single" w:sz="4" w:space="0" w:color="auto"/>
              <w:right w:val="nil"/>
            </w:tcBorders>
            <w:shd w:val="clear" w:color="000000" w:fill="B4C6E7"/>
            <w:vAlign w:val="center"/>
            <w:hideMark/>
          </w:tcPr>
          <w:p w14:paraId="21BF610C" w14:textId="77777777" w:rsidR="0000296F" w:rsidRPr="0000296F" w:rsidRDefault="0000296F" w:rsidP="0000296F">
            <w:pPr>
              <w:rPr>
                <w:rFonts w:ascii="Arial" w:hAnsi="Arial" w:cs="Arial"/>
                <w:color w:val="000000"/>
                <w:sz w:val="22"/>
                <w:szCs w:val="22"/>
              </w:rPr>
            </w:pPr>
            <w:r w:rsidRPr="0000296F">
              <w:rPr>
                <w:rFonts w:ascii="Arial" w:hAnsi="Arial" w:cs="Arial"/>
                <w:color w:val="000000"/>
                <w:sz w:val="22"/>
                <w:szCs w:val="22"/>
              </w:rPr>
              <w:t>SEC_C_CONF_15</w:t>
            </w:r>
          </w:p>
        </w:tc>
        <w:tc>
          <w:tcPr>
            <w:tcW w:w="1460" w:type="dxa"/>
            <w:tcBorders>
              <w:top w:val="nil"/>
              <w:left w:val="single" w:sz="4" w:space="0" w:color="auto"/>
              <w:bottom w:val="single" w:sz="4" w:space="0" w:color="auto"/>
              <w:right w:val="single" w:sz="4" w:space="0" w:color="auto"/>
            </w:tcBorders>
            <w:shd w:val="clear" w:color="auto" w:fill="auto"/>
            <w:noWrap/>
            <w:vAlign w:val="center"/>
            <w:hideMark/>
          </w:tcPr>
          <w:p w14:paraId="45FABC03" w14:textId="77777777" w:rsidR="0000296F" w:rsidRPr="0000296F" w:rsidRDefault="0000296F" w:rsidP="0000296F">
            <w:pPr>
              <w:jc w:val="center"/>
              <w:rPr>
                <w:rFonts w:cs="Calibri"/>
                <w:b/>
                <w:bCs/>
                <w:color w:val="000000"/>
                <w:sz w:val="22"/>
                <w:szCs w:val="22"/>
              </w:rPr>
            </w:pPr>
            <w:r w:rsidRPr="0000296F">
              <w:rPr>
                <w:rFonts w:cs="Calibri"/>
                <w:b/>
                <w:bCs/>
                <w:color w:val="000000"/>
                <w:sz w:val="22"/>
                <w:szCs w:val="22"/>
              </w:rPr>
              <w:t>X</w:t>
            </w:r>
          </w:p>
        </w:tc>
        <w:tc>
          <w:tcPr>
            <w:tcW w:w="1220" w:type="dxa"/>
            <w:tcBorders>
              <w:top w:val="nil"/>
              <w:left w:val="nil"/>
              <w:bottom w:val="single" w:sz="4" w:space="0" w:color="auto"/>
              <w:right w:val="single" w:sz="4" w:space="0" w:color="auto"/>
            </w:tcBorders>
            <w:shd w:val="clear" w:color="auto" w:fill="auto"/>
            <w:noWrap/>
            <w:vAlign w:val="center"/>
            <w:hideMark/>
          </w:tcPr>
          <w:p w14:paraId="3F0B90D6" w14:textId="77777777" w:rsidR="0000296F" w:rsidRPr="0000296F" w:rsidRDefault="0000296F" w:rsidP="0000296F">
            <w:pPr>
              <w:jc w:val="center"/>
              <w:rPr>
                <w:rFonts w:cs="Calibri"/>
                <w:b/>
                <w:bCs/>
                <w:color w:val="000000"/>
                <w:sz w:val="22"/>
                <w:szCs w:val="22"/>
              </w:rPr>
            </w:pPr>
            <w:r w:rsidRPr="0000296F">
              <w:rPr>
                <w:rFonts w:cs="Calibri"/>
                <w:b/>
                <w:bCs/>
                <w:color w:val="000000"/>
                <w:sz w:val="22"/>
                <w:szCs w:val="22"/>
              </w:rPr>
              <w:t>X</w:t>
            </w:r>
          </w:p>
        </w:tc>
        <w:tc>
          <w:tcPr>
            <w:tcW w:w="1220" w:type="dxa"/>
            <w:tcBorders>
              <w:top w:val="nil"/>
              <w:left w:val="nil"/>
              <w:bottom w:val="single" w:sz="4" w:space="0" w:color="auto"/>
              <w:right w:val="single" w:sz="4" w:space="0" w:color="auto"/>
            </w:tcBorders>
            <w:shd w:val="clear" w:color="auto" w:fill="auto"/>
            <w:noWrap/>
            <w:vAlign w:val="center"/>
            <w:hideMark/>
          </w:tcPr>
          <w:p w14:paraId="39C0421A" w14:textId="77777777" w:rsidR="0000296F" w:rsidRPr="0000296F" w:rsidRDefault="0000296F" w:rsidP="0000296F">
            <w:pPr>
              <w:jc w:val="center"/>
              <w:rPr>
                <w:rFonts w:cs="Calibri"/>
                <w:b/>
                <w:bCs/>
                <w:color w:val="000000"/>
                <w:sz w:val="22"/>
                <w:szCs w:val="22"/>
              </w:rPr>
            </w:pPr>
            <w:r w:rsidRPr="0000296F">
              <w:rPr>
                <w:rFonts w:cs="Calibri"/>
                <w:b/>
                <w:bCs/>
                <w:color w:val="000000"/>
                <w:sz w:val="22"/>
                <w:szCs w:val="22"/>
              </w:rPr>
              <w:t>X</w:t>
            </w:r>
          </w:p>
        </w:tc>
        <w:tc>
          <w:tcPr>
            <w:tcW w:w="1640" w:type="dxa"/>
            <w:tcBorders>
              <w:top w:val="nil"/>
              <w:left w:val="nil"/>
              <w:bottom w:val="single" w:sz="4" w:space="0" w:color="auto"/>
              <w:right w:val="single" w:sz="4" w:space="0" w:color="auto"/>
            </w:tcBorders>
            <w:shd w:val="clear" w:color="auto" w:fill="auto"/>
            <w:noWrap/>
            <w:vAlign w:val="center"/>
            <w:hideMark/>
          </w:tcPr>
          <w:p w14:paraId="1FB4A98D" w14:textId="77777777" w:rsidR="0000296F" w:rsidRPr="0000296F" w:rsidRDefault="0000296F" w:rsidP="0000296F">
            <w:pPr>
              <w:jc w:val="center"/>
              <w:rPr>
                <w:rFonts w:cs="Calibri"/>
                <w:b/>
                <w:bCs/>
                <w:color w:val="000000"/>
                <w:sz w:val="22"/>
                <w:szCs w:val="22"/>
              </w:rPr>
            </w:pPr>
            <w:r w:rsidRPr="0000296F">
              <w:rPr>
                <w:rFonts w:cs="Calibri"/>
                <w:b/>
                <w:bCs/>
                <w:color w:val="000000"/>
                <w:sz w:val="22"/>
                <w:szCs w:val="22"/>
              </w:rPr>
              <w:t>X</w:t>
            </w:r>
          </w:p>
        </w:tc>
        <w:tc>
          <w:tcPr>
            <w:tcW w:w="1440" w:type="dxa"/>
            <w:tcBorders>
              <w:top w:val="nil"/>
              <w:left w:val="nil"/>
              <w:bottom w:val="single" w:sz="4" w:space="0" w:color="auto"/>
              <w:right w:val="single" w:sz="4" w:space="0" w:color="auto"/>
            </w:tcBorders>
            <w:shd w:val="clear" w:color="auto" w:fill="auto"/>
            <w:noWrap/>
            <w:vAlign w:val="center"/>
            <w:hideMark/>
          </w:tcPr>
          <w:p w14:paraId="70D95259" w14:textId="77777777" w:rsidR="0000296F" w:rsidRPr="0000296F" w:rsidRDefault="0000296F" w:rsidP="0000296F">
            <w:pPr>
              <w:jc w:val="center"/>
              <w:rPr>
                <w:rFonts w:cs="Calibri"/>
                <w:b/>
                <w:bCs/>
                <w:color w:val="000000"/>
                <w:sz w:val="22"/>
                <w:szCs w:val="22"/>
              </w:rPr>
            </w:pPr>
            <w:r w:rsidRPr="0000296F">
              <w:rPr>
                <w:rFonts w:cs="Calibri"/>
                <w:b/>
                <w:bCs/>
                <w:color w:val="000000"/>
                <w:sz w:val="22"/>
                <w:szCs w:val="22"/>
              </w:rPr>
              <w:t>X</w:t>
            </w:r>
          </w:p>
        </w:tc>
        <w:tc>
          <w:tcPr>
            <w:tcW w:w="1400" w:type="dxa"/>
            <w:tcBorders>
              <w:top w:val="nil"/>
              <w:left w:val="nil"/>
              <w:bottom w:val="single" w:sz="4" w:space="0" w:color="auto"/>
              <w:right w:val="single" w:sz="4" w:space="0" w:color="auto"/>
            </w:tcBorders>
            <w:shd w:val="clear" w:color="auto" w:fill="auto"/>
            <w:noWrap/>
            <w:vAlign w:val="center"/>
            <w:hideMark/>
          </w:tcPr>
          <w:p w14:paraId="5C390F26" w14:textId="77777777" w:rsidR="0000296F" w:rsidRPr="0000296F" w:rsidRDefault="0000296F" w:rsidP="0000296F">
            <w:pPr>
              <w:jc w:val="center"/>
              <w:rPr>
                <w:rFonts w:cs="Calibri"/>
                <w:b/>
                <w:bCs/>
                <w:color w:val="000000"/>
                <w:sz w:val="22"/>
                <w:szCs w:val="22"/>
              </w:rPr>
            </w:pPr>
            <w:r w:rsidRPr="0000296F">
              <w:rPr>
                <w:rFonts w:cs="Calibri"/>
                <w:b/>
                <w:bCs/>
                <w:color w:val="000000"/>
                <w:sz w:val="22"/>
                <w:szCs w:val="22"/>
              </w:rPr>
              <w:t>X</w:t>
            </w:r>
          </w:p>
        </w:tc>
      </w:tr>
    </w:tbl>
    <w:p w14:paraId="125647B8" w14:textId="6C3B3C94" w:rsidR="005C7918" w:rsidRPr="002261EC" w:rsidRDefault="005C7918" w:rsidP="005C7918">
      <w:pPr>
        <w:rPr>
          <w:rFonts w:cs="Calibri"/>
          <w:b/>
          <w:u w:val="single"/>
        </w:rPr>
      </w:pPr>
    </w:p>
    <w:p w14:paraId="2F8AE6D9" w14:textId="5A6653DA" w:rsidR="006F297B" w:rsidRDefault="006F297B" w:rsidP="005C7918">
      <w:pPr>
        <w:rPr>
          <w:b/>
          <w:u w:val="single"/>
        </w:rPr>
      </w:pPr>
    </w:p>
    <w:p w14:paraId="22ABC763" w14:textId="3FD5ACFF" w:rsidR="006F297B" w:rsidRDefault="00501C5A" w:rsidP="005C7918">
      <w:pPr>
        <w:rPr>
          <w:b/>
          <w:u w:val="single"/>
        </w:rPr>
      </w:pPr>
      <w:r>
        <w:rPr>
          <w:b/>
          <w:u w:val="single"/>
        </w:rPr>
        <w:br w:type="page"/>
      </w:r>
    </w:p>
    <w:p w14:paraId="26F59E3B" w14:textId="109E8EAB" w:rsidR="006F297B" w:rsidRDefault="006F297B" w:rsidP="006F297B">
      <w:pPr>
        <w:pStyle w:val="A2"/>
      </w:pPr>
      <w:r>
        <w:t xml:space="preserve"> </w:t>
      </w:r>
      <w:bookmarkStart w:id="14" w:name="_Toc100940568"/>
      <w:r>
        <w:t>Exig</w:t>
      </w:r>
      <w:r w:rsidR="00501C5A">
        <w:t xml:space="preserve">ences </w:t>
      </w:r>
      <w:r w:rsidR="00D06083">
        <w:t>de sécurité</w:t>
      </w:r>
      <w:bookmarkEnd w:id="14"/>
    </w:p>
    <w:p w14:paraId="268F9553" w14:textId="0A7D05D0" w:rsidR="00FC22C2" w:rsidRDefault="00FC22C2" w:rsidP="00501C5A"/>
    <w:p w14:paraId="5D2954DB" w14:textId="77777777" w:rsidR="00A05F0F" w:rsidRDefault="00FC22C2" w:rsidP="00501C5A">
      <w:r>
        <w:t xml:space="preserve"> </w:t>
      </w:r>
    </w:p>
    <w:tbl>
      <w:tblPr>
        <w:tblW w:w="10127" w:type="dxa"/>
        <w:tblInd w:w="-356" w:type="dxa"/>
        <w:tblCellMar>
          <w:left w:w="70" w:type="dxa"/>
          <w:right w:w="70" w:type="dxa"/>
        </w:tblCellMar>
        <w:tblLook w:val="04A0" w:firstRow="1" w:lastRow="0" w:firstColumn="1" w:lastColumn="0" w:noHBand="0" w:noVBand="1"/>
      </w:tblPr>
      <w:tblGrid>
        <w:gridCol w:w="1987"/>
        <w:gridCol w:w="8140"/>
      </w:tblGrid>
      <w:tr w:rsidR="00A05F0F" w:rsidRPr="00A05F0F" w14:paraId="6944FAA7" w14:textId="77777777" w:rsidTr="00A05F0F">
        <w:trPr>
          <w:trHeight w:val="828"/>
          <w:tblHeader/>
        </w:trPr>
        <w:tc>
          <w:tcPr>
            <w:tcW w:w="1987" w:type="dxa"/>
            <w:tcBorders>
              <w:top w:val="single" w:sz="4" w:space="0" w:color="auto"/>
              <w:left w:val="single" w:sz="4" w:space="0" w:color="auto"/>
              <w:bottom w:val="dashed" w:sz="4" w:space="0" w:color="auto"/>
              <w:right w:val="dashed" w:sz="4" w:space="0" w:color="auto"/>
            </w:tcBorders>
            <w:shd w:val="clear" w:color="000000" w:fill="002060"/>
            <w:noWrap/>
            <w:vAlign w:val="center"/>
            <w:hideMark/>
          </w:tcPr>
          <w:p w14:paraId="15A939E4" w14:textId="77777777" w:rsidR="00A05F0F" w:rsidRDefault="00A05F0F" w:rsidP="00A05F0F">
            <w:pPr>
              <w:jc w:val="center"/>
              <w:rPr>
                <w:rFonts w:cs="Calibri"/>
                <w:b/>
                <w:bCs/>
                <w:color w:val="FFFFFF"/>
              </w:rPr>
            </w:pPr>
            <w:proofErr w:type="spellStart"/>
            <w:r>
              <w:rPr>
                <w:rFonts w:cs="Calibri"/>
                <w:b/>
                <w:bCs/>
                <w:color w:val="FFFFFF"/>
              </w:rPr>
              <w:t>Ref</w:t>
            </w:r>
            <w:proofErr w:type="spellEnd"/>
            <w:r>
              <w:rPr>
                <w:rFonts w:cs="Calibri"/>
                <w:b/>
                <w:bCs/>
                <w:color w:val="FFFFFF"/>
              </w:rPr>
              <w:t>. exigence</w:t>
            </w:r>
          </w:p>
        </w:tc>
        <w:tc>
          <w:tcPr>
            <w:tcW w:w="8140" w:type="dxa"/>
            <w:tcBorders>
              <w:top w:val="single" w:sz="4" w:space="0" w:color="auto"/>
              <w:left w:val="single" w:sz="4" w:space="0" w:color="auto"/>
              <w:bottom w:val="dashed" w:sz="4" w:space="0" w:color="auto"/>
              <w:right w:val="dashed" w:sz="4" w:space="0" w:color="auto"/>
            </w:tcBorders>
            <w:shd w:val="clear" w:color="000000" w:fill="002060"/>
            <w:noWrap/>
            <w:vAlign w:val="center"/>
            <w:hideMark/>
          </w:tcPr>
          <w:p w14:paraId="181E9BA0" w14:textId="77777777" w:rsidR="00A05F0F" w:rsidRDefault="00A05F0F" w:rsidP="00A05F0F">
            <w:pPr>
              <w:jc w:val="center"/>
              <w:rPr>
                <w:rFonts w:cs="Calibri"/>
                <w:b/>
                <w:bCs/>
                <w:color w:val="FFFFFF"/>
              </w:rPr>
            </w:pPr>
            <w:r>
              <w:rPr>
                <w:rFonts w:cs="Calibri"/>
                <w:b/>
                <w:bCs/>
                <w:color w:val="FFFFFF"/>
              </w:rPr>
              <w:t>Description de l'exigence</w:t>
            </w:r>
          </w:p>
        </w:tc>
      </w:tr>
      <w:tr w:rsidR="00A05F0F" w:rsidRPr="00A05F0F" w14:paraId="5F0C5556" w14:textId="77777777" w:rsidTr="00A05F0F">
        <w:trPr>
          <w:trHeight w:val="276"/>
        </w:trPr>
        <w:tc>
          <w:tcPr>
            <w:tcW w:w="1987" w:type="dxa"/>
            <w:tcBorders>
              <w:top w:val="nil"/>
              <w:left w:val="single" w:sz="4" w:space="0" w:color="auto"/>
              <w:bottom w:val="dashed" w:sz="4" w:space="0" w:color="auto"/>
              <w:right w:val="dashed" w:sz="4" w:space="0" w:color="auto"/>
            </w:tcBorders>
            <w:shd w:val="clear" w:color="000000" w:fill="0070C0"/>
            <w:vAlign w:val="center"/>
            <w:hideMark/>
          </w:tcPr>
          <w:p w14:paraId="1650B4FC" w14:textId="77777777" w:rsidR="00A05F0F" w:rsidRDefault="00A05F0F" w:rsidP="00A05F0F">
            <w:pPr>
              <w:rPr>
                <w:rFonts w:cs="Calibri"/>
                <w:b/>
                <w:bCs/>
                <w:color w:val="FFFFFF"/>
              </w:rPr>
            </w:pPr>
            <w:r>
              <w:rPr>
                <w:rFonts w:cs="Calibri"/>
                <w:b/>
                <w:bCs/>
                <w:color w:val="FFFFFF"/>
              </w:rPr>
              <w:t> </w:t>
            </w:r>
          </w:p>
        </w:tc>
        <w:tc>
          <w:tcPr>
            <w:tcW w:w="8140" w:type="dxa"/>
            <w:tcBorders>
              <w:top w:val="nil"/>
              <w:left w:val="single" w:sz="4" w:space="0" w:color="auto"/>
              <w:bottom w:val="dashed" w:sz="4" w:space="0" w:color="auto"/>
              <w:right w:val="dashed" w:sz="4" w:space="0" w:color="auto"/>
            </w:tcBorders>
            <w:shd w:val="clear" w:color="000000" w:fill="0070C0"/>
            <w:vAlign w:val="center"/>
            <w:hideMark/>
          </w:tcPr>
          <w:p w14:paraId="313BD2A2" w14:textId="77777777" w:rsidR="00A05F0F" w:rsidRDefault="00A05F0F" w:rsidP="00A05F0F">
            <w:pPr>
              <w:rPr>
                <w:rFonts w:cs="Calibri"/>
                <w:b/>
                <w:bCs/>
                <w:color w:val="FFFFFF"/>
              </w:rPr>
            </w:pPr>
            <w:r>
              <w:rPr>
                <w:rFonts w:cs="Calibri"/>
                <w:b/>
                <w:bCs/>
                <w:color w:val="FFFFFF"/>
              </w:rPr>
              <w:t>Politique de Sécurité</w:t>
            </w:r>
          </w:p>
        </w:tc>
      </w:tr>
      <w:tr w:rsidR="00A05F0F" w:rsidRPr="00A05F0F" w14:paraId="74B34F44" w14:textId="77777777" w:rsidTr="00A05F0F">
        <w:trPr>
          <w:trHeight w:val="552"/>
        </w:trPr>
        <w:tc>
          <w:tcPr>
            <w:tcW w:w="1987" w:type="dxa"/>
            <w:tcBorders>
              <w:top w:val="nil"/>
              <w:left w:val="single" w:sz="4" w:space="0" w:color="auto"/>
              <w:bottom w:val="dashed" w:sz="4" w:space="0" w:color="auto"/>
              <w:right w:val="dashed" w:sz="4" w:space="0" w:color="auto"/>
            </w:tcBorders>
            <w:shd w:val="clear" w:color="auto" w:fill="auto"/>
            <w:vAlign w:val="center"/>
            <w:hideMark/>
          </w:tcPr>
          <w:p w14:paraId="77329ED4" w14:textId="77777777" w:rsidR="00A05F0F" w:rsidRDefault="00A05F0F" w:rsidP="00A05F0F">
            <w:pPr>
              <w:rPr>
                <w:rFonts w:cs="Calibri"/>
                <w:color w:val="000000"/>
              </w:rPr>
            </w:pPr>
            <w:r>
              <w:rPr>
                <w:rFonts w:cs="Calibri"/>
                <w:color w:val="000000"/>
              </w:rPr>
              <w:t>SEC_C_POL_1</w:t>
            </w:r>
          </w:p>
        </w:tc>
        <w:tc>
          <w:tcPr>
            <w:tcW w:w="8140" w:type="dxa"/>
            <w:tcBorders>
              <w:top w:val="nil"/>
              <w:left w:val="single" w:sz="4" w:space="0" w:color="auto"/>
              <w:bottom w:val="dashed" w:sz="4" w:space="0" w:color="auto"/>
              <w:right w:val="dashed" w:sz="4" w:space="0" w:color="auto"/>
            </w:tcBorders>
            <w:shd w:val="clear" w:color="auto" w:fill="auto"/>
            <w:vAlign w:val="center"/>
            <w:hideMark/>
          </w:tcPr>
          <w:p w14:paraId="6C041C01" w14:textId="77777777" w:rsidR="00A05F0F" w:rsidRDefault="00A05F0F" w:rsidP="00A05F0F">
            <w:pPr>
              <w:rPr>
                <w:rFonts w:cs="Calibri"/>
                <w:color w:val="000000"/>
              </w:rPr>
            </w:pPr>
            <w:r>
              <w:rPr>
                <w:rFonts w:cs="Calibri"/>
                <w:color w:val="000000"/>
              </w:rPr>
              <w:t>Le Titulaire doit disposer d'une PSSI complète, documentée et approuvée formellement par sa direction.</w:t>
            </w:r>
          </w:p>
        </w:tc>
      </w:tr>
      <w:tr w:rsidR="00A05F0F" w:rsidRPr="00A05F0F" w14:paraId="6CDDA145" w14:textId="77777777" w:rsidTr="00A05F0F">
        <w:trPr>
          <w:trHeight w:val="828"/>
        </w:trPr>
        <w:tc>
          <w:tcPr>
            <w:tcW w:w="1987" w:type="dxa"/>
            <w:tcBorders>
              <w:top w:val="nil"/>
              <w:left w:val="single" w:sz="4" w:space="0" w:color="auto"/>
              <w:bottom w:val="dashed" w:sz="4" w:space="0" w:color="auto"/>
              <w:right w:val="dashed" w:sz="4" w:space="0" w:color="auto"/>
            </w:tcBorders>
            <w:shd w:val="clear" w:color="auto" w:fill="auto"/>
            <w:vAlign w:val="center"/>
            <w:hideMark/>
          </w:tcPr>
          <w:p w14:paraId="1DF4DC1E" w14:textId="77777777" w:rsidR="00A05F0F" w:rsidRDefault="00A05F0F" w:rsidP="00A05F0F">
            <w:pPr>
              <w:rPr>
                <w:rFonts w:cs="Calibri"/>
                <w:color w:val="000000"/>
              </w:rPr>
            </w:pPr>
            <w:r>
              <w:rPr>
                <w:rFonts w:cs="Calibri"/>
                <w:color w:val="000000"/>
              </w:rPr>
              <w:t>SEC_C_POL_2</w:t>
            </w:r>
          </w:p>
        </w:tc>
        <w:tc>
          <w:tcPr>
            <w:tcW w:w="8140" w:type="dxa"/>
            <w:tcBorders>
              <w:top w:val="nil"/>
              <w:left w:val="single" w:sz="4" w:space="0" w:color="auto"/>
              <w:bottom w:val="dashed" w:sz="4" w:space="0" w:color="auto"/>
              <w:right w:val="dashed" w:sz="4" w:space="0" w:color="auto"/>
            </w:tcBorders>
            <w:shd w:val="clear" w:color="auto" w:fill="auto"/>
            <w:vAlign w:val="center"/>
            <w:hideMark/>
          </w:tcPr>
          <w:p w14:paraId="55AD1A7A" w14:textId="77777777" w:rsidR="00A05F0F" w:rsidRDefault="00A05F0F" w:rsidP="00A05F0F">
            <w:pPr>
              <w:rPr>
                <w:rFonts w:cs="Calibri"/>
                <w:color w:val="000000"/>
              </w:rPr>
            </w:pPr>
            <w:r>
              <w:rPr>
                <w:rFonts w:cs="Calibri"/>
                <w:color w:val="000000"/>
              </w:rPr>
              <w:t xml:space="preserve"> Le Titulaire s’engage à ce </w:t>
            </w:r>
            <w:proofErr w:type="gramStart"/>
            <w:r>
              <w:rPr>
                <w:rFonts w:cs="Calibri"/>
                <w:color w:val="000000"/>
              </w:rPr>
              <w:t>que  toute</w:t>
            </w:r>
            <w:proofErr w:type="gramEnd"/>
            <w:r>
              <w:rPr>
                <w:rFonts w:cs="Calibri"/>
                <w:color w:val="000000"/>
              </w:rPr>
              <w:t xml:space="preserve"> personne (employé, prestataire) en contact avec son SI  ait connaissance de sa « charte utilisateurs du SI  » et de sa politique de sécurité.</w:t>
            </w:r>
          </w:p>
        </w:tc>
      </w:tr>
      <w:tr w:rsidR="00A05F0F" w:rsidRPr="00A05F0F" w14:paraId="5D39DBC1" w14:textId="77777777" w:rsidTr="00A05F0F">
        <w:trPr>
          <w:trHeight w:val="552"/>
        </w:trPr>
        <w:tc>
          <w:tcPr>
            <w:tcW w:w="1987" w:type="dxa"/>
            <w:tcBorders>
              <w:top w:val="nil"/>
              <w:left w:val="single" w:sz="4" w:space="0" w:color="auto"/>
              <w:bottom w:val="dashed" w:sz="4" w:space="0" w:color="auto"/>
              <w:right w:val="dashed" w:sz="4" w:space="0" w:color="auto"/>
            </w:tcBorders>
            <w:shd w:val="clear" w:color="auto" w:fill="auto"/>
            <w:vAlign w:val="center"/>
            <w:hideMark/>
          </w:tcPr>
          <w:p w14:paraId="0D80C3F0" w14:textId="77777777" w:rsidR="00A05F0F" w:rsidRDefault="00A05F0F" w:rsidP="00A05F0F">
            <w:pPr>
              <w:rPr>
                <w:rFonts w:cs="Calibri"/>
                <w:color w:val="000000"/>
              </w:rPr>
            </w:pPr>
            <w:r>
              <w:rPr>
                <w:rFonts w:cs="Calibri"/>
                <w:color w:val="000000"/>
              </w:rPr>
              <w:t>SEC_C_POL_4</w:t>
            </w:r>
          </w:p>
        </w:tc>
        <w:tc>
          <w:tcPr>
            <w:tcW w:w="8140" w:type="dxa"/>
            <w:tcBorders>
              <w:top w:val="nil"/>
              <w:left w:val="single" w:sz="4" w:space="0" w:color="auto"/>
              <w:bottom w:val="dashed" w:sz="4" w:space="0" w:color="auto"/>
              <w:right w:val="dashed" w:sz="4" w:space="0" w:color="auto"/>
            </w:tcBorders>
            <w:shd w:val="clear" w:color="auto" w:fill="auto"/>
            <w:vAlign w:val="center"/>
            <w:hideMark/>
          </w:tcPr>
          <w:p w14:paraId="1FE98902" w14:textId="77777777" w:rsidR="00A05F0F" w:rsidRDefault="00A05F0F" w:rsidP="00A05F0F">
            <w:pPr>
              <w:rPr>
                <w:rFonts w:cs="Calibri"/>
                <w:color w:val="000000"/>
              </w:rPr>
            </w:pPr>
            <w:r>
              <w:rPr>
                <w:rFonts w:cs="Calibri"/>
                <w:color w:val="000000"/>
              </w:rPr>
              <w:t>Le Titulaire doit être conforme à sa PSSI durant toute la durée de la prestation pour l'ACOSS.</w:t>
            </w:r>
          </w:p>
        </w:tc>
      </w:tr>
      <w:tr w:rsidR="00A05F0F" w:rsidRPr="00A05F0F" w14:paraId="24F502A7" w14:textId="77777777" w:rsidTr="00A05F0F">
        <w:trPr>
          <w:trHeight w:val="276"/>
        </w:trPr>
        <w:tc>
          <w:tcPr>
            <w:tcW w:w="1987" w:type="dxa"/>
            <w:tcBorders>
              <w:top w:val="nil"/>
              <w:left w:val="single" w:sz="4" w:space="0" w:color="auto"/>
              <w:bottom w:val="dashed" w:sz="4" w:space="0" w:color="auto"/>
              <w:right w:val="dashed" w:sz="4" w:space="0" w:color="auto"/>
            </w:tcBorders>
            <w:shd w:val="clear" w:color="000000" w:fill="0070C0"/>
            <w:vAlign w:val="center"/>
            <w:hideMark/>
          </w:tcPr>
          <w:p w14:paraId="0FB066A3" w14:textId="77777777" w:rsidR="00A05F0F" w:rsidRDefault="00A05F0F" w:rsidP="00A05F0F">
            <w:pPr>
              <w:rPr>
                <w:rFonts w:cs="Calibri"/>
                <w:b/>
                <w:bCs/>
                <w:color w:val="FFFFFF"/>
              </w:rPr>
            </w:pPr>
            <w:r>
              <w:rPr>
                <w:rFonts w:cs="Calibri"/>
                <w:b/>
                <w:bCs/>
                <w:color w:val="FFFFFF"/>
              </w:rPr>
              <w:t> </w:t>
            </w:r>
          </w:p>
        </w:tc>
        <w:tc>
          <w:tcPr>
            <w:tcW w:w="8140" w:type="dxa"/>
            <w:tcBorders>
              <w:top w:val="nil"/>
              <w:left w:val="single" w:sz="4" w:space="0" w:color="auto"/>
              <w:bottom w:val="dashed" w:sz="4" w:space="0" w:color="auto"/>
              <w:right w:val="dashed" w:sz="4" w:space="0" w:color="auto"/>
            </w:tcBorders>
            <w:shd w:val="clear" w:color="000000" w:fill="0070C0"/>
            <w:vAlign w:val="center"/>
            <w:hideMark/>
          </w:tcPr>
          <w:p w14:paraId="7D5E47CA" w14:textId="77777777" w:rsidR="00A05F0F" w:rsidRDefault="00A05F0F" w:rsidP="00A05F0F">
            <w:pPr>
              <w:rPr>
                <w:rFonts w:cs="Calibri"/>
                <w:b/>
                <w:bCs/>
                <w:color w:val="FFFFFF"/>
              </w:rPr>
            </w:pPr>
            <w:r>
              <w:rPr>
                <w:rFonts w:cs="Calibri"/>
                <w:b/>
                <w:bCs/>
                <w:color w:val="FFFFFF"/>
              </w:rPr>
              <w:t>Organisation de la Sécurité de l'Information</w:t>
            </w:r>
          </w:p>
        </w:tc>
      </w:tr>
      <w:tr w:rsidR="00A05F0F" w:rsidRPr="00A05F0F" w14:paraId="4061E2B5" w14:textId="77777777" w:rsidTr="00A05F0F">
        <w:trPr>
          <w:trHeight w:val="828"/>
        </w:trPr>
        <w:tc>
          <w:tcPr>
            <w:tcW w:w="1987" w:type="dxa"/>
            <w:tcBorders>
              <w:top w:val="nil"/>
              <w:left w:val="single" w:sz="4" w:space="0" w:color="auto"/>
              <w:bottom w:val="dashed" w:sz="4" w:space="0" w:color="auto"/>
              <w:right w:val="dashed" w:sz="4" w:space="0" w:color="auto"/>
            </w:tcBorders>
            <w:shd w:val="clear" w:color="auto" w:fill="auto"/>
            <w:vAlign w:val="center"/>
            <w:hideMark/>
          </w:tcPr>
          <w:p w14:paraId="6673744B" w14:textId="77777777" w:rsidR="00A05F0F" w:rsidRDefault="00A05F0F" w:rsidP="00A05F0F">
            <w:pPr>
              <w:rPr>
                <w:rFonts w:cs="Calibri"/>
                <w:color w:val="000000"/>
              </w:rPr>
            </w:pPr>
            <w:r>
              <w:rPr>
                <w:rFonts w:cs="Calibri"/>
                <w:color w:val="000000"/>
              </w:rPr>
              <w:t>SEC_C_ORG_1</w:t>
            </w:r>
          </w:p>
        </w:tc>
        <w:tc>
          <w:tcPr>
            <w:tcW w:w="8140" w:type="dxa"/>
            <w:tcBorders>
              <w:top w:val="nil"/>
              <w:left w:val="single" w:sz="4" w:space="0" w:color="auto"/>
              <w:bottom w:val="dashed" w:sz="4" w:space="0" w:color="auto"/>
              <w:right w:val="dashed" w:sz="4" w:space="0" w:color="auto"/>
            </w:tcBorders>
            <w:shd w:val="clear" w:color="auto" w:fill="auto"/>
            <w:vAlign w:val="center"/>
            <w:hideMark/>
          </w:tcPr>
          <w:p w14:paraId="764140DA" w14:textId="77777777" w:rsidR="00A05F0F" w:rsidRDefault="00A05F0F" w:rsidP="00A05F0F">
            <w:pPr>
              <w:rPr>
                <w:rFonts w:cs="Calibri"/>
                <w:color w:val="000000"/>
              </w:rPr>
            </w:pPr>
            <w:r>
              <w:rPr>
                <w:rFonts w:cs="Calibri"/>
                <w:color w:val="000000"/>
              </w:rPr>
              <w:t xml:space="preserve">Le titulaire doit mettre en </w:t>
            </w:r>
            <w:proofErr w:type="spellStart"/>
            <w:r>
              <w:rPr>
                <w:rFonts w:cs="Calibri"/>
                <w:color w:val="000000"/>
              </w:rPr>
              <w:t>oeuvre</w:t>
            </w:r>
            <w:proofErr w:type="spellEnd"/>
            <w:r>
              <w:rPr>
                <w:rFonts w:cs="Calibri"/>
                <w:color w:val="000000"/>
              </w:rPr>
              <w:t xml:space="preserve"> des procédures et dispositifs de sécurité pour se protéger contre le traitement non autorisé ou illégal, le transfert à un tiers, la perte ou la destruction d'informations appartenant à l'ACOSS.</w:t>
            </w:r>
          </w:p>
        </w:tc>
      </w:tr>
      <w:tr w:rsidR="00A05F0F" w:rsidRPr="00A05F0F" w14:paraId="54C296F6" w14:textId="77777777" w:rsidTr="00A05F0F">
        <w:trPr>
          <w:trHeight w:val="552"/>
        </w:trPr>
        <w:tc>
          <w:tcPr>
            <w:tcW w:w="1987" w:type="dxa"/>
            <w:tcBorders>
              <w:top w:val="nil"/>
              <w:left w:val="single" w:sz="4" w:space="0" w:color="auto"/>
              <w:bottom w:val="dashed" w:sz="4" w:space="0" w:color="auto"/>
              <w:right w:val="dashed" w:sz="4" w:space="0" w:color="auto"/>
            </w:tcBorders>
            <w:shd w:val="clear" w:color="auto" w:fill="auto"/>
            <w:vAlign w:val="center"/>
            <w:hideMark/>
          </w:tcPr>
          <w:p w14:paraId="064308CF" w14:textId="77777777" w:rsidR="00A05F0F" w:rsidRDefault="00A05F0F" w:rsidP="00A05F0F">
            <w:pPr>
              <w:rPr>
                <w:rFonts w:cs="Calibri"/>
                <w:color w:val="000000"/>
              </w:rPr>
            </w:pPr>
            <w:r>
              <w:rPr>
                <w:rFonts w:cs="Calibri"/>
                <w:color w:val="000000"/>
              </w:rPr>
              <w:t>SEC_C_ORG_2</w:t>
            </w:r>
          </w:p>
        </w:tc>
        <w:tc>
          <w:tcPr>
            <w:tcW w:w="8140" w:type="dxa"/>
            <w:tcBorders>
              <w:top w:val="nil"/>
              <w:left w:val="single" w:sz="4" w:space="0" w:color="auto"/>
              <w:bottom w:val="dashed" w:sz="4" w:space="0" w:color="auto"/>
              <w:right w:val="dashed" w:sz="4" w:space="0" w:color="auto"/>
            </w:tcBorders>
            <w:shd w:val="clear" w:color="auto" w:fill="auto"/>
            <w:vAlign w:val="center"/>
            <w:hideMark/>
          </w:tcPr>
          <w:p w14:paraId="54B59283" w14:textId="77777777" w:rsidR="00A05F0F" w:rsidRDefault="00A05F0F" w:rsidP="00A05F0F">
            <w:pPr>
              <w:rPr>
                <w:rFonts w:cs="Calibri"/>
                <w:color w:val="000000"/>
              </w:rPr>
            </w:pPr>
            <w:r>
              <w:rPr>
                <w:rFonts w:cs="Calibri"/>
                <w:color w:val="000000"/>
              </w:rPr>
              <w:t xml:space="preserve">Le Titulaire doit disposer d'un référent sécurité en charge de l'application et du maintien de la PSSI. </w:t>
            </w:r>
          </w:p>
        </w:tc>
      </w:tr>
      <w:tr w:rsidR="00A05F0F" w:rsidRPr="00A05F0F" w14:paraId="1BA31633" w14:textId="77777777" w:rsidTr="00A05F0F">
        <w:trPr>
          <w:trHeight w:val="552"/>
        </w:trPr>
        <w:tc>
          <w:tcPr>
            <w:tcW w:w="1987" w:type="dxa"/>
            <w:tcBorders>
              <w:top w:val="nil"/>
              <w:left w:val="single" w:sz="4" w:space="0" w:color="auto"/>
              <w:bottom w:val="dashed" w:sz="4" w:space="0" w:color="auto"/>
              <w:right w:val="dashed" w:sz="4" w:space="0" w:color="auto"/>
            </w:tcBorders>
            <w:shd w:val="clear" w:color="auto" w:fill="auto"/>
            <w:vAlign w:val="center"/>
            <w:hideMark/>
          </w:tcPr>
          <w:p w14:paraId="4826405F" w14:textId="77777777" w:rsidR="00A05F0F" w:rsidRDefault="00A05F0F" w:rsidP="00A05F0F">
            <w:pPr>
              <w:rPr>
                <w:rFonts w:cs="Calibri"/>
                <w:color w:val="000000"/>
              </w:rPr>
            </w:pPr>
            <w:r>
              <w:rPr>
                <w:rFonts w:cs="Calibri"/>
                <w:color w:val="000000"/>
              </w:rPr>
              <w:t>SEC_C_ORG_3</w:t>
            </w:r>
          </w:p>
        </w:tc>
        <w:tc>
          <w:tcPr>
            <w:tcW w:w="8140" w:type="dxa"/>
            <w:tcBorders>
              <w:top w:val="nil"/>
              <w:left w:val="single" w:sz="4" w:space="0" w:color="auto"/>
              <w:bottom w:val="dashed" w:sz="4" w:space="0" w:color="auto"/>
              <w:right w:val="dashed" w:sz="4" w:space="0" w:color="auto"/>
            </w:tcBorders>
            <w:shd w:val="clear" w:color="auto" w:fill="auto"/>
            <w:vAlign w:val="center"/>
            <w:hideMark/>
          </w:tcPr>
          <w:p w14:paraId="7E8050A7" w14:textId="77777777" w:rsidR="00A05F0F" w:rsidRDefault="00A05F0F" w:rsidP="00A05F0F">
            <w:pPr>
              <w:rPr>
                <w:rFonts w:cs="Calibri"/>
                <w:color w:val="000000"/>
              </w:rPr>
            </w:pPr>
            <w:r>
              <w:rPr>
                <w:rFonts w:cs="Calibri"/>
                <w:color w:val="000000"/>
              </w:rPr>
              <w:t>La PSSI du Titulaire doit définir avec précision les rôles et les responsabilités pour les activités liées à la sécurité de l'information.</w:t>
            </w:r>
          </w:p>
        </w:tc>
      </w:tr>
      <w:tr w:rsidR="00A05F0F" w:rsidRPr="00A05F0F" w14:paraId="56E5E7E9" w14:textId="77777777" w:rsidTr="00A05F0F">
        <w:trPr>
          <w:trHeight w:val="2484"/>
        </w:trPr>
        <w:tc>
          <w:tcPr>
            <w:tcW w:w="1987" w:type="dxa"/>
            <w:tcBorders>
              <w:top w:val="nil"/>
              <w:left w:val="single" w:sz="4" w:space="0" w:color="auto"/>
              <w:bottom w:val="dashed" w:sz="4" w:space="0" w:color="auto"/>
              <w:right w:val="dashed" w:sz="4" w:space="0" w:color="auto"/>
            </w:tcBorders>
            <w:shd w:val="clear" w:color="auto" w:fill="auto"/>
            <w:vAlign w:val="center"/>
            <w:hideMark/>
          </w:tcPr>
          <w:p w14:paraId="5A975BFF" w14:textId="77777777" w:rsidR="00A05F0F" w:rsidRDefault="00A05F0F" w:rsidP="00A05F0F">
            <w:pPr>
              <w:rPr>
                <w:rFonts w:cs="Calibri"/>
                <w:color w:val="000000"/>
              </w:rPr>
            </w:pPr>
            <w:r>
              <w:rPr>
                <w:rFonts w:cs="Calibri"/>
                <w:color w:val="000000"/>
              </w:rPr>
              <w:t>SEC_C_ORG_4</w:t>
            </w:r>
          </w:p>
        </w:tc>
        <w:tc>
          <w:tcPr>
            <w:tcW w:w="8140" w:type="dxa"/>
            <w:tcBorders>
              <w:top w:val="nil"/>
              <w:left w:val="single" w:sz="4" w:space="0" w:color="auto"/>
              <w:bottom w:val="dashed" w:sz="4" w:space="0" w:color="auto"/>
              <w:right w:val="dashed" w:sz="4" w:space="0" w:color="auto"/>
            </w:tcBorders>
            <w:shd w:val="clear" w:color="auto" w:fill="auto"/>
            <w:vAlign w:val="center"/>
            <w:hideMark/>
          </w:tcPr>
          <w:p w14:paraId="7BB12BB0" w14:textId="77777777" w:rsidR="00A05F0F" w:rsidRDefault="00A05F0F" w:rsidP="00A05F0F">
            <w:pPr>
              <w:rPr>
                <w:rFonts w:cs="Calibri"/>
                <w:color w:val="000000"/>
              </w:rPr>
            </w:pPr>
            <w:r>
              <w:rPr>
                <w:rFonts w:cs="Calibri"/>
                <w:color w:val="000000"/>
              </w:rPr>
              <w:t>Il est souhaité que le Titulaire définisse et mette en œuvre les processus de sécurité fondamentaux suivants :</w:t>
            </w:r>
            <w:r>
              <w:rPr>
                <w:rFonts w:cs="Calibri"/>
                <w:color w:val="000000"/>
              </w:rPr>
              <w:br/>
              <w:t>a. Évaluation des risques liés à l'information,</w:t>
            </w:r>
            <w:r>
              <w:rPr>
                <w:rFonts w:cs="Calibri"/>
                <w:color w:val="000000"/>
              </w:rPr>
              <w:br/>
              <w:t>b. Réponse à incident,</w:t>
            </w:r>
            <w:r>
              <w:rPr>
                <w:rFonts w:cs="Calibri"/>
                <w:color w:val="000000"/>
              </w:rPr>
              <w:br/>
              <w:t>c. Sensibilisation à la sécurité,</w:t>
            </w:r>
            <w:r>
              <w:rPr>
                <w:rFonts w:cs="Calibri"/>
                <w:color w:val="000000"/>
              </w:rPr>
              <w:br/>
              <w:t>d. Gestion des correctifs,</w:t>
            </w:r>
            <w:r>
              <w:rPr>
                <w:rFonts w:cs="Calibri"/>
                <w:color w:val="000000"/>
              </w:rPr>
              <w:br/>
              <w:t>e. Surveillance des vulnérabilités,</w:t>
            </w:r>
            <w:r>
              <w:rPr>
                <w:rFonts w:cs="Calibri"/>
                <w:color w:val="000000"/>
              </w:rPr>
              <w:br/>
              <w:t>f. Gestion des fournisseurs,</w:t>
            </w:r>
            <w:r>
              <w:rPr>
                <w:rFonts w:cs="Calibri"/>
                <w:color w:val="000000"/>
              </w:rPr>
              <w:br/>
              <w:t>g. Gestion des incidents.</w:t>
            </w:r>
          </w:p>
        </w:tc>
      </w:tr>
      <w:tr w:rsidR="00A05F0F" w:rsidRPr="00A05F0F" w14:paraId="2288A257" w14:textId="77777777" w:rsidTr="00A05F0F">
        <w:trPr>
          <w:trHeight w:val="552"/>
        </w:trPr>
        <w:tc>
          <w:tcPr>
            <w:tcW w:w="1987" w:type="dxa"/>
            <w:tcBorders>
              <w:top w:val="nil"/>
              <w:left w:val="single" w:sz="4" w:space="0" w:color="auto"/>
              <w:bottom w:val="dashed" w:sz="4" w:space="0" w:color="auto"/>
              <w:right w:val="dashed" w:sz="4" w:space="0" w:color="auto"/>
            </w:tcBorders>
            <w:shd w:val="clear" w:color="auto" w:fill="auto"/>
            <w:vAlign w:val="center"/>
            <w:hideMark/>
          </w:tcPr>
          <w:p w14:paraId="4CFEC1EA" w14:textId="77777777" w:rsidR="00A05F0F" w:rsidRDefault="00A05F0F" w:rsidP="00A05F0F">
            <w:pPr>
              <w:rPr>
                <w:rFonts w:cs="Calibri"/>
                <w:color w:val="000000"/>
              </w:rPr>
            </w:pPr>
            <w:r>
              <w:rPr>
                <w:rFonts w:cs="Calibri"/>
                <w:color w:val="000000"/>
              </w:rPr>
              <w:t>SEC_C_ORG_9</w:t>
            </w:r>
          </w:p>
        </w:tc>
        <w:tc>
          <w:tcPr>
            <w:tcW w:w="8140" w:type="dxa"/>
            <w:tcBorders>
              <w:top w:val="nil"/>
              <w:left w:val="single" w:sz="4" w:space="0" w:color="auto"/>
              <w:bottom w:val="dashed" w:sz="4" w:space="0" w:color="auto"/>
              <w:right w:val="dashed" w:sz="4" w:space="0" w:color="auto"/>
            </w:tcBorders>
            <w:shd w:val="clear" w:color="auto" w:fill="auto"/>
            <w:vAlign w:val="center"/>
            <w:hideMark/>
          </w:tcPr>
          <w:p w14:paraId="646219E7" w14:textId="77777777" w:rsidR="00A05F0F" w:rsidRDefault="00A05F0F" w:rsidP="00A05F0F">
            <w:pPr>
              <w:rPr>
                <w:rFonts w:cs="Calibri"/>
                <w:color w:val="000000"/>
              </w:rPr>
            </w:pPr>
            <w:r>
              <w:rPr>
                <w:rFonts w:cs="Calibri"/>
                <w:color w:val="000000"/>
              </w:rPr>
              <w:t>Le Titulaire doit corriger dans des délais acceptables par l'ACOSS les problèmes pouvant entraîner une violation majeure de la sécurité.</w:t>
            </w:r>
          </w:p>
        </w:tc>
      </w:tr>
      <w:tr w:rsidR="00A05F0F" w:rsidRPr="00A05F0F" w14:paraId="30F4FAE2" w14:textId="77777777" w:rsidTr="00A05F0F">
        <w:trPr>
          <w:trHeight w:val="276"/>
        </w:trPr>
        <w:tc>
          <w:tcPr>
            <w:tcW w:w="1987" w:type="dxa"/>
            <w:tcBorders>
              <w:top w:val="nil"/>
              <w:left w:val="single" w:sz="4" w:space="0" w:color="auto"/>
              <w:bottom w:val="dashed" w:sz="4" w:space="0" w:color="auto"/>
              <w:right w:val="dashed" w:sz="4" w:space="0" w:color="auto"/>
            </w:tcBorders>
            <w:shd w:val="clear" w:color="000000" w:fill="0070C0"/>
            <w:vAlign w:val="center"/>
            <w:hideMark/>
          </w:tcPr>
          <w:p w14:paraId="60A67138" w14:textId="77777777" w:rsidR="00A05F0F" w:rsidRDefault="00A05F0F" w:rsidP="00A05F0F">
            <w:pPr>
              <w:rPr>
                <w:rFonts w:cs="Calibri"/>
                <w:b/>
                <w:bCs/>
                <w:color w:val="FFFFFF"/>
              </w:rPr>
            </w:pPr>
            <w:r>
              <w:rPr>
                <w:rFonts w:cs="Calibri"/>
                <w:b/>
                <w:bCs/>
                <w:color w:val="FFFFFF"/>
              </w:rPr>
              <w:t> </w:t>
            </w:r>
          </w:p>
        </w:tc>
        <w:tc>
          <w:tcPr>
            <w:tcW w:w="8140" w:type="dxa"/>
            <w:tcBorders>
              <w:top w:val="nil"/>
              <w:left w:val="single" w:sz="4" w:space="0" w:color="auto"/>
              <w:bottom w:val="dashed" w:sz="4" w:space="0" w:color="auto"/>
              <w:right w:val="dashed" w:sz="4" w:space="0" w:color="auto"/>
            </w:tcBorders>
            <w:shd w:val="clear" w:color="000000" w:fill="0070C0"/>
            <w:vAlign w:val="center"/>
            <w:hideMark/>
          </w:tcPr>
          <w:p w14:paraId="6C526B8D" w14:textId="77777777" w:rsidR="00A05F0F" w:rsidRDefault="00A05F0F" w:rsidP="00A05F0F">
            <w:pPr>
              <w:rPr>
                <w:rFonts w:cs="Calibri"/>
                <w:b/>
                <w:bCs/>
                <w:color w:val="FFFFFF"/>
              </w:rPr>
            </w:pPr>
            <w:r>
              <w:rPr>
                <w:rFonts w:cs="Calibri"/>
                <w:b/>
                <w:bCs/>
                <w:color w:val="FFFFFF"/>
              </w:rPr>
              <w:t>Sécurité des Ressources Humaines</w:t>
            </w:r>
          </w:p>
        </w:tc>
      </w:tr>
      <w:tr w:rsidR="00A05F0F" w:rsidRPr="00A05F0F" w14:paraId="2359A09E" w14:textId="77777777" w:rsidTr="00A05F0F">
        <w:trPr>
          <w:trHeight w:val="1104"/>
        </w:trPr>
        <w:tc>
          <w:tcPr>
            <w:tcW w:w="1987" w:type="dxa"/>
            <w:tcBorders>
              <w:top w:val="nil"/>
              <w:left w:val="single" w:sz="4" w:space="0" w:color="auto"/>
              <w:bottom w:val="dashed" w:sz="4" w:space="0" w:color="auto"/>
              <w:right w:val="dashed" w:sz="4" w:space="0" w:color="auto"/>
            </w:tcBorders>
            <w:shd w:val="clear" w:color="auto" w:fill="auto"/>
            <w:vAlign w:val="center"/>
            <w:hideMark/>
          </w:tcPr>
          <w:p w14:paraId="414970EA" w14:textId="77777777" w:rsidR="00A05F0F" w:rsidRDefault="00A05F0F" w:rsidP="00A05F0F">
            <w:pPr>
              <w:rPr>
                <w:rFonts w:cs="Calibri"/>
                <w:color w:val="000000"/>
              </w:rPr>
            </w:pPr>
            <w:r>
              <w:rPr>
                <w:rFonts w:cs="Calibri"/>
                <w:color w:val="000000"/>
              </w:rPr>
              <w:t>SEC_C_RH_1</w:t>
            </w:r>
          </w:p>
        </w:tc>
        <w:tc>
          <w:tcPr>
            <w:tcW w:w="8140" w:type="dxa"/>
            <w:tcBorders>
              <w:top w:val="nil"/>
              <w:left w:val="single" w:sz="4" w:space="0" w:color="auto"/>
              <w:bottom w:val="dashed" w:sz="4" w:space="0" w:color="auto"/>
              <w:right w:val="dashed" w:sz="4" w:space="0" w:color="auto"/>
            </w:tcBorders>
            <w:shd w:val="clear" w:color="auto" w:fill="auto"/>
            <w:vAlign w:val="center"/>
            <w:hideMark/>
          </w:tcPr>
          <w:p w14:paraId="397D9F6B" w14:textId="77777777" w:rsidR="00A05F0F" w:rsidRDefault="00A05F0F" w:rsidP="00A05F0F">
            <w:pPr>
              <w:rPr>
                <w:rFonts w:cs="Calibri"/>
                <w:color w:val="000000"/>
              </w:rPr>
            </w:pPr>
            <w:r>
              <w:rPr>
                <w:rFonts w:cs="Calibri"/>
                <w:color w:val="000000"/>
              </w:rPr>
              <w:t>La PSSI du Titulaire documente les rôles de sécurité clés (par exemple, le responsable de la sécurité de l'information, le responsable de la protection des données). Le Titulaire doit communiquer à l'ACOSS les coordonnées des personnes en charge de ces rôles lors de la phase d'initialisation.</w:t>
            </w:r>
          </w:p>
        </w:tc>
      </w:tr>
      <w:tr w:rsidR="00A05F0F" w:rsidRPr="00A05F0F" w14:paraId="4D205A5E" w14:textId="77777777" w:rsidTr="00A05F0F">
        <w:trPr>
          <w:trHeight w:val="828"/>
        </w:trPr>
        <w:tc>
          <w:tcPr>
            <w:tcW w:w="1987" w:type="dxa"/>
            <w:tcBorders>
              <w:top w:val="nil"/>
              <w:left w:val="single" w:sz="4" w:space="0" w:color="auto"/>
              <w:bottom w:val="dashed" w:sz="4" w:space="0" w:color="auto"/>
              <w:right w:val="dashed" w:sz="4" w:space="0" w:color="auto"/>
            </w:tcBorders>
            <w:shd w:val="clear" w:color="auto" w:fill="auto"/>
            <w:vAlign w:val="center"/>
            <w:hideMark/>
          </w:tcPr>
          <w:p w14:paraId="40739195" w14:textId="77777777" w:rsidR="00A05F0F" w:rsidRDefault="00A05F0F" w:rsidP="00A05F0F">
            <w:pPr>
              <w:rPr>
                <w:rFonts w:cs="Calibri"/>
                <w:color w:val="000000"/>
              </w:rPr>
            </w:pPr>
            <w:r>
              <w:rPr>
                <w:rFonts w:cs="Calibri"/>
                <w:color w:val="000000"/>
              </w:rPr>
              <w:t>SEC_C_RH_2</w:t>
            </w:r>
          </w:p>
        </w:tc>
        <w:tc>
          <w:tcPr>
            <w:tcW w:w="8140" w:type="dxa"/>
            <w:tcBorders>
              <w:top w:val="nil"/>
              <w:left w:val="single" w:sz="4" w:space="0" w:color="auto"/>
              <w:bottom w:val="dashed" w:sz="4" w:space="0" w:color="auto"/>
              <w:right w:val="dashed" w:sz="4" w:space="0" w:color="auto"/>
            </w:tcBorders>
            <w:shd w:val="clear" w:color="auto" w:fill="auto"/>
            <w:vAlign w:val="center"/>
            <w:hideMark/>
          </w:tcPr>
          <w:p w14:paraId="2CA4E635" w14:textId="77777777" w:rsidR="00A05F0F" w:rsidRDefault="00A05F0F" w:rsidP="00A05F0F">
            <w:pPr>
              <w:rPr>
                <w:rFonts w:cs="Calibri"/>
                <w:color w:val="000000"/>
              </w:rPr>
            </w:pPr>
            <w:r>
              <w:rPr>
                <w:rFonts w:cs="Calibri"/>
                <w:color w:val="000000"/>
              </w:rPr>
              <w:t>Il est souhaité que le titulaire effectue des vérifications d'antécédents, lorsque cela est autorisé par la loi, sur les employés qui traitent des données qui appartiennent à l'ACOSS ou qui accèdent au SI de l'Acoss.</w:t>
            </w:r>
          </w:p>
        </w:tc>
      </w:tr>
      <w:tr w:rsidR="00A05F0F" w:rsidRPr="00A05F0F" w14:paraId="64430CAA" w14:textId="77777777" w:rsidTr="00A05F0F">
        <w:trPr>
          <w:trHeight w:val="828"/>
        </w:trPr>
        <w:tc>
          <w:tcPr>
            <w:tcW w:w="1987" w:type="dxa"/>
            <w:tcBorders>
              <w:top w:val="nil"/>
              <w:left w:val="single" w:sz="4" w:space="0" w:color="auto"/>
              <w:bottom w:val="dashed" w:sz="4" w:space="0" w:color="auto"/>
              <w:right w:val="dashed" w:sz="4" w:space="0" w:color="auto"/>
            </w:tcBorders>
            <w:shd w:val="clear" w:color="auto" w:fill="auto"/>
            <w:vAlign w:val="center"/>
            <w:hideMark/>
          </w:tcPr>
          <w:p w14:paraId="6D379D31" w14:textId="77777777" w:rsidR="00A05F0F" w:rsidRDefault="00A05F0F" w:rsidP="00A05F0F">
            <w:pPr>
              <w:rPr>
                <w:rFonts w:cs="Calibri"/>
                <w:color w:val="000000"/>
              </w:rPr>
            </w:pPr>
            <w:r>
              <w:rPr>
                <w:rFonts w:cs="Calibri"/>
                <w:color w:val="000000"/>
              </w:rPr>
              <w:t>SEC_C_RH_3</w:t>
            </w:r>
          </w:p>
        </w:tc>
        <w:tc>
          <w:tcPr>
            <w:tcW w:w="8140" w:type="dxa"/>
            <w:tcBorders>
              <w:top w:val="nil"/>
              <w:left w:val="single" w:sz="4" w:space="0" w:color="auto"/>
              <w:bottom w:val="dashed" w:sz="4" w:space="0" w:color="auto"/>
              <w:right w:val="dashed" w:sz="4" w:space="0" w:color="auto"/>
            </w:tcBorders>
            <w:shd w:val="clear" w:color="auto" w:fill="auto"/>
            <w:vAlign w:val="center"/>
            <w:hideMark/>
          </w:tcPr>
          <w:p w14:paraId="099640DD" w14:textId="77777777" w:rsidR="00A05F0F" w:rsidRDefault="00A05F0F" w:rsidP="00A05F0F">
            <w:pPr>
              <w:rPr>
                <w:rFonts w:cs="Calibri"/>
                <w:color w:val="000000"/>
              </w:rPr>
            </w:pPr>
            <w:r>
              <w:rPr>
                <w:rFonts w:cs="Calibri"/>
                <w:color w:val="000000"/>
              </w:rPr>
              <w:t>Le Titulaire doit former les nouveaux membres du personnel (à temps plein, à temps partiel, sous-traitants) sur leurs responsabilités en matière de sécurité dès leur prise de fonction.</w:t>
            </w:r>
          </w:p>
        </w:tc>
      </w:tr>
      <w:tr w:rsidR="00A05F0F" w:rsidRPr="00A05F0F" w14:paraId="18D09EB3" w14:textId="77777777" w:rsidTr="00A05F0F">
        <w:trPr>
          <w:trHeight w:val="828"/>
        </w:trPr>
        <w:tc>
          <w:tcPr>
            <w:tcW w:w="1987" w:type="dxa"/>
            <w:tcBorders>
              <w:top w:val="nil"/>
              <w:left w:val="single" w:sz="4" w:space="0" w:color="auto"/>
              <w:bottom w:val="dashed" w:sz="4" w:space="0" w:color="auto"/>
              <w:right w:val="dashed" w:sz="4" w:space="0" w:color="auto"/>
            </w:tcBorders>
            <w:shd w:val="clear" w:color="auto" w:fill="auto"/>
            <w:vAlign w:val="center"/>
            <w:hideMark/>
          </w:tcPr>
          <w:p w14:paraId="7B49C04D" w14:textId="77777777" w:rsidR="00A05F0F" w:rsidRDefault="00A05F0F" w:rsidP="00A05F0F">
            <w:pPr>
              <w:rPr>
                <w:rFonts w:cs="Calibri"/>
                <w:color w:val="000000"/>
              </w:rPr>
            </w:pPr>
            <w:r>
              <w:rPr>
                <w:rFonts w:cs="Calibri"/>
                <w:color w:val="000000"/>
              </w:rPr>
              <w:lastRenderedPageBreak/>
              <w:t>SEC_C_RH_4</w:t>
            </w:r>
          </w:p>
        </w:tc>
        <w:tc>
          <w:tcPr>
            <w:tcW w:w="8140" w:type="dxa"/>
            <w:tcBorders>
              <w:top w:val="nil"/>
              <w:left w:val="single" w:sz="4" w:space="0" w:color="auto"/>
              <w:bottom w:val="dashed" w:sz="4" w:space="0" w:color="auto"/>
              <w:right w:val="dashed" w:sz="4" w:space="0" w:color="auto"/>
            </w:tcBorders>
            <w:shd w:val="clear" w:color="auto" w:fill="auto"/>
            <w:vAlign w:val="center"/>
            <w:hideMark/>
          </w:tcPr>
          <w:p w14:paraId="5763556A" w14:textId="77777777" w:rsidR="00A05F0F" w:rsidRDefault="00A05F0F" w:rsidP="00A05F0F">
            <w:pPr>
              <w:rPr>
                <w:rFonts w:cs="Calibri"/>
                <w:color w:val="000000"/>
              </w:rPr>
            </w:pPr>
            <w:r>
              <w:rPr>
                <w:rFonts w:cs="Calibri"/>
                <w:color w:val="000000"/>
              </w:rPr>
              <w:t>Le Titulaire doit dispenser une formation régulière de sensibilisation à la sécurité à tout le personnel pour lui rappeler ses responsabilités et l'éduquer sur l'identification et la réponse aux menaces nouvelles et émergentes.</w:t>
            </w:r>
          </w:p>
        </w:tc>
      </w:tr>
      <w:tr w:rsidR="00A05F0F" w:rsidRPr="00A05F0F" w14:paraId="64E679FC" w14:textId="77777777" w:rsidTr="00A05F0F">
        <w:trPr>
          <w:trHeight w:val="552"/>
        </w:trPr>
        <w:tc>
          <w:tcPr>
            <w:tcW w:w="1987" w:type="dxa"/>
            <w:tcBorders>
              <w:top w:val="nil"/>
              <w:left w:val="single" w:sz="4" w:space="0" w:color="auto"/>
              <w:bottom w:val="dashed" w:sz="4" w:space="0" w:color="auto"/>
              <w:right w:val="dashed" w:sz="4" w:space="0" w:color="auto"/>
            </w:tcBorders>
            <w:shd w:val="clear" w:color="auto" w:fill="auto"/>
            <w:vAlign w:val="center"/>
            <w:hideMark/>
          </w:tcPr>
          <w:p w14:paraId="1664EEAE" w14:textId="77777777" w:rsidR="00A05F0F" w:rsidRDefault="00A05F0F" w:rsidP="00A05F0F">
            <w:pPr>
              <w:rPr>
                <w:rFonts w:cs="Calibri"/>
                <w:color w:val="000000"/>
              </w:rPr>
            </w:pPr>
            <w:r>
              <w:rPr>
                <w:rFonts w:cs="Calibri"/>
                <w:color w:val="000000"/>
              </w:rPr>
              <w:t>SEC_C_RH_7</w:t>
            </w:r>
          </w:p>
        </w:tc>
        <w:tc>
          <w:tcPr>
            <w:tcW w:w="8140" w:type="dxa"/>
            <w:tcBorders>
              <w:top w:val="nil"/>
              <w:left w:val="single" w:sz="4" w:space="0" w:color="auto"/>
              <w:bottom w:val="dashed" w:sz="4" w:space="0" w:color="auto"/>
              <w:right w:val="dashed" w:sz="4" w:space="0" w:color="auto"/>
            </w:tcBorders>
            <w:shd w:val="clear" w:color="auto" w:fill="auto"/>
            <w:vAlign w:val="center"/>
            <w:hideMark/>
          </w:tcPr>
          <w:p w14:paraId="39253EC9" w14:textId="77777777" w:rsidR="00A05F0F" w:rsidRDefault="00A05F0F" w:rsidP="00A05F0F">
            <w:pPr>
              <w:rPr>
                <w:rFonts w:cs="Calibri"/>
                <w:color w:val="000000"/>
              </w:rPr>
            </w:pPr>
            <w:r>
              <w:rPr>
                <w:rFonts w:cs="Calibri"/>
                <w:color w:val="000000"/>
              </w:rPr>
              <w:t>Le Titulaire doit limiter les droits d'accès au réseau et à l'accès physique aux bâtiments au stricte nécessaire à l'activité des personnes.</w:t>
            </w:r>
          </w:p>
        </w:tc>
      </w:tr>
      <w:tr w:rsidR="00A05F0F" w:rsidRPr="00A05F0F" w14:paraId="6ABD38B7" w14:textId="77777777" w:rsidTr="00A05F0F">
        <w:trPr>
          <w:trHeight w:val="552"/>
        </w:trPr>
        <w:tc>
          <w:tcPr>
            <w:tcW w:w="1987" w:type="dxa"/>
            <w:tcBorders>
              <w:top w:val="nil"/>
              <w:left w:val="single" w:sz="4" w:space="0" w:color="auto"/>
              <w:bottom w:val="dashed" w:sz="4" w:space="0" w:color="auto"/>
              <w:right w:val="dashed" w:sz="4" w:space="0" w:color="auto"/>
            </w:tcBorders>
            <w:shd w:val="clear" w:color="auto" w:fill="auto"/>
            <w:vAlign w:val="center"/>
            <w:hideMark/>
          </w:tcPr>
          <w:p w14:paraId="78E2B7FF" w14:textId="77777777" w:rsidR="00A05F0F" w:rsidRDefault="00A05F0F" w:rsidP="00A05F0F">
            <w:pPr>
              <w:rPr>
                <w:rFonts w:cs="Calibri"/>
                <w:color w:val="000000"/>
              </w:rPr>
            </w:pPr>
            <w:r>
              <w:rPr>
                <w:rFonts w:cs="Calibri"/>
                <w:color w:val="000000"/>
              </w:rPr>
              <w:t>SEC_C_RH_8</w:t>
            </w:r>
          </w:p>
        </w:tc>
        <w:tc>
          <w:tcPr>
            <w:tcW w:w="8140" w:type="dxa"/>
            <w:tcBorders>
              <w:top w:val="nil"/>
              <w:left w:val="single" w:sz="4" w:space="0" w:color="auto"/>
              <w:bottom w:val="dashed" w:sz="4" w:space="0" w:color="auto"/>
              <w:right w:val="dashed" w:sz="4" w:space="0" w:color="auto"/>
            </w:tcBorders>
            <w:shd w:val="clear" w:color="auto" w:fill="auto"/>
            <w:vAlign w:val="center"/>
            <w:hideMark/>
          </w:tcPr>
          <w:p w14:paraId="2CB9B0B7" w14:textId="77777777" w:rsidR="00A05F0F" w:rsidRDefault="00A05F0F" w:rsidP="00A05F0F">
            <w:pPr>
              <w:rPr>
                <w:rFonts w:cs="Calibri"/>
                <w:color w:val="000000"/>
              </w:rPr>
            </w:pPr>
            <w:r>
              <w:rPr>
                <w:rFonts w:cs="Calibri"/>
                <w:color w:val="000000"/>
              </w:rPr>
              <w:t>Ces droits d'accès doivent être supprimés pour les membres du personnel dont le contrat, l'emploi ou l'accord a été supprimé.</w:t>
            </w:r>
          </w:p>
        </w:tc>
      </w:tr>
      <w:tr w:rsidR="00A05F0F" w:rsidRPr="00A05F0F" w14:paraId="456F61C4" w14:textId="77777777" w:rsidTr="00A05F0F">
        <w:trPr>
          <w:trHeight w:val="276"/>
        </w:trPr>
        <w:tc>
          <w:tcPr>
            <w:tcW w:w="1987" w:type="dxa"/>
            <w:tcBorders>
              <w:top w:val="nil"/>
              <w:left w:val="single" w:sz="4" w:space="0" w:color="auto"/>
              <w:bottom w:val="dashed" w:sz="4" w:space="0" w:color="auto"/>
              <w:right w:val="dashed" w:sz="4" w:space="0" w:color="auto"/>
            </w:tcBorders>
            <w:shd w:val="clear" w:color="000000" w:fill="0070C0"/>
            <w:vAlign w:val="center"/>
            <w:hideMark/>
          </w:tcPr>
          <w:p w14:paraId="7835B552" w14:textId="77777777" w:rsidR="00A05F0F" w:rsidRDefault="00A05F0F" w:rsidP="00A05F0F">
            <w:pPr>
              <w:rPr>
                <w:rFonts w:cs="Calibri"/>
                <w:b/>
                <w:bCs/>
                <w:color w:val="FFFFFF"/>
              </w:rPr>
            </w:pPr>
            <w:r>
              <w:rPr>
                <w:rFonts w:cs="Calibri"/>
                <w:b/>
                <w:bCs/>
                <w:color w:val="FFFFFF"/>
              </w:rPr>
              <w:t> </w:t>
            </w:r>
          </w:p>
        </w:tc>
        <w:tc>
          <w:tcPr>
            <w:tcW w:w="8140" w:type="dxa"/>
            <w:tcBorders>
              <w:top w:val="nil"/>
              <w:left w:val="single" w:sz="4" w:space="0" w:color="auto"/>
              <w:bottom w:val="dashed" w:sz="4" w:space="0" w:color="auto"/>
              <w:right w:val="dashed" w:sz="4" w:space="0" w:color="auto"/>
            </w:tcBorders>
            <w:shd w:val="clear" w:color="000000" w:fill="0070C0"/>
            <w:vAlign w:val="center"/>
            <w:hideMark/>
          </w:tcPr>
          <w:p w14:paraId="3F79F9C2" w14:textId="77777777" w:rsidR="00A05F0F" w:rsidRDefault="00A05F0F" w:rsidP="00A05F0F">
            <w:pPr>
              <w:rPr>
                <w:rFonts w:cs="Calibri"/>
                <w:b/>
                <w:bCs/>
                <w:color w:val="FFFFFF"/>
              </w:rPr>
            </w:pPr>
            <w:r>
              <w:rPr>
                <w:rFonts w:cs="Calibri"/>
                <w:b/>
                <w:bCs/>
                <w:color w:val="FFFFFF"/>
              </w:rPr>
              <w:t>Sécurité Physique et Environnementale</w:t>
            </w:r>
          </w:p>
        </w:tc>
      </w:tr>
      <w:tr w:rsidR="00A05F0F" w:rsidRPr="00A05F0F" w14:paraId="4AEE4B66" w14:textId="77777777" w:rsidTr="00A05F0F">
        <w:trPr>
          <w:trHeight w:val="828"/>
        </w:trPr>
        <w:tc>
          <w:tcPr>
            <w:tcW w:w="1987" w:type="dxa"/>
            <w:tcBorders>
              <w:top w:val="nil"/>
              <w:left w:val="single" w:sz="4" w:space="0" w:color="auto"/>
              <w:bottom w:val="dashed" w:sz="4" w:space="0" w:color="auto"/>
              <w:right w:val="dashed" w:sz="4" w:space="0" w:color="auto"/>
            </w:tcBorders>
            <w:shd w:val="clear" w:color="auto" w:fill="auto"/>
            <w:vAlign w:val="center"/>
            <w:hideMark/>
          </w:tcPr>
          <w:p w14:paraId="5D067152" w14:textId="77777777" w:rsidR="00A05F0F" w:rsidRDefault="00A05F0F" w:rsidP="00A05F0F">
            <w:pPr>
              <w:rPr>
                <w:rFonts w:cs="Calibri"/>
                <w:color w:val="000000"/>
              </w:rPr>
            </w:pPr>
            <w:r>
              <w:rPr>
                <w:rFonts w:cs="Calibri"/>
                <w:color w:val="000000"/>
              </w:rPr>
              <w:t>SEC_C_ENV_1</w:t>
            </w:r>
          </w:p>
        </w:tc>
        <w:tc>
          <w:tcPr>
            <w:tcW w:w="8140" w:type="dxa"/>
            <w:tcBorders>
              <w:top w:val="nil"/>
              <w:left w:val="single" w:sz="4" w:space="0" w:color="auto"/>
              <w:bottom w:val="dashed" w:sz="4" w:space="0" w:color="auto"/>
              <w:right w:val="dashed" w:sz="4" w:space="0" w:color="auto"/>
            </w:tcBorders>
            <w:shd w:val="clear" w:color="auto" w:fill="auto"/>
            <w:vAlign w:val="center"/>
            <w:hideMark/>
          </w:tcPr>
          <w:p w14:paraId="5B363DD0" w14:textId="77777777" w:rsidR="00A05F0F" w:rsidRDefault="00A05F0F" w:rsidP="00A05F0F">
            <w:pPr>
              <w:rPr>
                <w:rFonts w:cs="Calibri"/>
                <w:color w:val="000000"/>
              </w:rPr>
            </w:pPr>
            <w:r>
              <w:rPr>
                <w:rFonts w:cs="Calibri"/>
                <w:color w:val="000000"/>
              </w:rPr>
              <w:t xml:space="preserve">Le Titulaire doit limiter l'accès aux seuls utilisateurs autorisés sur les installations physiques abritant </w:t>
            </w:r>
            <w:proofErr w:type="gramStart"/>
            <w:r>
              <w:rPr>
                <w:rFonts w:cs="Calibri"/>
                <w:color w:val="000000"/>
              </w:rPr>
              <w:t>les  systèmes</w:t>
            </w:r>
            <w:proofErr w:type="gramEnd"/>
            <w:r>
              <w:rPr>
                <w:rFonts w:cs="Calibri"/>
                <w:color w:val="000000"/>
              </w:rPr>
              <w:t xml:space="preserve"> qui contiennent des informations de l'ACOSS et les </w:t>
            </w:r>
            <w:proofErr w:type="spellStart"/>
            <w:r>
              <w:rPr>
                <w:rFonts w:cs="Calibri"/>
                <w:color w:val="000000"/>
              </w:rPr>
              <w:t>infrastuctures</w:t>
            </w:r>
            <w:proofErr w:type="spellEnd"/>
            <w:r>
              <w:rPr>
                <w:rFonts w:cs="Calibri"/>
                <w:color w:val="000000"/>
              </w:rPr>
              <w:t xml:space="preserve"> réseaux qui permettent l'accès au SI ACOSS.</w:t>
            </w:r>
          </w:p>
        </w:tc>
      </w:tr>
      <w:tr w:rsidR="00A05F0F" w:rsidRPr="00A05F0F" w14:paraId="7056DA14" w14:textId="77777777" w:rsidTr="00A05F0F">
        <w:trPr>
          <w:trHeight w:val="828"/>
        </w:trPr>
        <w:tc>
          <w:tcPr>
            <w:tcW w:w="1987" w:type="dxa"/>
            <w:tcBorders>
              <w:top w:val="nil"/>
              <w:left w:val="single" w:sz="4" w:space="0" w:color="auto"/>
              <w:bottom w:val="dashed" w:sz="4" w:space="0" w:color="auto"/>
              <w:right w:val="dashed" w:sz="4" w:space="0" w:color="auto"/>
            </w:tcBorders>
            <w:shd w:val="clear" w:color="auto" w:fill="auto"/>
            <w:vAlign w:val="center"/>
            <w:hideMark/>
          </w:tcPr>
          <w:p w14:paraId="32CF650B" w14:textId="77777777" w:rsidR="00A05F0F" w:rsidRDefault="00A05F0F" w:rsidP="00A05F0F">
            <w:pPr>
              <w:rPr>
                <w:rFonts w:cs="Calibri"/>
                <w:color w:val="000000"/>
              </w:rPr>
            </w:pPr>
            <w:r>
              <w:rPr>
                <w:rFonts w:cs="Calibri"/>
                <w:color w:val="000000"/>
              </w:rPr>
              <w:t>SEC_C_ENV_2</w:t>
            </w:r>
          </w:p>
        </w:tc>
        <w:tc>
          <w:tcPr>
            <w:tcW w:w="8140" w:type="dxa"/>
            <w:tcBorders>
              <w:top w:val="nil"/>
              <w:left w:val="single" w:sz="4" w:space="0" w:color="auto"/>
              <w:bottom w:val="dashed" w:sz="4" w:space="0" w:color="auto"/>
              <w:right w:val="dashed" w:sz="4" w:space="0" w:color="auto"/>
            </w:tcBorders>
            <w:shd w:val="clear" w:color="auto" w:fill="auto"/>
            <w:vAlign w:val="center"/>
            <w:hideMark/>
          </w:tcPr>
          <w:p w14:paraId="59641A6E" w14:textId="77777777" w:rsidR="00A05F0F" w:rsidRDefault="00A05F0F" w:rsidP="00A05F0F">
            <w:pPr>
              <w:rPr>
                <w:rFonts w:cs="Calibri"/>
                <w:color w:val="000000"/>
              </w:rPr>
            </w:pPr>
            <w:r>
              <w:rPr>
                <w:rFonts w:cs="Calibri"/>
                <w:color w:val="000000"/>
              </w:rPr>
              <w:t xml:space="preserve">Le Titulaire doit enregistrer l'accès physique du personnel sur les installations physiques abritant </w:t>
            </w:r>
            <w:proofErr w:type="gramStart"/>
            <w:r>
              <w:rPr>
                <w:rFonts w:cs="Calibri"/>
                <w:color w:val="000000"/>
              </w:rPr>
              <w:t>les  systèmes</w:t>
            </w:r>
            <w:proofErr w:type="gramEnd"/>
            <w:r>
              <w:rPr>
                <w:rFonts w:cs="Calibri"/>
                <w:color w:val="000000"/>
              </w:rPr>
              <w:t xml:space="preserve"> qui contiennent des informations de l'ACOSS et les </w:t>
            </w:r>
            <w:proofErr w:type="spellStart"/>
            <w:r>
              <w:rPr>
                <w:rFonts w:cs="Calibri"/>
                <w:color w:val="000000"/>
              </w:rPr>
              <w:t>infrastuctures</w:t>
            </w:r>
            <w:proofErr w:type="spellEnd"/>
            <w:r>
              <w:rPr>
                <w:rFonts w:cs="Calibri"/>
                <w:color w:val="000000"/>
              </w:rPr>
              <w:t xml:space="preserve"> réseaux qui permettent l'accès au SI ACOSS.</w:t>
            </w:r>
          </w:p>
        </w:tc>
      </w:tr>
      <w:tr w:rsidR="00A05F0F" w:rsidRPr="00A05F0F" w14:paraId="42B07BD2" w14:textId="77777777" w:rsidTr="00A05F0F">
        <w:trPr>
          <w:trHeight w:val="828"/>
        </w:trPr>
        <w:tc>
          <w:tcPr>
            <w:tcW w:w="1987" w:type="dxa"/>
            <w:tcBorders>
              <w:top w:val="nil"/>
              <w:left w:val="single" w:sz="4" w:space="0" w:color="auto"/>
              <w:bottom w:val="dashed" w:sz="4" w:space="0" w:color="auto"/>
              <w:right w:val="dashed" w:sz="4" w:space="0" w:color="auto"/>
            </w:tcBorders>
            <w:shd w:val="clear" w:color="auto" w:fill="auto"/>
            <w:vAlign w:val="center"/>
            <w:hideMark/>
          </w:tcPr>
          <w:p w14:paraId="4EF93597" w14:textId="77777777" w:rsidR="00A05F0F" w:rsidRDefault="00A05F0F" w:rsidP="00A05F0F">
            <w:pPr>
              <w:rPr>
                <w:rFonts w:cs="Calibri"/>
                <w:color w:val="000000"/>
              </w:rPr>
            </w:pPr>
            <w:r>
              <w:rPr>
                <w:rFonts w:cs="Calibri"/>
                <w:color w:val="000000"/>
              </w:rPr>
              <w:t>SEC_C_ENV_6</w:t>
            </w:r>
          </w:p>
        </w:tc>
        <w:tc>
          <w:tcPr>
            <w:tcW w:w="8140" w:type="dxa"/>
            <w:tcBorders>
              <w:top w:val="nil"/>
              <w:left w:val="single" w:sz="4" w:space="0" w:color="auto"/>
              <w:bottom w:val="dashed" w:sz="4" w:space="0" w:color="auto"/>
              <w:right w:val="dashed" w:sz="4" w:space="0" w:color="auto"/>
            </w:tcBorders>
            <w:shd w:val="clear" w:color="auto" w:fill="auto"/>
            <w:vAlign w:val="center"/>
            <w:hideMark/>
          </w:tcPr>
          <w:p w14:paraId="4989B34D" w14:textId="77777777" w:rsidR="00A05F0F" w:rsidRDefault="00A05F0F" w:rsidP="00A05F0F">
            <w:pPr>
              <w:rPr>
                <w:rFonts w:cs="Calibri"/>
                <w:color w:val="000000"/>
              </w:rPr>
            </w:pPr>
            <w:r>
              <w:rPr>
                <w:rFonts w:cs="Calibri"/>
                <w:color w:val="000000"/>
              </w:rPr>
              <w:t>Le Titulaire doit disposer d'une politique de bureau propre pour empêcher les fuites de données (c'est-à-dire que des copies papier de données appartenant à l'ACOSS soient volées dans le bâtiment).</w:t>
            </w:r>
          </w:p>
        </w:tc>
      </w:tr>
      <w:tr w:rsidR="00A05F0F" w:rsidRPr="00A05F0F" w14:paraId="2D2CEFB1" w14:textId="77777777" w:rsidTr="00A05F0F">
        <w:trPr>
          <w:trHeight w:val="552"/>
        </w:trPr>
        <w:tc>
          <w:tcPr>
            <w:tcW w:w="1987" w:type="dxa"/>
            <w:tcBorders>
              <w:top w:val="nil"/>
              <w:left w:val="single" w:sz="4" w:space="0" w:color="auto"/>
              <w:bottom w:val="dashed" w:sz="4" w:space="0" w:color="auto"/>
              <w:right w:val="dashed" w:sz="4" w:space="0" w:color="auto"/>
            </w:tcBorders>
            <w:shd w:val="clear" w:color="auto" w:fill="auto"/>
            <w:vAlign w:val="center"/>
            <w:hideMark/>
          </w:tcPr>
          <w:p w14:paraId="078B01E2" w14:textId="77777777" w:rsidR="00A05F0F" w:rsidRDefault="00A05F0F" w:rsidP="00A05F0F">
            <w:pPr>
              <w:rPr>
                <w:rFonts w:cs="Calibri"/>
                <w:color w:val="000000"/>
              </w:rPr>
            </w:pPr>
            <w:r>
              <w:rPr>
                <w:rFonts w:cs="Calibri"/>
                <w:color w:val="000000"/>
              </w:rPr>
              <w:t>SEC_C_ENV_7</w:t>
            </w:r>
          </w:p>
        </w:tc>
        <w:tc>
          <w:tcPr>
            <w:tcW w:w="8140" w:type="dxa"/>
            <w:tcBorders>
              <w:top w:val="nil"/>
              <w:left w:val="single" w:sz="4" w:space="0" w:color="auto"/>
              <w:bottom w:val="dashed" w:sz="4" w:space="0" w:color="auto"/>
              <w:right w:val="dashed" w:sz="4" w:space="0" w:color="auto"/>
            </w:tcBorders>
            <w:shd w:val="clear" w:color="auto" w:fill="auto"/>
            <w:vAlign w:val="center"/>
            <w:hideMark/>
          </w:tcPr>
          <w:p w14:paraId="7AD3DF5D" w14:textId="77777777" w:rsidR="00A05F0F" w:rsidRDefault="00A05F0F" w:rsidP="00A05F0F">
            <w:pPr>
              <w:rPr>
                <w:rFonts w:cs="Calibri"/>
                <w:color w:val="000000"/>
              </w:rPr>
            </w:pPr>
            <w:r>
              <w:rPr>
                <w:rFonts w:cs="Calibri"/>
                <w:color w:val="000000"/>
              </w:rPr>
              <w:t>Les copies papier des données de l'ACOSS doivent être déchiquetées lorsqu'elles ne sont plus nécessaires.</w:t>
            </w:r>
          </w:p>
        </w:tc>
      </w:tr>
      <w:tr w:rsidR="00A05F0F" w:rsidRPr="00A05F0F" w14:paraId="55934382" w14:textId="77777777" w:rsidTr="00A05F0F">
        <w:trPr>
          <w:trHeight w:val="552"/>
        </w:trPr>
        <w:tc>
          <w:tcPr>
            <w:tcW w:w="1987" w:type="dxa"/>
            <w:tcBorders>
              <w:top w:val="nil"/>
              <w:left w:val="single" w:sz="4" w:space="0" w:color="auto"/>
              <w:bottom w:val="dashed" w:sz="4" w:space="0" w:color="auto"/>
              <w:right w:val="dashed" w:sz="4" w:space="0" w:color="auto"/>
            </w:tcBorders>
            <w:shd w:val="clear" w:color="auto" w:fill="auto"/>
            <w:vAlign w:val="center"/>
            <w:hideMark/>
          </w:tcPr>
          <w:p w14:paraId="2FF42B59" w14:textId="77777777" w:rsidR="00A05F0F" w:rsidRDefault="00A05F0F" w:rsidP="00A05F0F">
            <w:pPr>
              <w:rPr>
                <w:rFonts w:cs="Calibri"/>
                <w:color w:val="000000"/>
              </w:rPr>
            </w:pPr>
            <w:r>
              <w:rPr>
                <w:rFonts w:cs="Calibri"/>
                <w:color w:val="000000"/>
              </w:rPr>
              <w:t>SEC_C_ENV_9</w:t>
            </w:r>
          </w:p>
        </w:tc>
        <w:tc>
          <w:tcPr>
            <w:tcW w:w="8140" w:type="dxa"/>
            <w:tcBorders>
              <w:top w:val="nil"/>
              <w:left w:val="single" w:sz="4" w:space="0" w:color="auto"/>
              <w:bottom w:val="dashed" w:sz="4" w:space="0" w:color="auto"/>
              <w:right w:val="dashed" w:sz="4" w:space="0" w:color="auto"/>
            </w:tcBorders>
            <w:shd w:val="clear" w:color="auto" w:fill="auto"/>
            <w:vAlign w:val="center"/>
            <w:hideMark/>
          </w:tcPr>
          <w:p w14:paraId="452FCB33" w14:textId="77777777" w:rsidR="00A05F0F" w:rsidRDefault="00A05F0F" w:rsidP="00A05F0F">
            <w:pPr>
              <w:rPr>
                <w:rFonts w:cs="Calibri"/>
                <w:color w:val="000000"/>
              </w:rPr>
            </w:pPr>
            <w:r>
              <w:rPr>
                <w:rFonts w:cs="Calibri"/>
                <w:color w:val="000000"/>
              </w:rPr>
              <w:t xml:space="preserve">Le Titulaire doit contrôler de manière appropriée les points d'entrée tels que les zones de livraison et de chargement. </w:t>
            </w:r>
          </w:p>
        </w:tc>
      </w:tr>
      <w:tr w:rsidR="00A05F0F" w:rsidRPr="00A05F0F" w14:paraId="14EA8F11" w14:textId="77777777" w:rsidTr="00A05F0F">
        <w:trPr>
          <w:trHeight w:val="828"/>
        </w:trPr>
        <w:tc>
          <w:tcPr>
            <w:tcW w:w="1987" w:type="dxa"/>
            <w:tcBorders>
              <w:top w:val="nil"/>
              <w:left w:val="single" w:sz="4" w:space="0" w:color="auto"/>
              <w:bottom w:val="dashed" w:sz="4" w:space="0" w:color="auto"/>
              <w:right w:val="dashed" w:sz="4" w:space="0" w:color="auto"/>
            </w:tcBorders>
            <w:shd w:val="clear" w:color="auto" w:fill="auto"/>
            <w:vAlign w:val="center"/>
            <w:hideMark/>
          </w:tcPr>
          <w:p w14:paraId="0D91C638" w14:textId="77777777" w:rsidR="00A05F0F" w:rsidRDefault="00A05F0F" w:rsidP="00A05F0F">
            <w:pPr>
              <w:rPr>
                <w:rFonts w:cs="Calibri"/>
                <w:color w:val="000000"/>
              </w:rPr>
            </w:pPr>
            <w:r>
              <w:rPr>
                <w:rFonts w:cs="Calibri"/>
                <w:color w:val="000000"/>
              </w:rPr>
              <w:t>SEC_C_ENV_10</w:t>
            </w:r>
          </w:p>
        </w:tc>
        <w:tc>
          <w:tcPr>
            <w:tcW w:w="8140" w:type="dxa"/>
            <w:tcBorders>
              <w:top w:val="nil"/>
              <w:left w:val="single" w:sz="4" w:space="0" w:color="auto"/>
              <w:bottom w:val="dashed" w:sz="4" w:space="0" w:color="auto"/>
              <w:right w:val="dashed" w:sz="4" w:space="0" w:color="auto"/>
            </w:tcBorders>
            <w:shd w:val="clear" w:color="auto" w:fill="auto"/>
            <w:vAlign w:val="center"/>
            <w:hideMark/>
          </w:tcPr>
          <w:p w14:paraId="2C6E0CB7" w14:textId="77777777" w:rsidR="00A05F0F" w:rsidRDefault="00A05F0F" w:rsidP="00A05F0F">
            <w:pPr>
              <w:rPr>
                <w:rFonts w:cs="Calibri"/>
                <w:color w:val="000000"/>
              </w:rPr>
            </w:pPr>
            <w:r>
              <w:rPr>
                <w:rFonts w:cs="Calibri"/>
                <w:color w:val="000000"/>
              </w:rPr>
              <w:t xml:space="preserve">Le Titulaire doit surveiller la sécurité des zones physiques sensibles (par exemple, zones de livraison et de chargement, entrées du </w:t>
            </w:r>
            <w:proofErr w:type="spellStart"/>
            <w:r>
              <w:rPr>
                <w:rFonts w:cs="Calibri"/>
                <w:color w:val="000000"/>
              </w:rPr>
              <w:t>batiment</w:t>
            </w:r>
            <w:proofErr w:type="spellEnd"/>
            <w:r>
              <w:rPr>
                <w:rFonts w:cs="Calibri"/>
                <w:color w:val="000000"/>
              </w:rPr>
              <w:t>), le cas échéant avec des techniques de surveillance appropriées (télésurveillance).</w:t>
            </w:r>
          </w:p>
        </w:tc>
      </w:tr>
      <w:tr w:rsidR="00A05F0F" w:rsidRPr="00A05F0F" w14:paraId="5F8BF317" w14:textId="77777777" w:rsidTr="00A05F0F">
        <w:trPr>
          <w:trHeight w:val="276"/>
        </w:trPr>
        <w:tc>
          <w:tcPr>
            <w:tcW w:w="1987" w:type="dxa"/>
            <w:tcBorders>
              <w:top w:val="nil"/>
              <w:left w:val="single" w:sz="4" w:space="0" w:color="auto"/>
              <w:bottom w:val="dashed" w:sz="4" w:space="0" w:color="auto"/>
              <w:right w:val="dashed" w:sz="4" w:space="0" w:color="auto"/>
            </w:tcBorders>
            <w:shd w:val="clear" w:color="000000" w:fill="0070C0"/>
            <w:vAlign w:val="center"/>
            <w:hideMark/>
          </w:tcPr>
          <w:p w14:paraId="057F36B4" w14:textId="77777777" w:rsidR="00A05F0F" w:rsidRDefault="00A05F0F" w:rsidP="00A05F0F">
            <w:pPr>
              <w:rPr>
                <w:rFonts w:cs="Calibri"/>
                <w:b/>
                <w:bCs/>
                <w:color w:val="FFFFFF"/>
              </w:rPr>
            </w:pPr>
            <w:r>
              <w:rPr>
                <w:rFonts w:cs="Calibri"/>
                <w:b/>
                <w:bCs/>
                <w:color w:val="FFFFFF"/>
              </w:rPr>
              <w:t> </w:t>
            </w:r>
          </w:p>
        </w:tc>
        <w:tc>
          <w:tcPr>
            <w:tcW w:w="8140" w:type="dxa"/>
            <w:tcBorders>
              <w:top w:val="nil"/>
              <w:left w:val="single" w:sz="4" w:space="0" w:color="auto"/>
              <w:bottom w:val="dashed" w:sz="4" w:space="0" w:color="auto"/>
              <w:right w:val="dashed" w:sz="4" w:space="0" w:color="auto"/>
            </w:tcBorders>
            <w:shd w:val="clear" w:color="000000" w:fill="0070C0"/>
            <w:vAlign w:val="center"/>
            <w:hideMark/>
          </w:tcPr>
          <w:p w14:paraId="7C623B5A" w14:textId="77777777" w:rsidR="00A05F0F" w:rsidRDefault="00A05F0F" w:rsidP="00A05F0F">
            <w:pPr>
              <w:rPr>
                <w:rFonts w:cs="Calibri"/>
                <w:b/>
                <w:bCs/>
                <w:color w:val="FFFFFF"/>
              </w:rPr>
            </w:pPr>
            <w:r>
              <w:rPr>
                <w:rFonts w:cs="Calibri"/>
                <w:b/>
                <w:bCs/>
                <w:color w:val="FFFFFF"/>
              </w:rPr>
              <w:t>Communications et Operations</w:t>
            </w:r>
          </w:p>
        </w:tc>
      </w:tr>
      <w:tr w:rsidR="00A05F0F" w:rsidRPr="00A05F0F" w14:paraId="65AB0472" w14:textId="77777777" w:rsidTr="00A05F0F">
        <w:trPr>
          <w:trHeight w:val="552"/>
        </w:trPr>
        <w:tc>
          <w:tcPr>
            <w:tcW w:w="1987" w:type="dxa"/>
            <w:tcBorders>
              <w:top w:val="nil"/>
              <w:left w:val="single" w:sz="4" w:space="0" w:color="auto"/>
              <w:bottom w:val="dashed" w:sz="4" w:space="0" w:color="auto"/>
              <w:right w:val="dashed" w:sz="4" w:space="0" w:color="auto"/>
            </w:tcBorders>
            <w:shd w:val="clear" w:color="auto" w:fill="auto"/>
            <w:vAlign w:val="center"/>
            <w:hideMark/>
          </w:tcPr>
          <w:p w14:paraId="16F99BE4" w14:textId="77777777" w:rsidR="00A05F0F" w:rsidRDefault="00A05F0F" w:rsidP="00A05F0F">
            <w:pPr>
              <w:rPr>
                <w:rFonts w:cs="Calibri"/>
                <w:color w:val="000000"/>
              </w:rPr>
            </w:pPr>
            <w:r>
              <w:rPr>
                <w:rFonts w:cs="Calibri"/>
                <w:color w:val="000000"/>
              </w:rPr>
              <w:t>SEC_C_COM_1</w:t>
            </w:r>
          </w:p>
        </w:tc>
        <w:tc>
          <w:tcPr>
            <w:tcW w:w="8140" w:type="dxa"/>
            <w:tcBorders>
              <w:top w:val="nil"/>
              <w:left w:val="single" w:sz="4" w:space="0" w:color="auto"/>
              <w:bottom w:val="dashed" w:sz="4" w:space="0" w:color="auto"/>
              <w:right w:val="dashed" w:sz="4" w:space="0" w:color="auto"/>
            </w:tcBorders>
            <w:shd w:val="clear" w:color="auto" w:fill="auto"/>
            <w:vAlign w:val="center"/>
            <w:hideMark/>
          </w:tcPr>
          <w:p w14:paraId="00DE27D7" w14:textId="77777777" w:rsidR="00A05F0F" w:rsidRDefault="00A05F0F" w:rsidP="00A05F0F">
            <w:pPr>
              <w:rPr>
                <w:rFonts w:cs="Calibri"/>
                <w:color w:val="000000"/>
              </w:rPr>
            </w:pPr>
            <w:r>
              <w:rPr>
                <w:rFonts w:cs="Calibri"/>
                <w:color w:val="000000"/>
              </w:rPr>
              <w:t>Le Titulaire doit documenter, réviser et maintenir toutes les procédures d'exploitation du SI de l'ACOSS.</w:t>
            </w:r>
          </w:p>
        </w:tc>
      </w:tr>
      <w:tr w:rsidR="00A05F0F" w:rsidRPr="00A05F0F" w14:paraId="788C0FA7" w14:textId="77777777" w:rsidTr="00A05F0F">
        <w:trPr>
          <w:trHeight w:val="1104"/>
        </w:trPr>
        <w:tc>
          <w:tcPr>
            <w:tcW w:w="1987" w:type="dxa"/>
            <w:tcBorders>
              <w:top w:val="nil"/>
              <w:left w:val="single" w:sz="4" w:space="0" w:color="auto"/>
              <w:bottom w:val="dashed" w:sz="4" w:space="0" w:color="auto"/>
              <w:right w:val="dashed" w:sz="4" w:space="0" w:color="auto"/>
            </w:tcBorders>
            <w:shd w:val="clear" w:color="auto" w:fill="auto"/>
            <w:vAlign w:val="center"/>
            <w:hideMark/>
          </w:tcPr>
          <w:p w14:paraId="6CD68319" w14:textId="77777777" w:rsidR="00A05F0F" w:rsidRDefault="00A05F0F" w:rsidP="00A05F0F">
            <w:pPr>
              <w:rPr>
                <w:rFonts w:cs="Calibri"/>
                <w:color w:val="000000"/>
              </w:rPr>
            </w:pPr>
            <w:r>
              <w:rPr>
                <w:rFonts w:cs="Calibri"/>
                <w:color w:val="000000"/>
              </w:rPr>
              <w:t>SEC_C_COM_7</w:t>
            </w:r>
          </w:p>
        </w:tc>
        <w:tc>
          <w:tcPr>
            <w:tcW w:w="8140" w:type="dxa"/>
            <w:tcBorders>
              <w:top w:val="nil"/>
              <w:left w:val="single" w:sz="4" w:space="0" w:color="auto"/>
              <w:bottom w:val="dashed" w:sz="4" w:space="0" w:color="auto"/>
              <w:right w:val="dashed" w:sz="4" w:space="0" w:color="auto"/>
            </w:tcBorders>
            <w:shd w:val="clear" w:color="auto" w:fill="auto"/>
            <w:vAlign w:val="center"/>
            <w:hideMark/>
          </w:tcPr>
          <w:p w14:paraId="7C703AC8" w14:textId="77777777" w:rsidR="00A05F0F" w:rsidRDefault="00A05F0F" w:rsidP="00A05F0F">
            <w:pPr>
              <w:rPr>
                <w:rFonts w:cs="Calibri"/>
                <w:color w:val="000000"/>
              </w:rPr>
            </w:pPr>
            <w:r>
              <w:rPr>
                <w:rFonts w:cs="Calibri"/>
                <w:color w:val="000000"/>
              </w:rPr>
              <w:t>Le Titulaire doit disposer d'outils de contrôle permettant de détecter et d'empêcher l'exécution de code malveillant et de code mobile non autorisé sur tout système contenant des informations de l'ACOSS ou permettant l'accès au SI ACOSS.</w:t>
            </w:r>
          </w:p>
        </w:tc>
      </w:tr>
      <w:tr w:rsidR="00A05F0F" w:rsidRPr="00A05F0F" w14:paraId="1E16A8A3" w14:textId="77777777" w:rsidTr="00A05F0F">
        <w:trPr>
          <w:trHeight w:val="828"/>
        </w:trPr>
        <w:tc>
          <w:tcPr>
            <w:tcW w:w="1987" w:type="dxa"/>
            <w:tcBorders>
              <w:top w:val="nil"/>
              <w:left w:val="single" w:sz="4" w:space="0" w:color="auto"/>
              <w:bottom w:val="dashed" w:sz="4" w:space="0" w:color="auto"/>
              <w:right w:val="dashed" w:sz="4" w:space="0" w:color="auto"/>
            </w:tcBorders>
            <w:shd w:val="clear" w:color="auto" w:fill="auto"/>
            <w:vAlign w:val="center"/>
            <w:hideMark/>
          </w:tcPr>
          <w:p w14:paraId="30416365" w14:textId="77777777" w:rsidR="00A05F0F" w:rsidRDefault="00A05F0F" w:rsidP="00A05F0F">
            <w:pPr>
              <w:rPr>
                <w:rFonts w:cs="Calibri"/>
                <w:color w:val="000000"/>
              </w:rPr>
            </w:pPr>
            <w:r>
              <w:rPr>
                <w:rFonts w:cs="Calibri"/>
                <w:color w:val="000000"/>
              </w:rPr>
              <w:t>SEC_C_COM_8</w:t>
            </w:r>
          </w:p>
        </w:tc>
        <w:tc>
          <w:tcPr>
            <w:tcW w:w="8140" w:type="dxa"/>
            <w:tcBorders>
              <w:top w:val="nil"/>
              <w:left w:val="single" w:sz="4" w:space="0" w:color="auto"/>
              <w:bottom w:val="dashed" w:sz="4" w:space="0" w:color="auto"/>
              <w:right w:val="dashed" w:sz="4" w:space="0" w:color="auto"/>
            </w:tcBorders>
            <w:shd w:val="clear" w:color="auto" w:fill="auto"/>
            <w:vAlign w:val="center"/>
            <w:hideMark/>
          </w:tcPr>
          <w:p w14:paraId="578ED88E" w14:textId="77777777" w:rsidR="00A05F0F" w:rsidRDefault="00A05F0F" w:rsidP="00A05F0F">
            <w:pPr>
              <w:rPr>
                <w:rFonts w:cs="Calibri"/>
                <w:color w:val="000000"/>
              </w:rPr>
            </w:pPr>
            <w:r>
              <w:rPr>
                <w:rFonts w:cs="Calibri"/>
                <w:color w:val="000000"/>
              </w:rPr>
              <w:t>Ces outils de contrôles doivent être régulièrement mis à jour (par exemple en déployant les signatures les plus récentes lorsqu'elles sont disponibles) pour assurer la détection, la prévention des logiciels malveillants avancés.</w:t>
            </w:r>
          </w:p>
        </w:tc>
      </w:tr>
      <w:tr w:rsidR="00A05F0F" w:rsidRPr="00A05F0F" w14:paraId="42D5FBE4" w14:textId="77777777" w:rsidTr="00A05F0F">
        <w:trPr>
          <w:trHeight w:val="552"/>
        </w:trPr>
        <w:tc>
          <w:tcPr>
            <w:tcW w:w="1987" w:type="dxa"/>
            <w:tcBorders>
              <w:top w:val="nil"/>
              <w:left w:val="single" w:sz="4" w:space="0" w:color="auto"/>
              <w:bottom w:val="dashed" w:sz="4" w:space="0" w:color="auto"/>
              <w:right w:val="dashed" w:sz="4" w:space="0" w:color="auto"/>
            </w:tcBorders>
            <w:shd w:val="clear" w:color="auto" w:fill="auto"/>
            <w:vAlign w:val="center"/>
            <w:hideMark/>
          </w:tcPr>
          <w:p w14:paraId="66504204" w14:textId="77777777" w:rsidR="00A05F0F" w:rsidRDefault="00A05F0F" w:rsidP="00A05F0F">
            <w:pPr>
              <w:rPr>
                <w:rFonts w:cs="Calibri"/>
                <w:color w:val="000000"/>
              </w:rPr>
            </w:pPr>
            <w:r>
              <w:rPr>
                <w:rFonts w:cs="Calibri"/>
                <w:color w:val="000000"/>
              </w:rPr>
              <w:t>SEC_C_COM_16</w:t>
            </w:r>
          </w:p>
        </w:tc>
        <w:tc>
          <w:tcPr>
            <w:tcW w:w="8140" w:type="dxa"/>
            <w:tcBorders>
              <w:top w:val="nil"/>
              <w:left w:val="single" w:sz="4" w:space="0" w:color="auto"/>
              <w:bottom w:val="dashed" w:sz="4" w:space="0" w:color="auto"/>
              <w:right w:val="dashed" w:sz="4" w:space="0" w:color="auto"/>
            </w:tcBorders>
            <w:shd w:val="clear" w:color="auto" w:fill="auto"/>
            <w:vAlign w:val="center"/>
            <w:hideMark/>
          </w:tcPr>
          <w:p w14:paraId="30017443" w14:textId="77777777" w:rsidR="00A05F0F" w:rsidRDefault="00A05F0F" w:rsidP="00A05F0F">
            <w:pPr>
              <w:rPr>
                <w:rFonts w:cs="Calibri"/>
                <w:color w:val="000000"/>
              </w:rPr>
            </w:pPr>
            <w:r>
              <w:rPr>
                <w:rFonts w:cs="Calibri"/>
                <w:color w:val="000000"/>
              </w:rPr>
              <w:t>En cas d'utilisation d'infrastructures partagées, le Titulaire doit s'assurer de la séparation logique des données de l'ACOSS.</w:t>
            </w:r>
          </w:p>
        </w:tc>
      </w:tr>
      <w:tr w:rsidR="00A05F0F" w:rsidRPr="00A05F0F" w14:paraId="23C5F33F" w14:textId="77777777" w:rsidTr="00A05F0F">
        <w:trPr>
          <w:trHeight w:val="552"/>
        </w:trPr>
        <w:tc>
          <w:tcPr>
            <w:tcW w:w="1987" w:type="dxa"/>
            <w:tcBorders>
              <w:top w:val="nil"/>
              <w:left w:val="single" w:sz="4" w:space="0" w:color="auto"/>
              <w:bottom w:val="dashed" w:sz="4" w:space="0" w:color="auto"/>
              <w:right w:val="dashed" w:sz="4" w:space="0" w:color="auto"/>
            </w:tcBorders>
            <w:shd w:val="clear" w:color="auto" w:fill="auto"/>
            <w:vAlign w:val="center"/>
            <w:hideMark/>
          </w:tcPr>
          <w:p w14:paraId="262D3398" w14:textId="77777777" w:rsidR="00A05F0F" w:rsidRDefault="00A05F0F" w:rsidP="00A05F0F">
            <w:pPr>
              <w:rPr>
                <w:rFonts w:cs="Calibri"/>
                <w:color w:val="000000"/>
              </w:rPr>
            </w:pPr>
            <w:r>
              <w:rPr>
                <w:rFonts w:cs="Calibri"/>
                <w:color w:val="000000"/>
              </w:rPr>
              <w:t>SEC_C_COM_17</w:t>
            </w:r>
          </w:p>
        </w:tc>
        <w:tc>
          <w:tcPr>
            <w:tcW w:w="8140" w:type="dxa"/>
            <w:tcBorders>
              <w:top w:val="nil"/>
              <w:left w:val="single" w:sz="4" w:space="0" w:color="auto"/>
              <w:bottom w:val="dashed" w:sz="4" w:space="0" w:color="auto"/>
              <w:right w:val="dashed" w:sz="4" w:space="0" w:color="auto"/>
            </w:tcBorders>
            <w:shd w:val="clear" w:color="auto" w:fill="auto"/>
            <w:vAlign w:val="center"/>
            <w:hideMark/>
          </w:tcPr>
          <w:p w14:paraId="2F2118EC" w14:textId="77777777" w:rsidR="00A05F0F" w:rsidRDefault="00A05F0F" w:rsidP="00A05F0F">
            <w:pPr>
              <w:rPr>
                <w:rFonts w:cs="Calibri"/>
                <w:color w:val="000000"/>
              </w:rPr>
            </w:pPr>
            <w:r>
              <w:rPr>
                <w:rFonts w:cs="Calibri"/>
                <w:color w:val="000000"/>
              </w:rPr>
              <w:t>Il est souhaité que le Titulaire utilise le chiffrement pour transmettre ou recevoir les données sensibles de l'ACOSS.</w:t>
            </w:r>
          </w:p>
        </w:tc>
      </w:tr>
      <w:tr w:rsidR="00A05F0F" w:rsidRPr="00A05F0F" w14:paraId="27FA1B8F" w14:textId="77777777" w:rsidTr="00A05F0F">
        <w:trPr>
          <w:trHeight w:val="828"/>
        </w:trPr>
        <w:tc>
          <w:tcPr>
            <w:tcW w:w="1987" w:type="dxa"/>
            <w:tcBorders>
              <w:top w:val="nil"/>
              <w:left w:val="single" w:sz="4" w:space="0" w:color="auto"/>
              <w:bottom w:val="dashed" w:sz="4" w:space="0" w:color="auto"/>
              <w:right w:val="dashed" w:sz="4" w:space="0" w:color="auto"/>
            </w:tcBorders>
            <w:shd w:val="clear" w:color="auto" w:fill="auto"/>
            <w:vAlign w:val="center"/>
            <w:hideMark/>
          </w:tcPr>
          <w:p w14:paraId="7C1185BC" w14:textId="77777777" w:rsidR="00A05F0F" w:rsidRDefault="00A05F0F" w:rsidP="00A05F0F">
            <w:pPr>
              <w:rPr>
                <w:rFonts w:cs="Calibri"/>
                <w:color w:val="000000"/>
              </w:rPr>
            </w:pPr>
            <w:r>
              <w:rPr>
                <w:rFonts w:cs="Calibri"/>
                <w:color w:val="000000"/>
              </w:rPr>
              <w:t>SEC_C_COM_21</w:t>
            </w:r>
          </w:p>
        </w:tc>
        <w:tc>
          <w:tcPr>
            <w:tcW w:w="8140" w:type="dxa"/>
            <w:tcBorders>
              <w:top w:val="nil"/>
              <w:left w:val="single" w:sz="4" w:space="0" w:color="auto"/>
              <w:bottom w:val="dashed" w:sz="4" w:space="0" w:color="auto"/>
              <w:right w:val="dashed" w:sz="4" w:space="0" w:color="auto"/>
            </w:tcBorders>
            <w:shd w:val="clear" w:color="auto" w:fill="auto"/>
            <w:vAlign w:val="center"/>
            <w:hideMark/>
          </w:tcPr>
          <w:p w14:paraId="474472EF" w14:textId="77777777" w:rsidR="00A05F0F" w:rsidRDefault="00A05F0F" w:rsidP="00A05F0F">
            <w:pPr>
              <w:rPr>
                <w:rFonts w:cs="Calibri"/>
                <w:color w:val="000000"/>
              </w:rPr>
            </w:pPr>
            <w:r>
              <w:rPr>
                <w:rFonts w:cs="Calibri"/>
                <w:color w:val="000000"/>
              </w:rPr>
              <w:t>Le Titulaire doit s'assurer que des contrôles sont définis et mis en œuvre pour empêcher l'accès non autorisé aux informations de l'ACOSS hébergées dans le SI du Titulaire.</w:t>
            </w:r>
          </w:p>
        </w:tc>
      </w:tr>
      <w:tr w:rsidR="00A05F0F" w:rsidRPr="00A05F0F" w14:paraId="2DBF4594" w14:textId="77777777" w:rsidTr="00A05F0F">
        <w:trPr>
          <w:trHeight w:val="828"/>
        </w:trPr>
        <w:tc>
          <w:tcPr>
            <w:tcW w:w="1987" w:type="dxa"/>
            <w:tcBorders>
              <w:top w:val="nil"/>
              <w:left w:val="single" w:sz="4" w:space="0" w:color="auto"/>
              <w:bottom w:val="dashed" w:sz="4" w:space="0" w:color="auto"/>
              <w:right w:val="dashed" w:sz="4" w:space="0" w:color="auto"/>
            </w:tcBorders>
            <w:shd w:val="clear" w:color="auto" w:fill="auto"/>
            <w:vAlign w:val="center"/>
            <w:hideMark/>
          </w:tcPr>
          <w:p w14:paraId="41000388" w14:textId="77777777" w:rsidR="00A05F0F" w:rsidRDefault="00A05F0F" w:rsidP="00A05F0F">
            <w:pPr>
              <w:rPr>
                <w:rFonts w:cs="Calibri"/>
                <w:color w:val="000000"/>
              </w:rPr>
            </w:pPr>
            <w:r>
              <w:rPr>
                <w:rFonts w:cs="Calibri"/>
                <w:color w:val="000000"/>
              </w:rPr>
              <w:lastRenderedPageBreak/>
              <w:t>SEC_C_COM_22</w:t>
            </w:r>
          </w:p>
        </w:tc>
        <w:tc>
          <w:tcPr>
            <w:tcW w:w="8140" w:type="dxa"/>
            <w:tcBorders>
              <w:top w:val="nil"/>
              <w:left w:val="single" w:sz="4" w:space="0" w:color="auto"/>
              <w:bottom w:val="dashed" w:sz="4" w:space="0" w:color="auto"/>
              <w:right w:val="dashed" w:sz="4" w:space="0" w:color="auto"/>
            </w:tcBorders>
            <w:shd w:val="clear" w:color="auto" w:fill="auto"/>
            <w:vAlign w:val="center"/>
            <w:hideMark/>
          </w:tcPr>
          <w:p w14:paraId="3894564B" w14:textId="77777777" w:rsidR="00A05F0F" w:rsidRDefault="00A05F0F" w:rsidP="00A05F0F">
            <w:pPr>
              <w:rPr>
                <w:rFonts w:cs="Calibri"/>
                <w:color w:val="000000"/>
              </w:rPr>
            </w:pPr>
            <w:r>
              <w:rPr>
                <w:rFonts w:cs="Calibri"/>
                <w:color w:val="000000"/>
              </w:rPr>
              <w:t>Le Titulaire doit configurer de façon sécurisée les équipements de sécurité interconnectés au SI ACOSS, afin de n'autoriser que le trafic identifié et strictement nécessaire.</w:t>
            </w:r>
          </w:p>
        </w:tc>
      </w:tr>
      <w:tr w:rsidR="00A05F0F" w:rsidRPr="00A05F0F" w14:paraId="33D03B0F" w14:textId="77777777" w:rsidTr="00A05F0F">
        <w:trPr>
          <w:trHeight w:val="828"/>
        </w:trPr>
        <w:tc>
          <w:tcPr>
            <w:tcW w:w="1987" w:type="dxa"/>
            <w:tcBorders>
              <w:top w:val="nil"/>
              <w:left w:val="single" w:sz="4" w:space="0" w:color="auto"/>
              <w:bottom w:val="dashed" w:sz="4" w:space="0" w:color="auto"/>
              <w:right w:val="dashed" w:sz="4" w:space="0" w:color="auto"/>
            </w:tcBorders>
            <w:shd w:val="clear" w:color="auto" w:fill="auto"/>
            <w:vAlign w:val="center"/>
            <w:hideMark/>
          </w:tcPr>
          <w:p w14:paraId="1DDCF970" w14:textId="77777777" w:rsidR="00A05F0F" w:rsidRDefault="00A05F0F" w:rsidP="00A05F0F">
            <w:pPr>
              <w:rPr>
                <w:rFonts w:cs="Calibri"/>
                <w:color w:val="000000"/>
              </w:rPr>
            </w:pPr>
            <w:r>
              <w:rPr>
                <w:rFonts w:cs="Calibri"/>
                <w:color w:val="000000"/>
              </w:rPr>
              <w:t>SEC_C_COM_26</w:t>
            </w:r>
          </w:p>
        </w:tc>
        <w:tc>
          <w:tcPr>
            <w:tcW w:w="8140" w:type="dxa"/>
            <w:tcBorders>
              <w:top w:val="nil"/>
              <w:left w:val="single" w:sz="4" w:space="0" w:color="auto"/>
              <w:bottom w:val="dashed" w:sz="4" w:space="0" w:color="auto"/>
              <w:right w:val="dashed" w:sz="4" w:space="0" w:color="auto"/>
            </w:tcBorders>
            <w:shd w:val="clear" w:color="auto" w:fill="auto"/>
            <w:vAlign w:val="center"/>
            <w:hideMark/>
          </w:tcPr>
          <w:p w14:paraId="4159F9C8" w14:textId="77777777" w:rsidR="00A05F0F" w:rsidRDefault="00A05F0F" w:rsidP="00A05F0F">
            <w:pPr>
              <w:rPr>
                <w:rFonts w:cs="Calibri"/>
                <w:color w:val="000000"/>
              </w:rPr>
            </w:pPr>
            <w:r>
              <w:rPr>
                <w:rFonts w:cs="Calibri"/>
                <w:color w:val="000000"/>
              </w:rPr>
              <w:t xml:space="preserve">Le Titulaire doit s'assurer que les journaux des événements </w:t>
            </w:r>
            <w:proofErr w:type="gramStart"/>
            <w:r>
              <w:rPr>
                <w:rFonts w:cs="Calibri"/>
                <w:color w:val="000000"/>
              </w:rPr>
              <w:t>permette</w:t>
            </w:r>
            <w:proofErr w:type="gramEnd"/>
            <w:r>
              <w:rPr>
                <w:rFonts w:cs="Calibri"/>
                <w:color w:val="000000"/>
              </w:rPr>
              <w:t xml:space="preserve"> de déterminer qui a fait quoi à quel moment, et soient archivés pour un minimum de 90 jours.</w:t>
            </w:r>
          </w:p>
        </w:tc>
      </w:tr>
      <w:tr w:rsidR="00A05F0F" w:rsidRPr="00A05F0F" w14:paraId="4F4AD76C" w14:textId="77777777" w:rsidTr="00A05F0F">
        <w:trPr>
          <w:trHeight w:val="828"/>
        </w:trPr>
        <w:tc>
          <w:tcPr>
            <w:tcW w:w="1987" w:type="dxa"/>
            <w:tcBorders>
              <w:top w:val="nil"/>
              <w:left w:val="single" w:sz="4" w:space="0" w:color="auto"/>
              <w:bottom w:val="dashed" w:sz="4" w:space="0" w:color="auto"/>
              <w:right w:val="dashed" w:sz="4" w:space="0" w:color="auto"/>
            </w:tcBorders>
            <w:shd w:val="clear" w:color="auto" w:fill="auto"/>
            <w:vAlign w:val="center"/>
            <w:hideMark/>
          </w:tcPr>
          <w:p w14:paraId="56767A47" w14:textId="77777777" w:rsidR="00A05F0F" w:rsidRDefault="00A05F0F" w:rsidP="00A05F0F">
            <w:pPr>
              <w:rPr>
                <w:rFonts w:cs="Calibri"/>
                <w:color w:val="000000"/>
              </w:rPr>
            </w:pPr>
            <w:r>
              <w:rPr>
                <w:rFonts w:cs="Calibri"/>
                <w:color w:val="000000"/>
              </w:rPr>
              <w:t>SEC_C_COM_31</w:t>
            </w:r>
          </w:p>
        </w:tc>
        <w:tc>
          <w:tcPr>
            <w:tcW w:w="8140" w:type="dxa"/>
            <w:tcBorders>
              <w:top w:val="nil"/>
              <w:left w:val="single" w:sz="4" w:space="0" w:color="auto"/>
              <w:bottom w:val="dashed" w:sz="4" w:space="0" w:color="auto"/>
              <w:right w:val="dashed" w:sz="4" w:space="0" w:color="auto"/>
            </w:tcBorders>
            <w:shd w:val="clear" w:color="auto" w:fill="auto"/>
            <w:vAlign w:val="center"/>
            <w:hideMark/>
          </w:tcPr>
          <w:p w14:paraId="1A3DC8BE" w14:textId="77777777" w:rsidR="00A05F0F" w:rsidRDefault="00A05F0F" w:rsidP="00A05F0F">
            <w:pPr>
              <w:rPr>
                <w:rFonts w:cs="Calibri"/>
                <w:color w:val="000000"/>
              </w:rPr>
            </w:pPr>
            <w:r>
              <w:rPr>
                <w:rFonts w:cs="Calibri"/>
                <w:color w:val="000000"/>
              </w:rPr>
              <w:t>Le Titulaire doit s'assurer que des contrôles sont en place pour signaler tout dysfonctionnement sur les systèmes contenant des informations appartenant à l'ACOSS et que des mesures correctives sont prises.</w:t>
            </w:r>
          </w:p>
        </w:tc>
      </w:tr>
      <w:tr w:rsidR="00A05F0F" w:rsidRPr="00A05F0F" w14:paraId="7EC79A01" w14:textId="77777777" w:rsidTr="00A05F0F">
        <w:trPr>
          <w:trHeight w:val="828"/>
        </w:trPr>
        <w:tc>
          <w:tcPr>
            <w:tcW w:w="1987" w:type="dxa"/>
            <w:tcBorders>
              <w:top w:val="nil"/>
              <w:left w:val="single" w:sz="4" w:space="0" w:color="auto"/>
              <w:bottom w:val="dashed" w:sz="4" w:space="0" w:color="auto"/>
              <w:right w:val="dashed" w:sz="4" w:space="0" w:color="auto"/>
            </w:tcBorders>
            <w:shd w:val="clear" w:color="auto" w:fill="auto"/>
            <w:vAlign w:val="center"/>
            <w:hideMark/>
          </w:tcPr>
          <w:p w14:paraId="05371F22" w14:textId="77777777" w:rsidR="00A05F0F" w:rsidRDefault="00A05F0F" w:rsidP="00A05F0F">
            <w:pPr>
              <w:rPr>
                <w:rFonts w:cs="Calibri"/>
                <w:color w:val="000000"/>
              </w:rPr>
            </w:pPr>
            <w:r>
              <w:rPr>
                <w:rFonts w:cs="Calibri"/>
                <w:color w:val="000000"/>
              </w:rPr>
              <w:t>SEC_C_COM_32</w:t>
            </w:r>
          </w:p>
        </w:tc>
        <w:tc>
          <w:tcPr>
            <w:tcW w:w="8140" w:type="dxa"/>
            <w:tcBorders>
              <w:top w:val="nil"/>
              <w:left w:val="single" w:sz="4" w:space="0" w:color="auto"/>
              <w:bottom w:val="dashed" w:sz="4" w:space="0" w:color="auto"/>
              <w:right w:val="dashed" w:sz="4" w:space="0" w:color="auto"/>
            </w:tcBorders>
            <w:shd w:val="clear" w:color="auto" w:fill="auto"/>
            <w:vAlign w:val="center"/>
            <w:hideMark/>
          </w:tcPr>
          <w:p w14:paraId="2EB2071C" w14:textId="77777777" w:rsidR="00A05F0F" w:rsidRDefault="00A05F0F" w:rsidP="00A05F0F">
            <w:pPr>
              <w:rPr>
                <w:rFonts w:cs="Calibri"/>
                <w:color w:val="000000"/>
              </w:rPr>
            </w:pPr>
            <w:r>
              <w:rPr>
                <w:rFonts w:cs="Calibri"/>
                <w:color w:val="000000"/>
              </w:rPr>
              <w:t xml:space="preserve">Sur ses postes de travail utilisateur ayant accès aux informations de l'ACOSS, le Titulaire doit mettre en </w:t>
            </w:r>
            <w:proofErr w:type="spellStart"/>
            <w:r>
              <w:rPr>
                <w:rFonts w:cs="Calibri"/>
                <w:color w:val="000000"/>
              </w:rPr>
              <w:t>oeuvre</w:t>
            </w:r>
            <w:proofErr w:type="spellEnd"/>
            <w:r>
              <w:rPr>
                <w:rFonts w:cs="Calibri"/>
                <w:color w:val="000000"/>
              </w:rPr>
              <w:t xml:space="preserve"> des contrôles de filtrage de </w:t>
            </w:r>
            <w:proofErr w:type="gramStart"/>
            <w:r>
              <w:rPr>
                <w:rFonts w:cs="Calibri"/>
                <w:color w:val="000000"/>
              </w:rPr>
              <w:t>l'accès  et</w:t>
            </w:r>
            <w:proofErr w:type="gramEnd"/>
            <w:r>
              <w:rPr>
                <w:rFonts w:cs="Calibri"/>
                <w:color w:val="000000"/>
              </w:rPr>
              <w:t xml:space="preserve"> de protection à Internet.</w:t>
            </w:r>
          </w:p>
        </w:tc>
      </w:tr>
      <w:tr w:rsidR="00A05F0F" w:rsidRPr="00A05F0F" w14:paraId="5D78CE82" w14:textId="77777777" w:rsidTr="00A05F0F">
        <w:trPr>
          <w:trHeight w:val="276"/>
        </w:trPr>
        <w:tc>
          <w:tcPr>
            <w:tcW w:w="1987" w:type="dxa"/>
            <w:tcBorders>
              <w:top w:val="nil"/>
              <w:left w:val="single" w:sz="4" w:space="0" w:color="auto"/>
              <w:bottom w:val="dashed" w:sz="4" w:space="0" w:color="auto"/>
              <w:right w:val="dashed" w:sz="4" w:space="0" w:color="auto"/>
            </w:tcBorders>
            <w:shd w:val="clear" w:color="000000" w:fill="0070C0"/>
            <w:vAlign w:val="center"/>
            <w:hideMark/>
          </w:tcPr>
          <w:p w14:paraId="4A6C1A97" w14:textId="77777777" w:rsidR="00A05F0F" w:rsidRDefault="00A05F0F" w:rsidP="00A05F0F">
            <w:pPr>
              <w:rPr>
                <w:rFonts w:cs="Calibri"/>
                <w:b/>
                <w:bCs/>
                <w:color w:val="FFFFFF"/>
              </w:rPr>
            </w:pPr>
            <w:r>
              <w:rPr>
                <w:rFonts w:cs="Calibri"/>
                <w:b/>
                <w:bCs/>
                <w:color w:val="FFFFFF"/>
              </w:rPr>
              <w:t> </w:t>
            </w:r>
          </w:p>
        </w:tc>
        <w:tc>
          <w:tcPr>
            <w:tcW w:w="8140" w:type="dxa"/>
            <w:tcBorders>
              <w:top w:val="nil"/>
              <w:left w:val="single" w:sz="4" w:space="0" w:color="auto"/>
              <w:bottom w:val="dashed" w:sz="4" w:space="0" w:color="auto"/>
              <w:right w:val="dashed" w:sz="4" w:space="0" w:color="auto"/>
            </w:tcBorders>
            <w:shd w:val="clear" w:color="000000" w:fill="0070C0"/>
            <w:vAlign w:val="center"/>
            <w:hideMark/>
          </w:tcPr>
          <w:p w14:paraId="3044E102" w14:textId="77777777" w:rsidR="00A05F0F" w:rsidRDefault="00A05F0F" w:rsidP="00A05F0F">
            <w:pPr>
              <w:rPr>
                <w:rFonts w:cs="Calibri"/>
                <w:b/>
                <w:bCs/>
                <w:color w:val="FFFFFF"/>
              </w:rPr>
            </w:pPr>
            <w:r>
              <w:rPr>
                <w:rFonts w:cs="Calibri"/>
                <w:b/>
                <w:bCs/>
                <w:color w:val="FFFFFF"/>
              </w:rPr>
              <w:t>Contrôle d'accès</w:t>
            </w:r>
          </w:p>
        </w:tc>
      </w:tr>
      <w:tr w:rsidR="00A05F0F" w:rsidRPr="00A05F0F" w14:paraId="5911EC74" w14:textId="77777777" w:rsidTr="00A05F0F">
        <w:trPr>
          <w:trHeight w:val="552"/>
        </w:trPr>
        <w:tc>
          <w:tcPr>
            <w:tcW w:w="1987" w:type="dxa"/>
            <w:tcBorders>
              <w:top w:val="nil"/>
              <w:left w:val="single" w:sz="4" w:space="0" w:color="auto"/>
              <w:bottom w:val="dashed" w:sz="4" w:space="0" w:color="auto"/>
              <w:right w:val="dashed" w:sz="4" w:space="0" w:color="auto"/>
            </w:tcBorders>
            <w:shd w:val="clear" w:color="auto" w:fill="auto"/>
            <w:vAlign w:val="center"/>
            <w:hideMark/>
          </w:tcPr>
          <w:p w14:paraId="7E9747AF" w14:textId="77777777" w:rsidR="00A05F0F" w:rsidRDefault="00A05F0F" w:rsidP="00A05F0F">
            <w:pPr>
              <w:rPr>
                <w:rFonts w:cs="Calibri"/>
                <w:color w:val="000000"/>
              </w:rPr>
            </w:pPr>
            <w:r>
              <w:rPr>
                <w:rFonts w:cs="Calibri"/>
                <w:color w:val="000000"/>
              </w:rPr>
              <w:t>SEC_C_ACC_1</w:t>
            </w:r>
          </w:p>
        </w:tc>
        <w:tc>
          <w:tcPr>
            <w:tcW w:w="8140" w:type="dxa"/>
            <w:tcBorders>
              <w:top w:val="nil"/>
              <w:left w:val="single" w:sz="4" w:space="0" w:color="auto"/>
              <w:bottom w:val="dashed" w:sz="4" w:space="0" w:color="auto"/>
              <w:right w:val="dashed" w:sz="4" w:space="0" w:color="auto"/>
            </w:tcBorders>
            <w:shd w:val="clear" w:color="auto" w:fill="auto"/>
            <w:vAlign w:val="center"/>
            <w:hideMark/>
          </w:tcPr>
          <w:p w14:paraId="0CA60B73" w14:textId="77777777" w:rsidR="00A05F0F" w:rsidRDefault="00A05F0F" w:rsidP="00A05F0F">
            <w:pPr>
              <w:rPr>
                <w:rFonts w:cs="Calibri"/>
                <w:color w:val="000000"/>
              </w:rPr>
            </w:pPr>
            <w:r>
              <w:rPr>
                <w:rFonts w:cs="Calibri"/>
                <w:color w:val="000000"/>
              </w:rPr>
              <w:t>Le Titulaire doit disposer d'une politique de contrôle d'accès à son système d'information et ses données.</w:t>
            </w:r>
          </w:p>
        </w:tc>
      </w:tr>
      <w:tr w:rsidR="00A05F0F" w:rsidRPr="00A05F0F" w14:paraId="32152601" w14:textId="77777777" w:rsidTr="00A05F0F">
        <w:trPr>
          <w:trHeight w:val="828"/>
        </w:trPr>
        <w:tc>
          <w:tcPr>
            <w:tcW w:w="1987" w:type="dxa"/>
            <w:tcBorders>
              <w:top w:val="nil"/>
              <w:left w:val="single" w:sz="4" w:space="0" w:color="auto"/>
              <w:bottom w:val="dashed" w:sz="4" w:space="0" w:color="auto"/>
              <w:right w:val="dashed" w:sz="4" w:space="0" w:color="auto"/>
            </w:tcBorders>
            <w:shd w:val="clear" w:color="auto" w:fill="auto"/>
            <w:vAlign w:val="center"/>
            <w:hideMark/>
          </w:tcPr>
          <w:p w14:paraId="1FA90864" w14:textId="77777777" w:rsidR="00A05F0F" w:rsidRDefault="00A05F0F" w:rsidP="00A05F0F">
            <w:pPr>
              <w:rPr>
                <w:rFonts w:cs="Calibri"/>
                <w:color w:val="000000"/>
              </w:rPr>
            </w:pPr>
            <w:r>
              <w:rPr>
                <w:rFonts w:cs="Calibri"/>
                <w:color w:val="000000"/>
              </w:rPr>
              <w:t>SEC_C_ACC_3</w:t>
            </w:r>
          </w:p>
        </w:tc>
        <w:tc>
          <w:tcPr>
            <w:tcW w:w="8140" w:type="dxa"/>
            <w:tcBorders>
              <w:top w:val="nil"/>
              <w:left w:val="single" w:sz="4" w:space="0" w:color="auto"/>
              <w:bottom w:val="dashed" w:sz="4" w:space="0" w:color="auto"/>
              <w:right w:val="dashed" w:sz="4" w:space="0" w:color="auto"/>
            </w:tcBorders>
            <w:shd w:val="clear" w:color="auto" w:fill="auto"/>
            <w:vAlign w:val="center"/>
            <w:hideMark/>
          </w:tcPr>
          <w:p w14:paraId="32B3AD89" w14:textId="77777777" w:rsidR="00A05F0F" w:rsidRDefault="00A05F0F" w:rsidP="00A05F0F">
            <w:pPr>
              <w:rPr>
                <w:rFonts w:cs="Calibri"/>
                <w:color w:val="000000"/>
              </w:rPr>
            </w:pPr>
            <w:r>
              <w:rPr>
                <w:rFonts w:cs="Calibri"/>
                <w:color w:val="000000"/>
              </w:rPr>
              <w:t>Le Titulaire doit disposer de processus et de procédures formels pour prendre en charge la création, la modification et la suppression sécurisées de comptes d'utilisateurs dans le système ou les applications.</w:t>
            </w:r>
          </w:p>
        </w:tc>
      </w:tr>
      <w:tr w:rsidR="00A05F0F" w:rsidRPr="00A05F0F" w14:paraId="79FB1908" w14:textId="77777777" w:rsidTr="00A05F0F">
        <w:trPr>
          <w:trHeight w:val="552"/>
        </w:trPr>
        <w:tc>
          <w:tcPr>
            <w:tcW w:w="1987" w:type="dxa"/>
            <w:tcBorders>
              <w:top w:val="nil"/>
              <w:left w:val="single" w:sz="4" w:space="0" w:color="auto"/>
              <w:bottom w:val="dashed" w:sz="4" w:space="0" w:color="auto"/>
              <w:right w:val="dashed" w:sz="4" w:space="0" w:color="auto"/>
            </w:tcBorders>
            <w:shd w:val="clear" w:color="auto" w:fill="auto"/>
            <w:vAlign w:val="center"/>
            <w:hideMark/>
          </w:tcPr>
          <w:p w14:paraId="705FC7E8" w14:textId="77777777" w:rsidR="00A05F0F" w:rsidRDefault="00A05F0F" w:rsidP="00A05F0F">
            <w:pPr>
              <w:rPr>
                <w:rFonts w:cs="Calibri"/>
                <w:color w:val="000000"/>
              </w:rPr>
            </w:pPr>
            <w:r>
              <w:rPr>
                <w:rFonts w:cs="Calibri"/>
                <w:color w:val="000000"/>
              </w:rPr>
              <w:t>SEC_C_ACC_4</w:t>
            </w:r>
          </w:p>
        </w:tc>
        <w:tc>
          <w:tcPr>
            <w:tcW w:w="8140" w:type="dxa"/>
            <w:tcBorders>
              <w:top w:val="nil"/>
              <w:left w:val="single" w:sz="4" w:space="0" w:color="auto"/>
              <w:bottom w:val="dashed" w:sz="4" w:space="0" w:color="auto"/>
              <w:right w:val="dashed" w:sz="4" w:space="0" w:color="auto"/>
            </w:tcBorders>
            <w:shd w:val="clear" w:color="auto" w:fill="auto"/>
            <w:vAlign w:val="center"/>
            <w:hideMark/>
          </w:tcPr>
          <w:p w14:paraId="2584FD6E" w14:textId="77777777" w:rsidR="00A05F0F" w:rsidRDefault="00A05F0F" w:rsidP="00A05F0F">
            <w:pPr>
              <w:rPr>
                <w:rFonts w:cs="Calibri"/>
                <w:color w:val="000000"/>
              </w:rPr>
            </w:pPr>
            <w:r>
              <w:rPr>
                <w:rFonts w:cs="Calibri"/>
                <w:color w:val="000000"/>
              </w:rPr>
              <w:t>Le Titulaire doit assurer régulièrement une revue des comptes des utilisateurs de son SI (privilèges, inactivité, …).</w:t>
            </w:r>
          </w:p>
        </w:tc>
      </w:tr>
      <w:tr w:rsidR="00A05F0F" w:rsidRPr="00A05F0F" w14:paraId="61E47726" w14:textId="77777777" w:rsidTr="00A05F0F">
        <w:trPr>
          <w:trHeight w:val="552"/>
        </w:trPr>
        <w:tc>
          <w:tcPr>
            <w:tcW w:w="1987" w:type="dxa"/>
            <w:tcBorders>
              <w:top w:val="nil"/>
              <w:left w:val="single" w:sz="4" w:space="0" w:color="auto"/>
              <w:bottom w:val="dashed" w:sz="4" w:space="0" w:color="auto"/>
              <w:right w:val="dashed" w:sz="4" w:space="0" w:color="auto"/>
            </w:tcBorders>
            <w:shd w:val="clear" w:color="auto" w:fill="auto"/>
            <w:vAlign w:val="center"/>
            <w:hideMark/>
          </w:tcPr>
          <w:p w14:paraId="30FC5153" w14:textId="77777777" w:rsidR="00A05F0F" w:rsidRDefault="00A05F0F" w:rsidP="00A05F0F">
            <w:pPr>
              <w:rPr>
                <w:rFonts w:cs="Calibri"/>
                <w:color w:val="000000"/>
              </w:rPr>
            </w:pPr>
            <w:r>
              <w:rPr>
                <w:rFonts w:cs="Calibri"/>
                <w:color w:val="000000"/>
              </w:rPr>
              <w:t>SEC_C_ACC_5</w:t>
            </w:r>
          </w:p>
        </w:tc>
        <w:tc>
          <w:tcPr>
            <w:tcW w:w="8140" w:type="dxa"/>
            <w:tcBorders>
              <w:top w:val="nil"/>
              <w:left w:val="single" w:sz="4" w:space="0" w:color="auto"/>
              <w:bottom w:val="dashed" w:sz="4" w:space="0" w:color="auto"/>
              <w:right w:val="dashed" w:sz="4" w:space="0" w:color="auto"/>
            </w:tcBorders>
            <w:shd w:val="clear" w:color="auto" w:fill="auto"/>
            <w:vAlign w:val="center"/>
            <w:hideMark/>
          </w:tcPr>
          <w:p w14:paraId="5AC8BC16" w14:textId="77777777" w:rsidR="00A05F0F" w:rsidRDefault="00A05F0F" w:rsidP="00A05F0F">
            <w:pPr>
              <w:rPr>
                <w:rFonts w:cs="Calibri"/>
                <w:color w:val="000000"/>
              </w:rPr>
            </w:pPr>
            <w:r>
              <w:rPr>
                <w:rFonts w:cs="Calibri"/>
                <w:color w:val="000000"/>
              </w:rPr>
              <w:t>Il est souhaité que le Titulaire puisse disposer de mécanismes d'authentification et de contrôle d'accès à l'état de l'art.</w:t>
            </w:r>
          </w:p>
        </w:tc>
      </w:tr>
      <w:tr w:rsidR="00A05F0F" w:rsidRPr="00A05F0F" w14:paraId="714B1B27" w14:textId="77777777" w:rsidTr="00A05F0F">
        <w:trPr>
          <w:trHeight w:val="1047"/>
        </w:trPr>
        <w:tc>
          <w:tcPr>
            <w:tcW w:w="1987" w:type="dxa"/>
            <w:tcBorders>
              <w:top w:val="nil"/>
              <w:left w:val="single" w:sz="4" w:space="0" w:color="auto"/>
              <w:bottom w:val="dashed" w:sz="4" w:space="0" w:color="auto"/>
              <w:right w:val="dashed" w:sz="4" w:space="0" w:color="auto"/>
            </w:tcBorders>
            <w:shd w:val="clear" w:color="auto" w:fill="auto"/>
            <w:vAlign w:val="center"/>
            <w:hideMark/>
          </w:tcPr>
          <w:p w14:paraId="14BBE0DF" w14:textId="77777777" w:rsidR="00A05F0F" w:rsidRDefault="00A05F0F" w:rsidP="00A05F0F">
            <w:pPr>
              <w:rPr>
                <w:rFonts w:cs="Calibri"/>
                <w:color w:val="000000"/>
              </w:rPr>
            </w:pPr>
            <w:r>
              <w:rPr>
                <w:rFonts w:cs="Calibri"/>
                <w:color w:val="000000"/>
              </w:rPr>
              <w:t>SEC_C_ACC_6</w:t>
            </w:r>
          </w:p>
        </w:tc>
        <w:tc>
          <w:tcPr>
            <w:tcW w:w="8140" w:type="dxa"/>
            <w:tcBorders>
              <w:top w:val="nil"/>
              <w:left w:val="single" w:sz="4" w:space="0" w:color="auto"/>
              <w:bottom w:val="dashed" w:sz="4" w:space="0" w:color="auto"/>
              <w:right w:val="dashed" w:sz="4" w:space="0" w:color="auto"/>
            </w:tcBorders>
            <w:shd w:val="clear" w:color="auto" w:fill="auto"/>
            <w:vAlign w:val="center"/>
            <w:hideMark/>
          </w:tcPr>
          <w:p w14:paraId="06AE8C5A" w14:textId="77777777" w:rsidR="00A05F0F" w:rsidRDefault="00A05F0F" w:rsidP="00A05F0F">
            <w:pPr>
              <w:rPr>
                <w:rFonts w:cs="Calibri"/>
                <w:color w:val="000000"/>
              </w:rPr>
            </w:pPr>
            <w:r>
              <w:rPr>
                <w:rFonts w:cs="Calibri"/>
                <w:color w:val="000000"/>
              </w:rPr>
              <w:t>Il est souhaité que le Titulaire puisse disposer de contrôles permettant l'examen des droits d'accès</w:t>
            </w:r>
          </w:p>
        </w:tc>
      </w:tr>
      <w:tr w:rsidR="00A05F0F" w:rsidRPr="00A05F0F" w14:paraId="5A0F40C1" w14:textId="77777777" w:rsidTr="00A05F0F">
        <w:trPr>
          <w:trHeight w:val="552"/>
        </w:trPr>
        <w:tc>
          <w:tcPr>
            <w:tcW w:w="1987" w:type="dxa"/>
            <w:tcBorders>
              <w:top w:val="nil"/>
              <w:left w:val="single" w:sz="4" w:space="0" w:color="auto"/>
              <w:bottom w:val="dashed" w:sz="4" w:space="0" w:color="auto"/>
              <w:right w:val="dashed" w:sz="4" w:space="0" w:color="auto"/>
            </w:tcBorders>
            <w:shd w:val="clear" w:color="auto" w:fill="auto"/>
            <w:vAlign w:val="center"/>
            <w:hideMark/>
          </w:tcPr>
          <w:p w14:paraId="695DABCA" w14:textId="77777777" w:rsidR="00A05F0F" w:rsidRDefault="00A05F0F" w:rsidP="00A05F0F">
            <w:pPr>
              <w:rPr>
                <w:rFonts w:cs="Calibri"/>
                <w:color w:val="000000"/>
              </w:rPr>
            </w:pPr>
            <w:r>
              <w:rPr>
                <w:rFonts w:cs="Calibri"/>
                <w:color w:val="000000"/>
              </w:rPr>
              <w:t>SEC_C_ACC_7</w:t>
            </w:r>
          </w:p>
        </w:tc>
        <w:tc>
          <w:tcPr>
            <w:tcW w:w="8140" w:type="dxa"/>
            <w:tcBorders>
              <w:top w:val="nil"/>
              <w:left w:val="single" w:sz="4" w:space="0" w:color="auto"/>
              <w:bottom w:val="dashed" w:sz="4" w:space="0" w:color="auto"/>
              <w:right w:val="dashed" w:sz="4" w:space="0" w:color="auto"/>
            </w:tcBorders>
            <w:shd w:val="clear" w:color="auto" w:fill="auto"/>
            <w:vAlign w:val="center"/>
            <w:hideMark/>
          </w:tcPr>
          <w:p w14:paraId="499451B4" w14:textId="77777777" w:rsidR="00A05F0F" w:rsidRDefault="00A05F0F" w:rsidP="00A05F0F">
            <w:pPr>
              <w:rPr>
                <w:rFonts w:cs="Calibri"/>
                <w:color w:val="000000"/>
              </w:rPr>
            </w:pPr>
            <w:r>
              <w:rPr>
                <w:rFonts w:cs="Calibri"/>
                <w:color w:val="000000"/>
              </w:rPr>
              <w:t>Le Titulaire doit surveiller en permanence l'utilisation non autorisée des comptes d'utilisateurs privilégiés.</w:t>
            </w:r>
          </w:p>
        </w:tc>
      </w:tr>
      <w:tr w:rsidR="00A05F0F" w:rsidRPr="00A05F0F" w14:paraId="4E5EC62C" w14:textId="77777777" w:rsidTr="00A05F0F">
        <w:trPr>
          <w:trHeight w:val="552"/>
        </w:trPr>
        <w:tc>
          <w:tcPr>
            <w:tcW w:w="1987" w:type="dxa"/>
            <w:tcBorders>
              <w:top w:val="nil"/>
              <w:left w:val="single" w:sz="4" w:space="0" w:color="auto"/>
              <w:bottom w:val="dashed" w:sz="4" w:space="0" w:color="auto"/>
              <w:right w:val="dashed" w:sz="4" w:space="0" w:color="auto"/>
            </w:tcBorders>
            <w:shd w:val="clear" w:color="auto" w:fill="auto"/>
            <w:vAlign w:val="center"/>
            <w:hideMark/>
          </w:tcPr>
          <w:p w14:paraId="16340834" w14:textId="77777777" w:rsidR="00A05F0F" w:rsidRDefault="00A05F0F" w:rsidP="00A05F0F">
            <w:pPr>
              <w:rPr>
                <w:rFonts w:cs="Calibri"/>
                <w:color w:val="000000"/>
              </w:rPr>
            </w:pPr>
            <w:r>
              <w:rPr>
                <w:rFonts w:cs="Calibri"/>
                <w:color w:val="000000"/>
              </w:rPr>
              <w:t>SEC_C_ACC_11</w:t>
            </w:r>
          </w:p>
        </w:tc>
        <w:tc>
          <w:tcPr>
            <w:tcW w:w="8140" w:type="dxa"/>
            <w:tcBorders>
              <w:top w:val="nil"/>
              <w:left w:val="single" w:sz="4" w:space="0" w:color="auto"/>
              <w:bottom w:val="dashed" w:sz="4" w:space="0" w:color="auto"/>
              <w:right w:val="dashed" w:sz="4" w:space="0" w:color="auto"/>
            </w:tcBorders>
            <w:shd w:val="clear" w:color="auto" w:fill="auto"/>
            <w:vAlign w:val="center"/>
            <w:hideMark/>
          </w:tcPr>
          <w:p w14:paraId="652B6F6E" w14:textId="77777777" w:rsidR="00A05F0F" w:rsidRDefault="00A05F0F" w:rsidP="00A05F0F">
            <w:pPr>
              <w:rPr>
                <w:rFonts w:cs="Calibri"/>
                <w:color w:val="000000"/>
              </w:rPr>
            </w:pPr>
            <w:r>
              <w:rPr>
                <w:rFonts w:cs="Calibri"/>
                <w:color w:val="000000"/>
              </w:rPr>
              <w:t>Le Titulaire doit pouvoir identifier sur demande de l'ACOSS les personnes ayant accès aux données, informations, codes source de l'ACOSS.</w:t>
            </w:r>
          </w:p>
        </w:tc>
      </w:tr>
      <w:tr w:rsidR="00A05F0F" w:rsidRPr="00A05F0F" w14:paraId="1BB87F17" w14:textId="77777777" w:rsidTr="00A05F0F">
        <w:trPr>
          <w:trHeight w:val="828"/>
        </w:trPr>
        <w:tc>
          <w:tcPr>
            <w:tcW w:w="1987" w:type="dxa"/>
            <w:tcBorders>
              <w:top w:val="nil"/>
              <w:left w:val="single" w:sz="4" w:space="0" w:color="auto"/>
              <w:bottom w:val="dashed" w:sz="4" w:space="0" w:color="auto"/>
              <w:right w:val="dashed" w:sz="4" w:space="0" w:color="auto"/>
            </w:tcBorders>
            <w:shd w:val="clear" w:color="auto" w:fill="auto"/>
            <w:vAlign w:val="center"/>
            <w:hideMark/>
          </w:tcPr>
          <w:p w14:paraId="24E55F73" w14:textId="77777777" w:rsidR="00A05F0F" w:rsidRDefault="00A05F0F" w:rsidP="00A05F0F">
            <w:pPr>
              <w:rPr>
                <w:rFonts w:cs="Calibri"/>
                <w:color w:val="000000"/>
              </w:rPr>
            </w:pPr>
            <w:r>
              <w:rPr>
                <w:rFonts w:cs="Calibri"/>
                <w:color w:val="000000"/>
              </w:rPr>
              <w:t>SEC_C_ACC_12</w:t>
            </w:r>
          </w:p>
        </w:tc>
        <w:tc>
          <w:tcPr>
            <w:tcW w:w="8140" w:type="dxa"/>
            <w:tcBorders>
              <w:top w:val="nil"/>
              <w:left w:val="single" w:sz="4" w:space="0" w:color="auto"/>
              <w:bottom w:val="dashed" w:sz="4" w:space="0" w:color="auto"/>
              <w:right w:val="dashed" w:sz="4" w:space="0" w:color="auto"/>
            </w:tcBorders>
            <w:shd w:val="clear" w:color="auto" w:fill="auto"/>
            <w:vAlign w:val="center"/>
            <w:hideMark/>
          </w:tcPr>
          <w:p w14:paraId="0E8B93F9" w14:textId="77777777" w:rsidR="00A05F0F" w:rsidRDefault="00A05F0F" w:rsidP="00A05F0F">
            <w:pPr>
              <w:rPr>
                <w:rFonts w:cs="Calibri"/>
                <w:color w:val="000000"/>
              </w:rPr>
            </w:pPr>
            <w:r>
              <w:rPr>
                <w:rFonts w:cs="Calibri"/>
                <w:color w:val="000000"/>
              </w:rPr>
              <w:t>Le Titulaire doit s'assurer que l'accès à distance à ses systèmes et applications s'effectuent avec une authentification à deux facteurs et des mesures de chiffrement.</w:t>
            </w:r>
          </w:p>
        </w:tc>
      </w:tr>
      <w:tr w:rsidR="00A05F0F" w:rsidRPr="00A05F0F" w14:paraId="427F50D0" w14:textId="77777777" w:rsidTr="00A05F0F">
        <w:trPr>
          <w:trHeight w:val="1104"/>
        </w:trPr>
        <w:tc>
          <w:tcPr>
            <w:tcW w:w="1987" w:type="dxa"/>
            <w:tcBorders>
              <w:top w:val="nil"/>
              <w:left w:val="single" w:sz="4" w:space="0" w:color="auto"/>
              <w:bottom w:val="dashed" w:sz="4" w:space="0" w:color="auto"/>
              <w:right w:val="dashed" w:sz="4" w:space="0" w:color="auto"/>
            </w:tcBorders>
            <w:shd w:val="clear" w:color="auto" w:fill="auto"/>
            <w:vAlign w:val="center"/>
            <w:hideMark/>
          </w:tcPr>
          <w:p w14:paraId="0FF061B6" w14:textId="77777777" w:rsidR="00A05F0F" w:rsidRDefault="00A05F0F" w:rsidP="00A05F0F">
            <w:pPr>
              <w:rPr>
                <w:rFonts w:cs="Calibri"/>
                <w:color w:val="000000"/>
              </w:rPr>
            </w:pPr>
            <w:r>
              <w:rPr>
                <w:rFonts w:cs="Calibri"/>
                <w:color w:val="000000"/>
              </w:rPr>
              <w:t>SEC_C_ACC_18</w:t>
            </w:r>
          </w:p>
        </w:tc>
        <w:tc>
          <w:tcPr>
            <w:tcW w:w="8140" w:type="dxa"/>
            <w:tcBorders>
              <w:top w:val="nil"/>
              <w:left w:val="single" w:sz="4" w:space="0" w:color="auto"/>
              <w:bottom w:val="dashed" w:sz="4" w:space="0" w:color="auto"/>
              <w:right w:val="dashed" w:sz="4" w:space="0" w:color="auto"/>
            </w:tcBorders>
            <w:shd w:val="clear" w:color="auto" w:fill="auto"/>
            <w:vAlign w:val="center"/>
            <w:hideMark/>
          </w:tcPr>
          <w:p w14:paraId="13E13A1E" w14:textId="77777777" w:rsidR="00A05F0F" w:rsidRDefault="00A05F0F" w:rsidP="00A05F0F">
            <w:pPr>
              <w:rPr>
                <w:rFonts w:cs="Calibri"/>
                <w:color w:val="000000"/>
              </w:rPr>
            </w:pPr>
            <w:r>
              <w:rPr>
                <w:rFonts w:cs="Calibri"/>
                <w:color w:val="000000"/>
              </w:rPr>
              <w:t>Le Titulaire doit séparer les systèmes et réseaux contenant des informations appartenant à l'ACOSS des systèmes internes prenant en charge les activités non-ACOSS afin d'empêcher le transfert d'informations entre des environnements différents.</w:t>
            </w:r>
          </w:p>
        </w:tc>
      </w:tr>
      <w:tr w:rsidR="00A05F0F" w:rsidRPr="00A05F0F" w14:paraId="0EB09323" w14:textId="77777777" w:rsidTr="00A05F0F">
        <w:trPr>
          <w:trHeight w:val="552"/>
        </w:trPr>
        <w:tc>
          <w:tcPr>
            <w:tcW w:w="1987" w:type="dxa"/>
            <w:tcBorders>
              <w:top w:val="nil"/>
              <w:left w:val="single" w:sz="4" w:space="0" w:color="auto"/>
              <w:bottom w:val="dashed" w:sz="4" w:space="0" w:color="auto"/>
              <w:right w:val="dashed" w:sz="4" w:space="0" w:color="auto"/>
            </w:tcBorders>
            <w:shd w:val="clear" w:color="auto" w:fill="auto"/>
            <w:vAlign w:val="center"/>
            <w:hideMark/>
          </w:tcPr>
          <w:p w14:paraId="294C1315" w14:textId="77777777" w:rsidR="00A05F0F" w:rsidRDefault="00A05F0F" w:rsidP="00A05F0F">
            <w:pPr>
              <w:rPr>
                <w:rFonts w:cs="Calibri"/>
                <w:color w:val="000000"/>
              </w:rPr>
            </w:pPr>
            <w:r>
              <w:rPr>
                <w:rFonts w:cs="Calibri"/>
                <w:color w:val="000000"/>
              </w:rPr>
              <w:t>SEC_C_ACC_26</w:t>
            </w:r>
          </w:p>
        </w:tc>
        <w:tc>
          <w:tcPr>
            <w:tcW w:w="8140" w:type="dxa"/>
            <w:tcBorders>
              <w:top w:val="nil"/>
              <w:left w:val="single" w:sz="4" w:space="0" w:color="auto"/>
              <w:bottom w:val="dashed" w:sz="4" w:space="0" w:color="auto"/>
              <w:right w:val="dashed" w:sz="4" w:space="0" w:color="auto"/>
            </w:tcBorders>
            <w:shd w:val="clear" w:color="auto" w:fill="auto"/>
            <w:vAlign w:val="center"/>
            <w:hideMark/>
          </w:tcPr>
          <w:p w14:paraId="6684C619" w14:textId="77777777" w:rsidR="00A05F0F" w:rsidRDefault="00A05F0F" w:rsidP="00A05F0F">
            <w:pPr>
              <w:rPr>
                <w:rFonts w:cs="Calibri"/>
                <w:color w:val="000000"/>
              </w:rPr>
            </w:pPr>
            <w:r>
              <w:rPr>
                <w:rFonts w:cs="Calibri"/>
                <w:color w:val="000000"/>
              </w:rPr>
              <w:t>Le Titulaire doit disposer d'une politique formalisée pour protéger l'informatique mobile (smartphones, tablettes et ordinateurs portables, par exemple).</w:t>
            </w:r>
          </w:p>
        </w:tc>
      </w:tr>
      <w:tr w:rsidR="00A05F0F" w:rsidRPr="00A05F0F" w14:paraId="67234F42" w14:textId="77777777" w:rsidTr="00A05F0F">
        <w:trPr>
          <w:trHeight w:val="552"/>
        </w:trPr>
        <w:tc>
          <w:tcPr>
            <w:tcW w:w="1987" w:type="dxa"/>
            <w:tcBorders>
              <w:top w:val="nil"/>
              <w:left w:val="single" w:sz="4" w:space="0" w:color="auto"/>
              <w:bottom w:val="dashed" w:sz="4" w:space="0" w:color="auto"/>
              <w:right w:val="dashed" w:sz="4" w:space="0" w:color="auto"/>
            </w:tcBorders>
            <w:shd w:val="clear" w:color="auto" w:fill="auto"/>
            <w:vAlign w:val="center"/>
            <w:hideMark/>
          </w:tcPr>
          <w:p w14:paraId="27096854" w14:textId="77777777" w:rsidR="00A05F0F" w:rsidRDefault="00A05F0F" w:rsidP="00A05F0F">
            <w:pPr>
              <w:rPr>
                <w:rFonts w:cs="Calibri"/>
                <w:color w:val="000000"/>
              </w:rPr>
            </w:pPr>
            <w:r>
              <w:rPr>
                <w:rFonts w:cs="Calibri"/>
                <w:color w:val="000000"/>
              </w:rPr>
              <w:t>SEC_C_ACC_27</w:t>
            </w:r>
          </w:p>
        </w:tc>
        <w:tc>
          <w:tcPr>
            <w:tcW w:w="8140" w:type="dxa"/>
            <w:tcBorders>
              <w:top w:val="nil"/>
              <w:left w:val="single" w:sz="4" w:space="0" w:color="auto"/>
              <w:bottom w:val="dashed" w:sz="4" w:space="0" w:color="auto"/>
              <w:right w:val="dashed" w:sz="4" w:space="0" w:color="auto"/>
            </w:tcBorders>
            <w:shd w:val="clear" w:color="auto" w:fill="auto"/>
            <w:vAlign w:val="center"/>
            <w:hideMark/>
          </w:tcPr>
          <w:p w14:paraId="2EF4245A" w14:textId="77777777" w:rsidR="00A05F0F" w:rsidRDefault="00A05F0F" w:rsidP="00A05F0F">
            <w:pPr>
              <w:rPr>
                <w:rFonts w:cs="Calibri"/>
                <w:color w:val="000000"/>
              </w:rPr>
            </w:pPr>
            <w:r>
              <w:rPr>
                <w:rFonts w:cs="Calibri"/>
                <w:color w:val="000000"/>
              </w:rPr>
              <w:t>Le Titulaire doit s'assurer que les appareils mobiles et les systèmes de stockage externes sont chiffrés avant d'autoriser le stockage de données de l'ACOSS.</w:t>
            </w:r>
          </w:p>
        </w:tc>
      </w:tr>
      <w:tr w:rsidR="00A05F0F" w:rsidRPr="00A05F0F" w14:paraId="0F824E79" w14:textId="77777777" w:rsidTr="00A05F0F">
        <w:trPr>
          <w:trHeight w:val="828"/>
        </w:trPr>
        <w:tc>
          <w:tcPr>
            <w:tcW w:w="1987" w:type="dxa"/>
            <w:tcBorders>
              <w:top w:val="nil"/>
              <w:left w:val="single" w:sz="4" w:space="0" w:color="auto"/>
              <w:bottom w:val="dashed" w:sz="4" w:space="0" w:color="auto"/>
              <w:right w:val="dashed" w:sz="4" w:space="0" w:color="auto"/>
            </w:tcBorders>
            <w:shd w:val="clear" w:color="auto" w:fill="auto"/>
            <w:vAlign w:val="center"/>
            <w:hideMark/>
          </w:tcPr>
          <w:p w14:paraId="50A48A84" w14:textId="77777777" w:rsidR="00A05F0F" w:rsidRDefault="00A05F0F" w:rsidP="00A05F0F">
            <w:pPr>
              <w:rPr>
                <w:rFonts w:cs="Calibri"/>
                <w:color w:val="000000"/>
              </w:rPr>
            </w:pPr>
            <w:r>
              <w:rPr>
                <w:rFonts w:cs="Calibri"/>
                <w:color w:val="000000"/>
              </w:rPr>
              <w:t>SEC_C_ACC_29</w:t>
            </w:r>
          </w:p>
        </w:tc>
        <w:tc>
          <w:tcPr>
            <w:tcW w:w="8140" w:type="dxa"/>
            <w:tcBorders>
              <w:top w:val="nil"/>
              <w:left w:val="single" w:sz="4" w:space="0" w:color="auto"/>
              <w:bottom w:val="dashed" w:sz="4" w:space="0" w:color="auto"/>
              <w:right w:val="dashed" w:sz="4" w:space="0" w:color="auto"/>
            </w:tcBorders>
            <w:shd w:val="clear" w:color="auto" w:fill="auto"/>
            <w:vAlign w:val="center"/>
            <w:hideMark/>
          </w:tcPr>
          <w:p w14:paraId="5362C73D" w14:textId="77777777" w:rsidR="00A05F0F" w:rsidRDefault="00A05F0F" w:rsidP="00A05F0F">
            <w:pPr>
              <w:rPr>
                <w:rFonts w:cs="Calibri"/>
                <w:color w:val="000000"/>
              </w:rPr>
            </w:pPr>
            <w:r>
              <w:rPr>
                <w:rFonts w:cs="Calibri"/>
                <w:color w:val="000000"/>
              </w:rPr>
              <w:t>Il est souhaité que le Titulaire puisse empêcher le personnel d'avoir des droits d'accès administrateur sur les terminaux ayant accès aux informations de l'ACOSS afin de minimiser la surface d'attaque des logiciels malveillants.</w:t>
            </w:r>
          </w:p>
        </w:tc>
      </w:tr>
      <w:tr w:rsidR="00A05F0F" w:rsidRPr="00A05F0F" w14:paraId="08838768" w14:textId="77777777" w:rsidTr="00A05F0F">
        <w:trPr>
          <w:trHeight w:val="276"/>
        </w:trPr>
        <w:tc>
          <w:tcPr>
            <w:tcW w:w="1987" w:type="dxa"/>
            <w:tcBorders>
              <w:top w:val="nil"/>
              <w:left w:val="single" w:sz="4" w:space="0" w:color="auto"/>
              <w:bottom w:val="dashed" w:sz="4" w:space="0" w:color="auto"/>
              <w:right w:val="dashed" w:sz="4" w:space="0" w:color="auto"/>
            </w:tcBorders>
            <w:shd w:val="clear" w:color="000000" w:fill="0070C0"/>
            <w:vAlign w:val="center"/>
            <w:hideMark/>
          </w:tcPr>
          <w:p w14:paraId="15092D3C" w14:textId="77777777" w:rsidR="00A05F0F" w:rsidRDefault="00A05F0F" w:rsidP="00A05F0F">
            <w:pPr>
              <w:rPr>
                <w:rFonts w:cs="Calibri"/>
                <w:b/>
                <w:bCs/>
                <w:color w:val="FFFFFF"/>
              </w:rPr>
            </w:pPr>
            <w:r>
              <w:rPr>
                <w:rFonts w:cs="Calibri"/>
                <w:b/>
                <w:bCs/>
                <w:color w:val="FFFFFF"/>
              </w:rPr>
              <w:lastRenderedPageBreak/>
              <w:t> </w:t>
            </w:r>
          </w:p>
        </w:tc>
        <w:tc>
          <w:tcPr>
            <w:tcW w:w="8140" w:type="dxa"/>
            <w:tcBorders>
              <w:top w:val="nil"/>
              <w:left w:val="single" w:sz="4" w:space="0" w:color="auto"/>
              <w:bottom w:val="dashed" w:sz="4" w:space="0" w:color="auto"/>
              <w:right w:val="dashed" w:sz="4" w:space="0" w:color="auto"/>
            </w:tcBorders>
            <w:shd w:val="clear" w:color="000000" w:fill="0070C0"/>
            <w:vAlign w:val="center"/>
            <w:hideMark/>
          </w:tcPr>
          <w:p w14:paraId="1C190FE5" w14:textId="77777777" w:rsidR="00A05F0F" w:rsidRDefault="00A05F0F" w:rsidP="00A05F0F">
            <w:pPr>
              <w:rPr>
                <w:rFonts w:cs="Calibri"/>
                <w:b/>
                <w:bCs/>
                <w:color w:val="FFFFFF"/>
              </w:rPr>
            </w:pPr>
            <w:r>
              <w:rPr>
                <w:rFonts w:cs="Calibri"/>
                <w:b/>
                <w:bCs/>
                <w:color w:val="FFFFFF"/>
              </w:rPr>
              <w:t>Acquisition, Développement et Maintenance des Systèmes d'Information</w:t>
            </w:r>
          </w:p>
        </w:tc>
      </w:tr>
      <w:tr w:rsidR="00A05F0F" w:rsidRPr="00A05F0F" w14:paraId="10C6F486" w14:textId="77777777" w:rsidTr="00A05F0F">
        <w:trPr>
          <w:trHeight w:val="828"/>
        </w:trPr>
        <w:tc>
          <w:tcPr>
            <w:tcW w:w="1987" w:type="dxa"/>
            <w:tcBorders>
              <w:top w:val="nil"/>
              <w:left w:val="single" w:sz="4" w:space="0" w:color="auto"/>
              <w:bottom w:val="dashed" w:sz="4" w:space="0" w:color="auto"/>
              <w:right w:val="dashed" w:sz="4" w:space="0" w:color="auto"/>
            </w:tcBorders>
            <w:shd w:val="clear" w:color="auto" w:fill="auto"/>
            <w:vAlign w:val="center"/>
            <w:hideMark/>
          </w:tcPr>
          <w:p w14:paraId="38EE51A3" w14:textId="77777777" w:rsidR="00A05F0F" w:rsidRDefault="00A05F0F" w:rsidP="00A05F0F">
            <w:pPr>
              <w:rPr>
                <w:rFonts w:cs="Calibri"/>
                <w:color w:val="000000"/>
              </w:rPr>
            </w:pPr>
            <w:r>
              <w:rPr>
                <w:rFonts w:cs="Calibri"/>
                <w:color w:val="000000"/>
              </w:rPr>
              <w:t>SEC_C_DEV_4</w:t>
            </w:r>
          </w:p>
        </w:tc>
        <w:tc>
          <w:tcPr>
            <w:tcW w:w="8140" w:type="dxa"/>
            <w:tcBorders>
              <w:top w:val="nil"/>
              <w:left w:val="single" w:sz="4" w:space="0" w:color="auto"/>
              <w:bottom w:val="dashed" w:sz="4" w:space="0" w:color="auto"/>
              <w:right w:val="dashed" w:sz="4" w:space="0" w:color="auto"/>
            </w:tcBorders>
            <w:shd w:val="clear" w:color="auto" w:fill="auto"/>
            <w:vAlign w:val="center"/>
            <w:hideMark/>
          </w:tcPr>
          <w:p w14:paraId="29BE9E2D" w14:textId="77777777" w:rsidR="00A05F0F" w:rsidRDefault="00A05F0F" w:rsidP="00A05F0F">
            <w:pPr>
              <w:rPr>
                <w:rFonts w:cs="Calibri"/>
                <w:color w:val="000000"/>
              </w:rPr>
            </w:pPr>
            <w:r>
              <w:rPr>
                <w:rFonts w:cs="Calibri"/>
                <w:color w:val="000000"/>
              </w:rPr>
              <w:t xml:space="preserve">Il est souhaité que le Titulaire puisse disposer d'une politique de gestion des mécanismes cryptographiques mis en œuvre pour la protection des </w:t>
            </w:r>
            <w:proofErr w:type="spellStart"/>
            <w:r>
              <w:rPr>
                <w:rFonts w:cs="Calibri"/>
                <w:color w:val="000000"/>
              </w:rPr>
              <w:t>informationsqui</w:t>
            </w:r>
            <w:proofErr w:type="spellEnd"/>
            <w:r>
              <w:rPr>
                <w:rFonts w:cs="Calibri"/>
                <w:color w:val="000000"/>
              </w:rPr>
              <w:t xml:space="preserve"> lui sont confiées par l'ACOSS.</w:t>
            </w:r>
          </w:p>
        </w:tc>
      </w:tr>
      <w:tr w:rsidR="00A05F0F" w:rsidRPr="00A05F0F" w14:paraId="38C14862" w14:textId="77777777" w:rsidTr="00A05F0F">
        <w:trPr>
          <w:trHeight w:val="828"/>
        </w:trPr>
        <w:tc>
          <w:tcPr>
            <w:tcW w:w="1987" w:type="dxa"/>
            <w:tcBorders>
              <w:top w:val="nil"/>
              <w:left w:val="single" w:sz="4" w:space="0" w:color="auto"/>
              <w:bottom w:val="dashed" w:sz="4" w:space="0" w:color="auto"/>
              <w:right w:val="dashed" w:sz="4" w:space="0" w:color="auto"/>
            </w:tcBorders>
            <w:shd w:val="clear" w:color="auto" w:fill="auto"/>
            <w:vAlign w:val="center"/>
            <w:hideMark/>
          </w:tcPr>
          <w:p w14:paraId="3B9F79CB" w14:textId="77777777" w:rsidR="00A05F0F" w:rsidRDefault="00A05F0F" w:rsidP="00A05F0F">
            <w:pPr>
              <w:rPr>
                <w:rFonts w:cs="Calibri"/>
                <w:color w:val="000000"/>
              </w:rPr>
            </w:pPr>
            <w:r>
              <w:rPr>
                <w:rFonts w:cs="Calibri"/>
                <w:color w:val="000000"/>
              </w:rPr>
              <w:t>SEC_C_DEV_6</w:t>
            </w:r>
          </w:p>
        </w:tc>
        <w:tc>
          <w:tcPr>
            <w:tcW w:w="8140" w:type="dxa"/>
            <w:tcBorders>
              <w:top w:val="nil"/>
              <w:left w:val="single" w:sz="4" w:space="0" w:color="auto"/>
              <w:bottom w:val="dashed" w:sz="4" w:space="0" w:color="auto"/>
              <w:right w:val="dashed" w:sz="4" w:space="0" w:color="auto"/>
            </w:tcBorders>
            <w:shd w:val="clear" w:color="auto" w:fill="auto"/>
            <w:vAlign w:val="center"/>
            <w:hideMark/>
          </w:tcPr>
          <w:p w14:paraId="701034AA" w14:textId="77777777" w:rsidR="00A05F0F" w:rsidRDefault="00A05F0F" w:rsidP="00A05F0F">
            <w:pPr>
              <w:rPr>
                <w:rFonts w:cs="Calibri"/>
                <w:color w:val="000000"/>
              </w:rPr>
            </w:pPr>
            <w:r>
              <w:rPr>
                <w:rFonts w:cs="Calibri"/>
                <w:color w:val="000000"/>
              </w:rPr>
              <w:t>Il est souhaité que le Titulaire puisse limiter l'installation de logiciels sur les terminaux qui accèdent aux données ou au SI de l'ACOSS uniquement aux utilisateurs autorisés.</w:t>
            </w:r>
          </w:p>
        </w:tc>
      </w:tr>
      <w:tr w:rsidR="00A05F0F" w:rsidRPr="00A05F0F" w14:paraId="358A70E6" w14:textId="77777777" w:rsidTr="00A05F0F">
        <w:trPr>
          <w:trHeight w:val="552"/>
        </w:trPr>
        <w:tc>
          <w:tcPr>
            <w:tcW w:w="1987" w:type="dxa"/>
            <w:tcBorders>
              <w:top w:val="nil"/>
              <w:left w:val="single" w:sz="4" w:space="0" w:color="auto"/>
              <w:bottom w:val="dashed" w:sz="4" w:space="0" w:color="auto"/>
              <w:right w:val="dashed" w:sz="4" w:space="0" w:color="auto"/>
            </w:tcBorders>
            <w:shd w:val="clear" w:color="auto" w:fill="auto"/>
            <w:vAlign w:val="center"/>
            <w:hideMark/>
          </w:tcPr>
          <w:p w14:paraId="6A029D5C" w14:textId="77777777" w:rsidR="00A05F0F" w:rsidRDefault="00A05F0F" w:rsidP="00A05F0F">
            <w:pPr>
              <w:rPr>
                <w:rFonts w:cs="Calibri"/>
                <w:color w:val="000000"/>
              </w:rPr>
            </w:pPr>
            <w:r>
              <w:rPr>
                <w:rFonts w:cs="Calibri"/>
                <w:color w:val="000000"/>
              </w:rPr>
              <w:t>SEC_C_DEV_8</w:t>
            </w:r>
          </w:p>
        </w:tc>
        <w:tc>
          <w:tcPr>
            <w:tcW w:w="8140" w:type="dxa"/>
            <w:tcBorders>
              <w:top w:val="nil"/>
              <w:left w:val="single" w:sz="4" w:space="0" w:color="auto"/>
              <w:bottom w:val="dashed" w:sz="4" w:space="0" w:color="auto"/>
              <w:right w:val="dashed" w:sz="4" w:space="0" w:color="auto"/>
            </w:tcBorders>
            <w:shd w:val="clear" w:color="auto" w:fill="auto"/>
            <w:vAlign w:val="center"/>
            <w:hideMark/>
          </w:tcPr>
          <w:p w14:paraId="015BB063" w14:textId="77777777" w:rsidR="00A05F0F" w:rsidRDefault="00A05F0F" w:rsidP="00A05F0F">
            <w:pPr>
              <w:rPr>
                <w:rFonts w:cs="Calibri"/>
                <w:color w:val="000000"/>
              </w:rPr>
            </w:pPr>
            <w:r>
              <w:rPr>
                <w:rFonts w:cs="Calibri"/>
                <w:color w:val="000000"/>
              </w:rPr>
              <w:t>Le Titulaire doit s'assurer que les jeux de tests utilisés ne sont constitués que de données anonymisées.</w:t>
            </w:r>
          </w:p>
        </w:tc>
      </w:tr>
      <w:tr w:rsidR="00A05F0F" w:rsidRPr="00A05F0F" w14:paraId="7EA0F7E7" w14:textId="77777777" w:rsidTr="00A05F0F">
        <w:trPr>
          <w:trHeight w:val="828"/>
        </w:trPr>
        <w:tc>
          <w:tcPr>
            <w:tcW w:w="1987" w:type="dxa"/>
            <w:tcBorders>
              <w:top w:val="nil"/>
              <w:left w:val="single" w:sz="4" w:space="0" w:color="auto"/>
              <w:bottom w:val="dashed" w:sz="4" w:space="0" w:color="auto"/>
              <w:right w:val="dashed" w:sz="4" w:space="0" w:color="auto"/>
            </w:tcBorders>
            <w:shd w:val="clear" w:color="auto" w:fill="auto"/>
            <w:vAlign w:val="center"/>
            <w:hideMark/>
          </w:tcPr>
          <w:p w14:paraId="1B1A0478" w14:textId="77777777" w:rsidR="00A05F0F" w:rsidRDefault="00A05F0F" w:rsidP="00A05F0F">
            <w:pPr>
              <w:rPr>
                <w:rFonts w:cs="Calibri"/>
                <w:color w:val="000000"/>
              </w:rPr>
            </w:pPr>
            <w:r>
              <w:rPr>
                <w:rFonts w:cs="Calibri"/>
                <w:color w:val="000000"/>
              </w:rPr>
              <w:t>SEC_C_DEV_10</w:t>
            </w:r>
          </w:p>
        </w:tc>
        <w:tc>
          <w:tcPr>
            <w:tcW w:w="8140" w:type="dxa"/>
            <w:tcBorders>
              <w:top w:val="nil"/>
              <w:left w:val="single" w:sz="4" w:space="0" w:color="auto"/>
              <w:bottom w:val="dashed" w:sz="4" w:space="0" w:color="auto"/>
              <w:right w:val="dashed" w:sz="4" w:space="0" w:color="auto"/>
            </w:tcBorders>
            <w:shd w:val="clear" w:color="auto" w:fill="auto"/>
            <w:vAlign w:val="center"/>
            <w:hideMark/>
          </w:tcPr>
          <w:p w14:paraId="502A3786" w14:textId="77777777" w:rsidR="00A05F0F" w:rsidRDefault="00A05F0F" w:rsidP="00A05F0F">
            <w:pPr>
              <w:rPr>
                <w:rFonts w:cs="Calibri"/>
                <w:color w:val="000000"/>
              </w:rPr>
            </w:pPr>
            <w:r>
              <w:rPr>
                <w:rFonts w:cs="Calibri"/>
                <w:color w:val="000000"/>
              </w:rPr>
              <w:t>Le Titulaire doit utiliser un outil de gestion de code pour s'assurer que le code est accessible uniquement par les développeurs autorisés et pour permettre un suivi des modifications.</w:t>
            </w:r>
          </w:p>
        </w:tc>
      </w:tr>
      <w:tr w:rsidR="00A05F0F" w:rsidRPr="00A05F0F" w14:paraId="33A299DF" w14:textId="77777777" w:rsidTr="00A05F0F">
        <w:trPr>
          <w:trHeight w:val="828"/>
        </w:trPr>
        <w:tc>
          <w:tcPr>
            <w:tcW w:w="1987" w:type="dxa"/>
            <w:tcBorders>
              <w:top w:val="nil"/>
              <w:left w:val="single" w:sz="4" w:space="0" w:color="auto"/>
              <w:bottom w:val="dashed" w:sz="4" w:space="0" w:color="auto"/>
              <w:right w:val="dashed" w:sz="4" w:space="0" w:color="auto"/>
            </w:tcBorders>
            <w:shd w:val="clear" w:color="auto" w:fill="auto"/>
            <w:vAlign w:val="center"/>
            <w:hideMark/>
          </w:tcPr>
          <w:p w14:paraId="00534C29" w14:textId="77777777" w:rsidR="00A05F0F" w:rsidRDefault="00A05F0F" w:rsidP="00A05F0F">
            <w:pPr>
              <w:rPr>
                <w:rFonts w:cs="Calibri"/>
                <w:color w:val="000000"/>
              </w:rPr>
            </w:pPr>
            <w:r>
              <w:rPr>
                <w:rFonts w:cs="Calibri"/>
                <w:color w:val="000000"/>
              </w:rPr>
              <w:t>SEC_C_DEV_11</w:t>
            </w:r>
          </w:p>
        </w:tc>
        <w:tc>
          <w:tcPr>
            <w:tcW w:w="8140" w:type="dxa"/>
            <w:tcBorders>
              <w:top w:val="nil"/>
              <w:left w:val="single" w:sz="4" w:space="0" w:color="auto"/>
              <w:bottom w:val="dashed" w:sz="4" w:space="0" w:color="auto"/>
              <w:right w:val="dashed" w:sz="4" w:space="0" w:color="auto"/>
            </w:tcBorders>
            <w:shd w:val="clear" w:color="auto" w:fill="auto"/>
            <w:vAlign w:val="center"/>
            <w:hideMark/>
          </w:tcPr>
          <w:p w14:paraId="169D8276" w14:textId="77777777" w:rsidR="00A05F0F" w:rsidRDefault="00A05F0F" w:rsidP="00A05F0F">
            <w:pPr>
              <w:rPr>
                <w:rFonts w:cs="Calibri"/>
                <w:color w:val="000000"/>
              </w:rPr>
            </w:pPr>
            <w:r>
              <w:rPr>
                <w:rFonts w:cs="Calibri"/>
                <w:color w:val="000000"/>
              </w:rPr>
              <w:t>Il est souhaité que le Titulaire puisse mettre en place des procédures formalisées de contrôle des modifications afin de maintenir la sécurité de l'application tout en minimisant l'impact sur les informations appartenant à l'ACOSS.</w:t>
            </w:r>
          </w:p>
        </w:tc>
      </w:tr>
      <w:tr w:rsidR="00A05F0F" w:rsidRPr="00A05F0F" w14:paraId="0B6F3B35" w14:textId="77777777" w:rsidTr="00A05F0F">
        <w:trPr>
          <w:trHeight w:val="828"/>
        </w:trPr>
        <w:tc>
          <w:tcPr>
            <w:tcW w:w="1987" w:type="dxa"/>
            <w:tcBorders>
              <w:top w:val="nil"/>
              <w:left w:val="single" w:sz="4" w:space="0" w:color="auto"/>
              <w:bottom w:val="dashed" w:sz="4" w:space="0" w:color="auto"/>
              <w:right w:val="dashed" w:sz="4" w:space="0" w:color="auto"/>
            </w:tcBorders>
            <w:shd w:val="clear" w:color="auto" w:fill="auto"/>
            <w:vAlign w:val="center"/>
            <w:hideMark/>
          </w:tcPr>
          <w:p w14:paraId="7FF5E046" w14:textId="77777777" w:rsidR="00A05F0F" w:rsidRDefault="00A05F0F" w:rsidP="00A05F0F">
            <w:pPr>
              <w:rPr>
                <w:rFonts w:cs="Calibri"/>
                <w:color w:val="000000"/>
              </w:rPr>
            </w:pPr>
            <w:r>
              <w:rPr>
                <w:rFonts w:cs="Calibri"/>
                <w:color w:val="000000"/>
              </w:rPr>
              <w:t>SEC_C_DEV_13</w:t>
            </w:r>
          </w:p>
        </w:tc>
        <w:tc>
          <w:tcPr>
            <w:tcW w:w="8140" w:type="dxa"/>
            <w:tcBorders>
              <w:top w:val="nil"/>
              <w:left w:val="single" w:sz="4" w:space="0" w:color="auto"/>
              <w:bottom w:val="dashed" w:sz="4" w:space="0" w:color="auto"/>
              <w:right w:val="dashed" w:sz="4" w:space="0" w:color="auto"/>
            </w:tcBorders>
            <w:shd w:val="clear" w:color="auto" w:fill="auto"/>
            <w:vAlign w:val="center"/>
            <w:hideMark/>
          </w:tcPr>
          <w:p w14:paraId="16A9CECD" w14:textId="77777777" w:rsidR="00A05F0F" w:rsidRDefault="00A05F0F" w:rsidP="00A05F0F">
            <w:pPr>
              <w:rPr>
                <w:rFonts w:cs="Calibri"/>
                <w:color w:val="000000"/>
              </w:rPr>
            </w:pPr>
            <w:r>
              <w:rPr>
                <w:rFonts w:cs="Calibri"/>
                <w:color w:val="000000"/>
              </w:rPr>
              <w:t xml:space="preserve">Le Titulaire doit s'assurer que les modifications apportées au code des applications de l'ACOSS sont rigoureusement testées pour s'assurer qu'elles ne compromettent pas la sécurité de l'application, des données ou du SI de </w:t>
            </w:r>
            <w:proofErr w:type="gramStart"/>
            <w:r>
              <w:rPr>
                <w:rFonts w:cs="Calibri"/>
                <w:color w:val="000000"/>
              </w:rPr>
              <w:t>l'Acoss .</w:t>
            </w:r>
            <w:proofErr w:type="gramEnd"/>
          </w:p>
        </w:tc>
      </w:tr>
      <w:tr w:rsidR="00A05F0F" w:rsidRPr="00A05F0F" w14:paraId="11542B1A" w14:textId="77777777" w:rsidTr="00A05F0F">
        <w:trPr>
          <w:trHeight w:val="552"/>
        </w:trPr>
        <w:tc>
          <w:tcPr>
            <w:tcW w:w="1987" w:type="dxa"/>
            <w:tcBorders>
              <w:top w:val="nil"/>
              <w:left w:val="single" w:sz="4" w:space="0" w:color="auto"/>
              <w:bottom w:val="dashed" w:sz="4" w:space="0" w:color="auto"/>
              <w:right w:val="dashed" w:sz="4" w:space="0" w:color="auto"/>
            </w:tcBorders>
            <w:shd w:val="clear" w:color="auto" w:fill="auto"/>
            <w:vAlign w:val="center"/>
            <w:hideMark/>
          </w:tcPr>
          <w:p w14:paraId="453F2497" w14:textId="77777777" w:rsidR="00A05F0F" w:rsidRDefault="00A05F0F" w:rsidP="00A05F0F">
            <w:pPr>
              <w:rPr>
                <w:rFonts w:cs="Calibri"/>
                <w:color w:val="000000"/>
              </w:rPr>
            </w:pPr>
            <w:r>
              <w:rPr>
                <w:rFonts w:cs="Calibri"/>
                <w:color w:val="000000"/>
              </w:rPr>
              <w:t>SEC_C_DEV_14</w:t>
            </w:r>
          </w:p>
        </w:tc>
        <w:tc>
          <w:tcPr>
            <w:tcW w:w="8140" w:type="dxa"/>
            <w:tcBorders>
              <w:top w:val="nil"/>
              <w:left w:val="single" w:sz="4" w:space="0" w:color="auto"/>
              <w:bottom w:val="dashed" w:sz="4" w:space="0" w:color="auto"/>
              <w:right w:val="dashed" w:sz="4" w:space="0" w:color="auto"/>
            </w:tcBorders>
            <w:shd w:val="clear" w:color="auto" w:fill="auto"/>
            <w:vAlign w:val="center"/>
            <w:hideMark/>
          </w:tcPr>
          <w:p w14:paraId="226B8182" w14:textId="77777777" w:rsidR="00A05F0F" w:rsidRDefault="00A05F0F" w:rsidP="00A05F0F">
            <w:pPr>
              <w:rPr>
                <w:rFonts w:cs="Calibri"/>
                <w:color w:val="000000"/>
              </w:rPr>
            </w:pPr>
            <w:r>
              <w:rPr>
                <w:rFonts w:cs="Calibri"/>
                <w:color w:val="000000"/>
              </w:rPr>
              <w:t xml:space="preserve">Le Titulaire doit mettre en place des contrôles pour éviter les fuites d'informations de </w:t>
            </w:r>
            <w:proofErr w:type="gramStart"/>
            <w:r>
              <w:rPr>
                <w:rFonts w:cs="Calibri"/>
                <w:color w:val="000000"/>
              </w:rPr>
              <w:t>l'ACOSS(</w:t>
            </w:r>
            <w:proofErr w:type="gramEnd"/>
            <w:r>
              <w:rPr>
                <w:rFonts w:cs="Calibri"/>
                <w:color w:val="000000"/>
              </w:rPr>
              <w:t>par exemple une solution DLP).</w:t>
            </w:r>
          </w:p>
        </w:tc>
      </w:tr>
      <w:tr w:rsidR="00A05F0F" w:rsidRPr="00A05F0F" w14:paraId="51395B13" w14:textId="77777777" w:rsidTr="00A05F0F">
        <w:trPr>
          <w:trHeight w:val="552"/>
        </w:trPr>
        <w:tc>
          <w:tcPr>
            <w:tcW w:w="1987" w:type="dxa"/>
            <w:tcBorders>
              <w:top w:val="nil"/>
              <w:left w:val="single" w:sz="4" w:space="0" w:color="auto"/>
              <w:bottom w:val="dashed" w:sz="4" w:space="0" w:color="auto"/>
              <w:right w:val="dashed" w:sz="4" w:space="0" w:color="auto"/>
            </w:tcBorders>
            <w:shd w:val="clear" w:color="auto" w:fill="auto"/>
            <w:vAlign w:val="center"/>
            <w:hideMark/>
          </w:tcPr>
          <w:p w14:paraId="650633DF" w14:textId="77777777" w:rsidR="00A05F0F" w:rsidRDefault="00A05F0F" w:rsidP="00A05F0F">
            <w:pPr>
              <w:rPr>
                <w:rFonts w:cs="Calibri"/>
                <w:color w:val="000000"/>
              </w:rPr>
            </w:pPr>
            <w:r>
              <w:rPr>
                <w:rFonts w:cs="Calibri"/>
                <w:color w:val="000000"/>
              </w:rPr>
              <w:t>SEC_C_DEV_17</w:t>
            </w:r>
          </w:p>
        </w:tc>
        <w:tc>
          <w:tcPr>
            <w:tcW w:w="8140" w:type="dxa"/>
            <w:tcBorders>
              <w:top w:val="nil"/>
              <w:left w:val="single" w:sz="4" w:space="0" w:color="auto"/>
              <w:bottom w:val="dashed" w:sz="4" w:space="0" w:color="auto"/>
              <w:right w:val="dashed" w:sz="4" w:space="0" w:color="auto"/>
            </w:tcBorders>
            <w:shd w:val="clear" w:color="auto" w:fill="auto"/>
            <w:vAlign w:val="center"/>
            <w:hideMark/>
          </w:tcPr>
          <w:p w14:paraId="3A00F164" w14:textId="77777777" w:rsidR="00A05F0F" w:rsidRDefault="00A05F0F" w:rsidP="00A05F0F">
            <w:pPr>
              <w:rPr>
                <w:rFonts w:cs="Calibri"/>
                <w:color w:val="000000"/>
              </w:rPr>
            </w:pPr>
            <w:r>
              <w:rPr>
                <w:rFonts w:cs="Calibri"/>
                <w:color w:val="000000"/>
              </w:rPr>
              <w:t>Les correctifs de sécurité doivent être appliqués mensuellement sur les actifs (OS et applications) nécessaires à la réalisation du service pour l'ACOSS.</w:t>
            </w:r>
          </w:p>
        </w:tc>
      </w:tr>
      <w:tr w:rsidR="00A05F0F" w:rsidRPr="00A05F0F" w14:paraId="1E04ED8B" w14:textId="77777777" w:rsidTr="00A05F0F">
        <w:trPr>
          <w:trHeight w:val="552"/>
        </w:trPr>
        <w:tc>
          <w:tcPr>
            <w:tcW w:w="1987" w:type="dxa"/>
            <w:tcBorders>
              <w:top w:val="nil"/>
              <w:left w:val="single" w:sz="4" w:space="0" w:color="auto"/>
              <w:bottom w:val="dashed" w:sz="4" w:space="0" w:color="auto"/>
              <w:right w:val="dashed" w:sz="4" w:space="0" w:color="auto"/>
            </w:tcBorders>
            <w:shd w:val="clear" w:color="auto" w:fill="auto"/>
            <w:vAlign w:val="center"/>
            <w:hideMark/>
          </w:tcPr>
          <w:p w14:paraId="2067C843" w14:textId="77777777" w:rsidR="00A05F0F" w:rsidRDefault="00A05F0F" w:rsidP="00A05F0F">
            <w:pPr>
              <w:rPr>
                <w:rFonts w:cs="Calibri"/>
                <w:color w:val="000000"/>
              </w:rPr>
            </w:pPr>
            <w:r>
              <w:rPr>
                <w:rFonts w:cs="Calibri"/>
                <w:color w:val="000000"/>
              </w:rPr>
              <w:t>SEC_C_DEV_23</w:t>
            </w:r>
          </w:p>
        </w:tc>
        <w:tc>
          <w:tcPr>
            <w:tcW w:w="8140" w:type="dxa"/>
            <w:tcBorders>
              <w:top w:val="nil"/>
              <w:left w:val="single" w:sz="4" w:space="0" w:color="auto"/>
              <w:bottom w:val="dashed" w:sz="4" w:space="0" w:color="auto"/>
              <w:right w:val="dashed" w:sz="4" w:space="0" w:color="auto"/>
            </w:tcBorders>
            <w:shd w:val="clear" w:color="auto" w:fill="auto"/>
            <w:vAlign w:val="center"/>
            <w:hideMark/>
          </w:tcPr>
          <w:p w14:paraId="487A7C72" w14:textId="77777777" w:rsidR="00A05F0F" w:rsidRDefault="00A05F0F" w:rsidP="00A05F0F">
            <w:pPr>
              <w:rPr>
                <w:rFonts w:cs="Calibri"/>
                <w:color w:val="000000"/>
              </w:rPr>
            </w:pPr>
            <w:r>
              <w:rPr>
                <w:rFonts w:cs="Calibri"/>
                <w:color w:val="000000"/>
              </w:rPr>
              <w:t>Le Titulaire doit disposer d'une politique pour le développement d'applications couvrant l’ensemble du cycle de vie du développement de systèmes (SDLC).</w:t>
            </w:r>
          </w:p>
        </w:tc>
      </w:tr>
      <w:tr w:rsidR="00A05F0F" w:rsidRPr="00A05F0F" w14:paraId="179696C4" w14:textId="77777777" w:rsidTr="00A05F0F">
        <w:trPr>
          <w:trHeight w:val="828"/>
        </w:trPr>
        <w:tc>
          <w:tcPr>
            <w:tcW w:w="1987" w:type="dxa"/>
            <w:tcBorders>
              <w:top w:val="nil"/>
              <w:left w:val="single" w:sz="4" w:space="0" w:color="auto"/>
              <w:bottom w:val="dashed" w:sz="4" w:space="0" w:color="auto"/>
              <w:right w:val="dashed" w:sz="4" w:space="0" w:color="auto"/>
            </w:tcBorders>
            <w:shd w:val="clear" w:color="auto" w:fill="auto"/>
            <w:vAlign w:val="center"/>
            <w:hideMark/>
          </w:tcPr>
          <w:p w14:paraId="3E19B5F4" w14:textId="77777777" w:rsidR="00A05F0F" w:rsidRDefault="00A05F0F" w:rsidP="00A05F0F">
            <w:pPr>
              <w:rPr>
                <w:rFonts w:cs="Calibri"/>
                <w:color w:val="000000"/>
              </w:rPr>
            </w:pPr>
            <w:r>
              <w:rPr>
                <w:rFonts w:cs="Calibri"/>
                <w:color w:val="000000"/>
              </w:rPr>
              <w:t>SEC_C_DEV_24</w:t>
            </w:r>
          </w:p>
        </w:tc>
        <w:tc>
          <w:tcPr>
            <w:tcW w:w="8140" w:type="dxa"/>
            <w:tcBorders>
              <w:top w:val="nil"/>
              <w:left w:val="single" w:sz="4" w:space="0" w:color="auto"/>
              <w:bottom w:val="dashed" w:sz="4" w:space="0" w:color="auto"/>
              <w:right w:val="dashed" w:sz="4" w:space="0" w:color="auto"/>
            </w:tcBorders>
            <w:shd w:val="clear" w:color="auto" w:fill="auto"/>
            <w:vAlign w:val="center"/>
            <w:hideMark/>
          </w:tcPr>
          <w:p w14:paraId="7B661DEA" w14:textId="77777777" w:rsidR="00A05F0F" w:rsidRDefault="00A05F0F" w:rsidP="00A05F0F">
            <w:pPr>
              <w:rPr>
                <w:rFonts w:cs="Calibri"/>
                <w:color w:val="000000"/>
              </w:rPr>
            </w:pPr>
            <w:r>
              <w:rPr>
                <w:rFonts w:cs="Calibri"/>
                <w:color w:val="000000"/>
              </w:rPr>
              <w:t>Le Titulaire forme obligatoirement son personnel sur le développement sécurisé et les vulnérabilités classiques. Il garantit à l’ACOSS que cette formation sera régulièrement renouvelée, au maximum tous les trois ans, et dûment mise à jour</w:t>
            </w:r>
          </w:p>
        </w:tc>
      </w:tr>
      <w:tr w:rsidR="00A05F0F" w:rsidRPr="00A05F0F" w14:paraId="6DAA6F37" w14:textId="77777777" w:rsidTr="00A05F0F">
        <w:trPr>
          <w:trHeight w:val="828"/>
        </w:trPr>
        <w:tc>
          <w:tcPr>
            <w:tcW w:w="1987" w:type="dxa"/>
            <w:tcBorders>
              <w:top w:val="nil"/>
              <w:left w:val="single" w:sz="4" w:space="0" w:color="auto"/>
              <w:bottom w:val="dashed" w:sz="4" w:space="0" w:color="auto"/>
              <w:right w:val="dashed" w:sz="4" w:space="0" w:color="auto"/>
            </w:tcBorders>
            <w:shd w:val="clear" w:color="auto" w:fill="auto"/>
            <w:vAlign w:val="center"/>
            <w:hideMark/>
          </w:tcPr>
          <w:p w14:paraId="0722A151" w14:textId="77777777" w:rsidR="00A05F0F" w:rsidRDefault="00A05F0F" w:rsidP="00A05F0F">
            <w:pPr>
              <w:rPr>
                <w:rFonts w:cs="Calibri"/>
                <w:color w:val="000000"/>
              </w:rPr>
            </w:pPr>
            <w:r>
              <w:rPr>
                <w:rFonts w:cs="Calibri"/>
                <w:color w:val="000000"/>
              </w:rPr>
              <w:t>SEC_C_DEV_25</w:t>
            </w:r>
          </w:p>
        </w:tc>
        <w:tc>
          <w:tcPr>
            <w:tcW w:w="8140" w:type="dxa"/>
            <w:tcBorders>
              <w:top w:val="nil"/>
              <w:left w:val="single" w:sz="4" w:space="0" w:color="auto"/>
              <w:bottom w:val="dashed" w:sz="4" w:space="0" w:color="auto"/>
              <w:right w:val="dashed" w:sz="4" w:space="0" w:color="auto"/>
            </w:tcBorders>
            <w:shd w:val="clear" w:color="auto" w:fill="auto"/>
            <w:vAlign w:val="center"/>
            <w:hideMark/>
          </w:tcPr>
          <w:p w14:paraId="5693582C" w14:textId="77777777" w:rsidR="00A05F0F" w:rsidRDefault="00A05F0F" w:rsidP="00A05F0F">
            <w:pPr>
              <w:rPr>
                <w:rFonts w:cs="Calibri"/>
                <w:color w:val="000000"/>
              </w:rPr>
            </w:pPr>
            <w:r>
              <w:rPr>
                <w:rFonts w:cs="Calibri"/>
                <w:color w:val="000000"/>
              </w:rPr>
              <w:t>Le Titulaire doit utiliser des outils tels que l'analyse de code ou les scanners de vulnérabilités, et vérifier la correction des résultats liés à la sécurité pour garantir l'absence de vulnérabilités dans le code livré à l'ACOSS.</w:t>
            </w:r>
          </w:p>
        </w:tc>
      </w:tr>
      <w:tr w:rsidR="00A05F0F" w:rsidRPr="00A05F0F" w14:paraId="27937310" w14:textId="77777777" w:rsidTr="00A05F0F">
        <w:trPr>
          <w:trHeight w:val="1104"/>
        </w:trPr>
        <w:tc>
          <w:tcPr>
            <w:tcW w:w="1987" w:type="dxa"/>
            <w:tcBorders>
              <w:top w:val="nil"/>
              <w:left w:val="single" w:sz="4" w:space="0" w:color="auto"/>
              <w:bottom w:val="dashed" w:sz="4" w:space="0" w:color="auto"/>
              <w:right w:val="dashed" w:sz="4" w:space="0" w:color="auto"/>
            </w:tcBorders>
            <w:shd w:val="clear" w:color="auto" w:fill="auto"/>
            <w:vAlign w:val="center"/>
            <w:hideMark/>
          </w:tcPr>
          <w:p w14:paraId="3E798C03" w14:textId="77777777" w:rsidR="00A05F0F" w:rsidRDefault="00A05F0F" w:rsidP="00A05F0F">
            <w:pPr>
              <w:rPr>
                <w:rFonts w:cs="Calibri"/>
                <w:color w:val="000000"/>
              </w:rPr>
            </w:pPr>
            <w:r>
              <w:rPr>
                <w:rFonts w:cs="Calibri"/>
                <w:color w:val="000000"/>
              </w:rPr>
              <w:t>SEC_C_DEV_26</w:t>
            </w:r>
          </w:p>
        </w:tc>
        <w:tc>
          <w:tcPr>
            <w:tcW w:w="8140" w:type="dxa"/>
            <w:tcBorders>
              <w:top w:val="nil"/>
              <w:left w:val="single" w:sz="4" w:space="0" w:color="auto"/>
              <w:bottom w:val="dashed" w:sz="4" w:space="0" w:color="auto"/>
              <w:right w:val="dashed" w:sz="4" w:space="0" w:color="auto"/>
            </w:tcBorders>
            <w:shd w:val="clear" w:color="auto" w:fill="auto"/>
            <w:vAlign w:val="center"/>
            <w:hideMark/>
          </w:tcPr>
          <w:p w14:paraId="57FD32D1" w14:textId="77777777" w:rsidR="00A05F0F" w:rsidRDefault="00A05F0F" w:rsidP="00A05F0F">
            <w:pPr>
              <w:rPr>
                <w:rFonts w:cs="Calibri"/>
                <w:color w:val="000000"/>
              </w:rPr>
            </w:pPr>
            <w:r>
              <w:rPr>
                <w:rFonts w:cs="Calibri"/>
                <w:color w:val="000000"/>
              </w:rPr>
              <w:t xml:space="preserve">Pour chaque projet une personne disposant des compétences en sécurité technique (architecture et développement) doit être nommée par le Titulaire. Elle apportera son expertise aux équipes projets du Titulaire durant les différentes étapes du cycle de vie des projets. </w:t>
            </w:r>
          </w:p>
        </w:tc>
      </w:tr>
      <w:tr w:rsidR="00A05F0F" w:rsidRPr="00A05F0F" w14:paraId="212987B6" w14:textId="77777777" w:rsidTr="00A05F0F">
        <w:trPr>
          <w:trHeight w:val="828"/>
        </w:trPr>
        <w:tc>
          <w:tcPr>
            <w:tcW w:w="1987" w:type="dxa"/>
            <w:tcBorders>
              <w:top w:val="nil"/>
              <w:left w:val="single" w:sz="4" w:space="0" w:color="auto"/>
              <w:bottom w:val="dashed" w:sz="4" w:space="0" w:color="auto"/>
              <w:right w:val="dashed" w:sz="4" w:space="0" w:color="auto"/>
            </w:tcBorders>
            <w:shd w:val="clear" w:color="auto" w:fill="auto"/>
            <w:vAlign w:val="center"/>
            <w:hideMark/>
          </w:tcPr>
          <w:p w14:paraId="5EB1FF4F" w14:textId="77777777" w:rsidR="00A05F0F" w:rsidRDefault="00A05F0F" w:rsidP="00A05F0F">
            <w:pPr>
              <w:rPr>
                <w:rFonts w:cs="Calibri"/>
                <w:color w:val="000000"/>
              </w:rPr>
            </w:pPr>
            <w:r>
              <w:rPr>
                <w:rFonts w:cs="Calibri"/>
                <w:color w:val="000000"/>
              </w:rPr>
              <w:t>SEC_C_DEV_27</w:t>
            </w:r>
          </w:p>
        </w:tc>
        <w:tc>
          <w:tcPr>
            <w:tcW w:w="8140" w:type="dxa"/>
            <w:tcBorders>
              <w:top w:val="nil"/>
              <w:left w:val="single" w:sz="4" w:space="0" w:color="auto"/>
              <w:bottom w:val="dashed" w:sz="4" w:space="0" w:color="auto"/>
              <w:right w:val="dashed" w:sz="4" w:space="0" w:color="auto"/>
            </w:tcBorders>
            <w:shd w:val="clear" w:color="auto" w:fill="auto"/>
            <w:vAlign w:val="center"/>
            <w:hideMark/>
          </w:tcPr>
          <w:p w14:paraId="6D9C5303" w14:textId="77777777" w:rsidR="00A05F0F" w:rsidRDefault="00A05F0F" w:rsidP="00A05F0F">
            <w:pPr>
              <w:rPr>
                <w:rFonts w:cs="Calibri"/>
                <w:color w:val="000000"/>
              </w:rPr>
            </w:pPr>
            <w:r>
              <w:rPr>
                <w:rFonts w:cs="Calibri"/>
                <w:color w:val="000000"/>
              </w:rPr>
              <w:t xml:space="preserve">La sécurité doit être intégrée nativement dans tous les projets conduits par le Titulaire. A ce titre, celui-ci doit documenter les mesures mises en œuvre pour répondre à ce besoin. </w:t>
            </w:r>
          </w:p>
        </w:tc>
      </w:tr>
      <w:tr w:rsidR="00A05F0F" w:rsidRPr="00A05F0F" w14:paraId="68B18EAB" w14:textId="77777777" w:rsidTr="00A05F0F">
        <w:trPr>
          <w:trHeight w:val="276"/>
        </w:trPr>
        <w:tc>
          <w:tcPr>
            <w:tcW w:w="1987" w:type="dxa"/>
            <w:tcBorders>
              <w:top w:val="nil"/>
              <w:left w:val="single" w:sz="4" w:space="0" w:color="auto"/>
              <w:bottom w:val="dashed" w:sz="4" w:space="0" w:color="auto"/>
              <w:right w:val="dashed" w:sz="4" w:space="0" w:color="auto"/>
            </w:tcBorders>
            <w:shd w:val="clear" w:color="000000" w:fill="0070C0"/>
            <w:vAlign w:val="center"/>
            <w:hideMark/>
          </w:tcPr>
          <w:p w14:paraId="51482111" w14:textId="77777777" w:rsidR="00A05F0F" w:rsidRDefault="00A05F0F" w:rsidP="00A05F0F">
            <w:pPr>
              <w:rPr>
                <w:rFonts w:cs="Calibri"/>
                <w:b/>
                <w:bCs/>
                <w:color w:val="FFFFFF"/>
              </w:rPr>
            </w:pPr>
            <w:r>
              <w:rPr>
                <w:rFonts w:cs="Calibri"/>
                <w:b/>
                <w:bCs/>
                <w:color w:val="FFFFFF"/>
              </w:rPr>
              <w:t> </w:t>
            </w:r>
          </w:p>
        </w:tc>
        <w:tc>
          <w:tcPr>
            <w:tcW w:w="8140" w:type="dxa"/>
            <w:tcBorders>
              <w:top w:val="nil"/>
              <w:left w:val="single" w:sz="4" w:space="0" w:color="auto"/>
              <w:bottom w:val="dashed" w:sz="4" w:space="0" w:color="auto"/>
              <w:right w:val="dashed" w:sz="4" w:space="0" w:color="auto"/>
            </w:tcBorders>
            <w:shd w:val="clear" w:color="000000" w:fill="0070C0"/>
            <w:vAlign w:val="center"/>
            <w:hideMark/>
          </w:tcPr>
          <w:p w14:paraId="57295BBF" w14:textId="77777777" w:rsidR="00A05F0F" w:rsidRDefault="00A05F0F" w:rsidP="00A05F0F">
            <w:pPr>
              <w:rPr>
                <w:rFonts w:cs="Calibri"/>
                <w:b/>
                <w:bCs/>
                <w:color w:val="FFFFFF"/>
              </w:rPr>
            </w:pPr>
            <w:r>
              <w:rPr>
                <w:rFonts w:cs="Calibri"/>
                <w:b/>
                <w:bCs/>
                <w:color w:val="FFFFFF"/>
              </w:rPr>
              <w:t>Gestion des Incidents</w:t>
            </w:r>
          </w:p>
        </w:tc>
      </w:tr>
      <w:tr w:rsidR="00A05F0F" w:rsidRPr="00A05F0F" w14:paraId="2F83263F" w14:textId="77777777" w:rsidTr="00A05F0F">
        <w:trPr>
          <w:trHeight w:val="828"/>
        </w:trPr>
        <w:tc>
          <w:tcPr>
            <w:tcW w:w="1987" w:type="dxa"/>
            <w:tcBorders>
              <w:top w:val="nil"/>
              <w:left w:val="single" w:sz="4" w:space="0" w:color="auto"/>
              <w:bottom w:val="dashed" w:sz="4" w:space="0" w:color="auto"/>
              <w:right w:val="dashed" w:sz="4" w:space="0" w:color="auto"/>
            </w:tcBorders>
            <w:shd w:val="clear" w:color="auto" w:fill="auto"/>
            <w:vAlign w:val="center"/>
            <w:hideMark/>
          </w:tcPr>
          <w:p w14:paraId="7EBB1F9E" w14:textId="77777777" w:rsidR="00A05F0F" w:rsidRDefault="00A05F0F" w:rsidP="00A05F0F">
            <w:pPr>
              <w:rPr>
                <w:rFonts w:cs="Calibri"/>
                <w:color w:val="000000"/>
              </w:rPr>
            </w:pPr>
            <w:r>
              <w:rPr>
                <w:rFonts w:cs="Calibri"/>
                <w:color w:val="000000"/>
              </w:rPr>
              <w:t>SEC_C_INC_1</w:t>
            </w:r>
          </w:p>
        </w:tc>
        <w:tc>
          <w:tcPr>
            <w:tcW w:w="8140" w:type="dxa"/>
            <w:tcBorders>
              <w:top w:val="nil"/>
              <w:left w:val="single" w:sz="4" w:space="0" w:color="auto"/>
              <w:bottom w:val="dashed" w:sz="4" w:space="0" w:color="auto"/>
              <w:right w:val="dashed" w:sz="4" w:space="0" w:color="auto"/>
            </w:tcBorders>
            <w:shd w:val="clear" w:color="auto" w:fill="auto"/>
            <w:vAlign w:val="center"/>
            <w:hideMark/>
          </w:tcPr>
          <w:p w14:paraId="6BB8E702" w14:textId="77777777" w:rsidR="00A05F0F" w:rsidRDefault="00A05F0F" w:rsidP="00A05F0F">
            <w:pPr>
              <w:rPr>
                <w:rFonts w:cs="Calibri"/>
                <w:color w:val="000000"/>
              </w:rPr>
            </w:pPr>
            <w:r>
              <w:rPr>
                <w:rFonts w:cs="Calibri"/>
                <w:color w:val="000000"/>
              </w:rPr>
              <w:t>Le Titulaire doit disposer d'un processus pour informer l'équipe de sécurité ACOSS dans un délai de 12 heures en cas d'incident impliquant ses systèmes d'information</w:t>
            </w:r>
          </w:p>
        </w:tc>
      </w:tr>
      <w:tr w:rsidR="00A05F0F" w:rsidRPr="00A05F0F" w14:paraId="6C85BD49" w14:textId="77777777" w:rsidTr="00A05F0F">
        <w:trPr>
          <w:trHeight w:val="1104"/>
        </w:trPr>
        <w:tc>
          <w:tcPr>
            <w:tcW w:w="1987" w:type="dxa"/>
            <w:tcBorders>
              <w:top w:val="nil"/>
              <w:left w:val="single" w:sz="4" w:space="0" w:color="auto"/>
              <w:bottom w:val="dashed" w:sz="4" w:space="0" w:color="auto"/>
              <w:right w:val="dashed" w:sz="4" w:space="0" w:color="auto"/>
            </w:tcBorders>
            <w:shd w:val="clear" w:color="auto" w:fill="auto"/>
            <w:vAlign w:val="center"/>
            <w:hideMark/>
          </w:tcPr>
          <w:p w14:paraId="555F15BA" w14:textId="77777777" w:rsidR="00A05F0F" w:rsidRDefault="00A05F0F" w:rsidP="00A05F0F">
            <w:pPr>
              <w:rPr>
                <w:rFonts w:cs="Calibri"/>
                <w:color w:val="000000"/>
              </w:rPr>
            </w:pPr>
            <w:r>
              <w:rPr>
                <w:rFonts w:cs="Calibri"/>
                <w:color w:val="000000"/>
              </w:rPr>
              <w:lastRenderedPageBreak/>
              <w:t>SEC_C_INC_2</w:t>
            </w:r>
          </w:p>
        </w:tc>
        <w:tc>
          <w:tcPr>
            <w:tcW w:w="8140" w:type="dxa"/>
            <w:tcBorders>
              <w:top w:val="nil"/>
              <w:left w:val="single" w:sz="4" w:space="0" w:color="auto"/>
              <w:bottom w:val="dashed" w:sz="4" w:space="0" w:color="auto"/>
              <w:right w:val="dashed" w:sz="4" w:space="0" w:color="auto"/>
            </w:tcBorders>
            <w:shd w:val="clear" w:color="auto" w:fill="auto"/>
            <w:vAlign w:val="center"/>
            <w:hideMark/>
          </w:tcPr>
          <w:p w14:paraId="3BD16E6A" w14:textId="77777777" w:rsidR="00A05F0F" w:rsidRDefault="00A05F0F" w:rsidP="00A05F0F">
            <w:pPr>
              <w:rPr>
                <w:rFonts w:cs="Calibri"/>
                <w:color w:val="000000"/>
              </w:rPr>
            </w:pPr>
            <w:r>
              <w:rPr>
                <w:rFonts w:cs="Calibri"/>
                <w:color w:val="000000"/>
              </w:rPr>
              <w:t>Le Titulaire doit disposer de processus pour collaborer avec l'ACOSS et d'autres parties concernées pour isoler l'incident, identifier la nature de l'incident, déterminer l'ampleur de l'impact et travailler à la reprise des activités normales sur tous les systèmes affectés par un incident.</w:t>
            </w:r>
          </w:p>
        </w:tc>
      </w:tr>
      <w:tr w:rsidR="00A05F0F" w:rsidRPr="00A05F0F" w14:paraId="74FFFCF0" w14:textId="77777777" w:rsidTr="00A05F0F">
        <w:trPr>
          <w:trHeight w:val="1104"/>
        </w:trPr>
        <w:tc>
          <w:tcPr>
            <w:tcW w:w="1987" w:type="dxa"/>
            <w:tcBorders>
              <w:top w:val="nil"/>
              <w:left w:val="single" w:sz="4" w:space="0" w:color="auto"/>
              <w:bottom w:val="dashed" w:sz="4" w:space="0" w:color="auto"/>
              <w:right w:val="dashed" w:sz="4" w:space="0" w:color="auto"/>
            </w:tcBorders>
            <w:shd w:val="clear" w:color="auto" w:fill="auto"/>
            <w:vAlign w:val="center"/>
            <w:hideMark/>
          </w:tcPr>
          <w:p w14:paraId="61BB7F1F" w14:textId="77777777" w:rsidR="00A05F0F" w:rsidRDefault="00A05F0F" w:rsidP="00A05F0F">
            <w:pPr>
              <w:rPr>
                <w:rFonts w:cs="Calibri"/>
                <w:color w:val="000000"/>
              </w:rPr>
            </w:pPr>
            <w:r>
              <w:rPr>
                <w:rFonts w:cs="Calibri"/>
                <w:color w:val="000000"/>
              </w:rPr>
              <w:t>SEC_C_INC_3</w:t>
            </w:r>
          </w:p>
        </w:tc>
        <w:tc>
          <w:tcPr>
            <w:tcW w:w="8140" w:type="dxa"/>
            <w:tcBorders>
              <w:top w:val="nil"/>
              <w:left w:val="single" w:sz="4" w:space="0" w:color="auto"/>
              <w:bottom w:val="dashed" w:sz="4" w:space="0" w:color="auto"/>
              <w:right w:val="dashed" w:sz="4" w:space="0" w:color="auto"/>
            </w:tcBorders>
            <w:shd w:val="clear" w:color="auto" w:fill="auto"/>
            <w:vAlign w:val="center"/>
            <w:hideMark/>
          </w:tcPr>
          <w:p w14:paraId="7108ADC9" w14:textId="77777777" w:rsidR="00A05F0F" w:rsidRDefault="00A05F0F" w:rsidP="00A05F0F">
            <w:pPr>
              <w:rPr>
                <w:rFonts w:cs="Calibri"/>
                <w:color w:val="000000"/>
              </w:rPr>
            </w:pPr>
            <w:r>
              <w:rPr>
                <w:rFonts w:cs="Calibri"/>
                <w:color w:val="000000"/>
              </w:rPr>
              <w:t>Le Titulaire doit disposer de processus et de procédures pour gérer les communications liées aux incidents, afin de garantir que des informations relatives à l'ACOSS ne soient pas divulguées sans l'approbation du RSSI ACOSS, sauf si la loi l'exige.</w:t>
            </w:r>
          </w:p>
        </w:tc>
      </w:tr>
      <w:tr w:rsidR="00A05F0F" w:rsidRPr="00A05F0F" w14:paraId="086C0D25" w14:textId="77777777" w:rsidTr="00A05F0F">
        <w:trPr>
          <w:trHeight w:val="1104"/>
        </w:trPr>
        <w:tc>
          <w:tcPr>
            <w:tcW w:w="1987" w:type="dxa"/>
            <w:tcBorders>
              <w:top w:val="nil"/>
              <w:left w:val="single" w:sz="4" w:space="0" w:color="auto"/>
              <w:bottom w:val="dashed" w:sz="4" w:space="0" w:color="auto"/>
              <w:right w:val="dashed" w:sz="4" w:space="0" w:color="auto"/>
            </w:tcBorders>
            <w:shd w:val="clear" w:color="auto" w:fill="auto"/>
            <w:vAlign w:val="center"/>
            <w:hideMark/>
          </w:tcPr>
          <w:p w14:paraId="1B978C62" w14:textId="77777777" w:rsidR="00A05F0F" w:rsidRDefault="00A05F0F" w:rsidP="00A05F0F">
            <w:pPr>
              <w:rPr>
                <w:rFonts w:cs="Calibri"/>
                <w:color w:val="000000"/>
              </w:rPr>
            </w:pPr>
            <w:r>
              <w:rPr>
                <w:rFonts w:cs="Calibri"/>
                <w:color w:val="000000"/>
              </w:rPr>
              <w:t>SEC_C_INC_4</w:t>
            </w:r>
          </w:p>
        </w:tc>
        <w:tc>
          <w:tcPr>
            <w:tcW w:w="8140" w:type="dxa"/>
            <w:tcBorders>
              <w:top w:val="nil"/>
              <w:left w:val="single" w:sz="4" w:space="0" w:color="auto"/>
              <w:bottom w:val="dashed" w:sz="4" w:space="0" w:color="auto"/>
              <w:right w:val="dashed" w:sz="4" w:space="0" w:color="auto"/>
            </w:tcBorders>
            <w:shd w:val="clear" w:color="auto" w:fill="auto"/>
            <w:vAlign w:val="center"/>
            <w:hideMark/>
          </w:tcPr>
          <w:p w14:paraId="1FF1558F" w14:textId="77777777" w:rsidR="00A05F0F" w:rsidRDefault="00A05F0F" w:rsidP="00A05F0F">
            <w:pPr>
              <w:rPr>
                <w:rFonts w:cs="Calibri"/>
                <w:color w:val="000000"/>
              </w:rPr>
            </w:pPr>
            <w:r>
              <w:rPr>
                <w:rFonts w:cs="Calibri"/>
                <w:color w:val="000000"/>
              </w:rPr>
              <w:t>Il est souhaité que le Titulaire dispose d'un processus permettant à son personnel d'informer immédiatement l'équipe sécurité de l'ACOSS de toute activité suspecte, de toute faiblesse ou de toute violation concernant les données, applications ou toute autres éléments en lien avec le SI de l'Acoss.</w:t>
            </w:r>
          </w:p>
        </w:tc>
      </w:tr>
      <w:tr w:rsidR="00A05F0F" w:rsidRPr="00A05F0F" w14:paraId="55A63CB9" w14:textId="77777777" w:rsidTr="00A05F0F">
        <w:trPr>
          <w:trHeight w:val="276"/>
        </w:trPr>
        <w:tc>
          <w:tcPr>
            <w:tcW w:w="1987" w:type="dxa"/>
            <w:tcBorders>
              <w:top w:val="nil"/>
              <w:left w:val="single" w:sz="4" w:space="0" w:color="auto"/>
              <w:bottom w:val="dashed" w:sz="4" w:space="0" w:color="auto"/>
              <w:right w:val="dashed" w:sz="4" w:space="0" w:color="auto"/>
            </w:tcBorders>
            <w:shd w:val="clear" w:color="auto" w:fill="auto"/>
            <w:vAlign w:val="center"/>
            <w:hideMark/>
          </w:tcPr>
          <w:p w14:paraId="3440EEC7" w14:textId="77777777" w:rsidR="00A05F0F" w:rsidRDefault="00A05F0F" w:rsidP="00A05F0F">
            <w:pPr>
              <w:rPr>
                <w:rFonts w:cs="Calibri"/>
                <w:color w:val="000000"/>
              </w:rPr>
            </w:pPr>
            <w:r>
              <w:rPr>
                <w:rFonts w:cs="Calibri"/>
                <w:color w:val="000000"/>
              </w:rPr>
              <w:t>SEC_C_INC_5</w:t>
            </w:r>
          </w:p>
        </w:tc>
        <w:tc>
          <w:tcPr>
            <w:tcW w:w="8140" w:type="dxa"/>
            <w:tcBorders>
              <w:top w:val="nil"/>
              <w:left w:val="single" w:sz="4" w:space="0" w:color="auto"/>
              <w:bottom w:val="dashed" w:sz="4" w:space="0" w:color="auto"/>
              <w:right w:val="dashed" w:sz="4" w:space="0" w:color="auto"/>
            </w:tcBorders>
            <w:shd w:val="clear" w:color="auto" w:fill="auto"/>
            <w:vAlign w:val="center"/>
            <w:hideMark/>
          </w:tcPr>
          <w:p w14:paraId="3A1513D2" w14:textId="77777777" w:rsidR="00A05F0F" w:rsidRDefault="00A05F0F" w:rsidP="00A05F0F">
            <w:pPr>
              <w:rPr>
                <w:rFonts w:cs="Calibri"/>
                <w:color w:val="000000"/>
              </w:rPr>
            </w:pPr>
            <w:r>
              <w:rPr>
                <w:rFonts w:cs="Calibri"/>
                <w:color w:val="000000"/>
              </w:rPr>
              <w:t>Le Titulaire doit disposer de procédures détaillées de réponse aux incidents.</w:t>
            </w:r>
          </w:p>
        </w:tc>
      </w:tr>
      <w:tr w:rsidR="00A05F0F" w:rsidRPr="00A05F0F" w14:paraId="1F902AFB" w14:textId="77777777" w:rsidTr="00A05F0F">
        <w:trPr>
          <w:trHeight w:val="552"/>
        </w:trPr>
        <w:tc>
          <w:tcPr>
            <w:tcW w:w="1987" w:type="dxa"/>
            <w:tcBorders>
              <w:top w:val="nil"/>
              <w:left w:val="single" w:sz="4" w:space="0" w:color="auto"/>
              <w:bottom w:val="dashed" w:sz="4" w:space="0" w:color="auto"/>
              <w:right w:val="dashed" w:sz="4" w:space="0" w:color="auto"/>
            </w:tcBorders>
            <w:shd w:val="clear" w:color="auto" w:fill="auto"/>
            <w:vAlign w:val="center"/>
            <w:hideMark/>
          </w:tcPr>
          <w:p w14:paraId="65747273" w14:textId="77777777" w:rsidR="00A05F0F" w:rsidRDefault="00A05F0F" w:rsidP="00A05F0F">
            <w:pPr>
              <w:rPr>
                <w:rFonts w:cs="Calibri"/>
                <w:color w:val="000000"/>
              </w:rPr>
            </w:pPr>
            <w:r>
              <w:rPr>
                <w:rFonts w:cs="Calibri"/>
                <w:color w:val="000000"/>
              </w:rPr>
              <w:t>SEC_C_INC_6</w:t>
            </w:r>
          </w:p>
        </w:tc>
        <w:tc>
          <w:tcPr>
            <w:tcW w:w="8140" w:type="dxa"/>
            <w:tcBorders>
              <w:top w:val="nil"/>
              <w:left w:val="single" w:sz="4" w:space="0" w:color="auto"/>
              <w:bottom w:val="dashed" w:sz="4" w:space="0" w:color="auto"/>
              <w:right w:val="dashed" w:sz="4" w:space="0" w:color="auto"/>
            </w:tcBorders>
            <w:shd w:val="clear" w:color="auto" w:fill="auto"/>
            <w:vAlign w:val="center"/>
            <w:hideMark/>
          </w:tcPr>
          <w:p w14:paraId="3F579F89" w14:textId="77777777" w:rsidR="00A05F0F" w:rsidRDefault="00A05F0F" w:rsidP="00A05F0F">
            <w:pPr>
              <w:rPr>
                <w:rFonts w:cs="Calibri"/>
                <w:color w:val="000000"/>
              </w:rPr>
            </w:pPr>
            <w:r>
              <w:rPr>
                <w:rFonts w:cs="Calibri"/>
                <w:color w:val="000000"/>
              </w:rPr>
              <w:t>Il est souhaité que le Titulaire dispose d'un plan formalisé d'intervention sur incident présentant l'articulation de l'ensemble des procédures concernées.</w:t>
            </w:r>
          </w:p>
        </w:tc>
      </w:tr>
      <w:tr w:rsidR="00A05F0F" w:rsidRPr="00A05F0F" w14:paraId="25827409" w14:textId="77777777" w:rsidTr="00A05F0F">
        <w:trPr>
          <w:trHeight w:val="552"/>
        </w:trPr>
        <w:tc>
          <w:tcPr>
            <w:tcW w:w="1987" w:type="dxa"/>
            <w:tcBorders>
              <w:top w:val="nil"/>
              <w:left w:val="single" w:sz="4" w:space="0" w:color="auto"/>
              <w:bottom w:val="dashed" w:sz="4" w:space="0" w:color="auto"/>
              <w:right w:val="dashed" w:sz="4" w:space="0" w:color="auto"/>
            </w:tcBorders>
            <w:shd w:val="clear" w:color="auto" w:fill="auto"/>
            <w:vAlign w:val="center"/>
            <w:hideMark/>
          </w:tcPr>
          <w:p w14:paraId="78CD9B59" w14:textId="77777777" w:rsidR="00A05F0F" w:rsidRDefault="00A05F0F" w:rsidP="00A05F0F">
            <w:pPr>
              <w:rPr>
                <w:rFonts w:cs="Calibri"/>
                <w:color w:val="000000"/>
              </w:rPr>
            </w:pPr>
            <w:r>
              <w:rPr>
                <w:rFonts w:cs="Calibri"/>
                <w:color w:val="000000"/>
              </w:rPr>
              <w:t>SEC_C_INC_7</w:t>
            </w:r>
          </w:p>
        </w:tc>
        <w:tc>
          <w:tcPr>
            <w:tcW w:w="8140" w:type="dxa"/>
            <w:tcBorders>
              <w:top w:val="nil"/>
              <w:left w:val="single" w:sz="4" w:space="0" w:color="auto"/>
              <w:bottom w:val="dashed" w:sz="4" w:space="0" w:color="auto"/>
              <w:right w:val="dashed" w:sz="4" w:space="0" w:color="auto"/>
            </w:tcBorders>
            <w:shd w:val="clear" w:color="auto" w:fill="auto"/>
            <w:vAlign w:val="center"/>
            <w:hideMark/>
          </w:tcPr>
          <w:p w14:paraId="02CDA012" w14:textId="77777777" w:rsidR="00A05F0F" w:rsidRDefault="00A05F0F" w:rsidP="00A05F0F">
            <w:pPr>
              <w:rPr>
                <w:rFonts w:cs="Calibri"/>
                <w:color w:val="000000"/>
              </w:rPr>
            </w:pPr>
            <w:r>
              <w:rPr>
                <w:rFonts w:cs="Calibri"/>
                <w:color w:val="000000"/>
              </w:rPr>
              <w:t xml:space="preserve">Le Titulaire doit utiliser un système de suivi des incidents pour enregistrer </w:t>
            </w:r>
            <w:proofErr w:type="gramStart"/>
            <w:r>
              <w:rPr>
                <w:rFonts w:cs="Calibri"/>
                <w:color w:val="000000"/>
              </w:rPr>
              <w:t>les informations liés</w:t>
            </w:r>
            <w:proofErr w:type="gramEnd"/>
            <w:r>
              <w:rPr>
                <w:rFonts w:cs="Calibri"/>
                <w:color w:val="000000"/>
              </w:rPr>
              <w:t xml:space="preserve"> aux données ou aux prestations pour l’ACOSS.</w:t>
            </w:r>
          </w:p>
        </w:tc>
      </w:tr>
      <w:tr w:rsidR="00A05F0F" w:rsidRPr="00A05F0F" w14:paraId="1BA04150" w14:textId="77777777" w:rsidTr="00A05F0F">
        <w:trPr>
          <w:trHeight w:val="828"/>
        </w:trPr>
        <w:tc>
          <w:tcPr>
            <w:tcW w:w="1987" w:type="dxa"/>
            <w:tcBorders>
              <w:top w:val="nil"/>
              <w:left w:val="single" w:sz="4" w:space="0" w:color="auto"/>
              <w:bottom w:val="dashed" w:sz="4" w:space="0" w:color="auto"/>
              <w:right w:val="dashed" w:sz="4" w:space="0" w:color="auto"/>
            </w:tcBorders>
            <w:shd w:val="clear" w:color="auto" w:fill="auto"/>
            <w:vAlign w:val="center"/>
            <w:hideMark/>
          </w:tcPr>
          <w:p w14:paraId="18AA382B" w14:textId="77777777" w:rsidR="00A05F0F" w:rsidRDefault="00A05F0F" w:rsidP="00A05F0F">
            <w:pPr>
              <w:rPr>
                <w:rFonts w:cs="Calibri"/>
                <w:color w:val="000000"/>
              </w:rPr>
            </w:pPr>
            <w:r>
              <w:rPr>
                <w:rFonts w:cs="Calibri"/>
                <w:color w:val="000000"/>
              </w:rPr>
              <w:t>SEC_C_INC_8</w:t>
            </w:r>
          </w:p>
        </w:tc>
        <w:tc>
          <w:tcPr>
            <w:tcW w:w="8140" w:type="dxa"/>
            <w:tcBorders>
              <w:top w:val="nil"/>
              <w:left w:val="single" w:sz="4" w:space="0" w:color="auto"/>
              <w:bottom w:val="dashed" w:sz="4" w:space="0" w:color="auto"/>
              <w:right w:val="dashed" w:sz="4" w:space="0" w:color="auto"/>
            </w:tcBorders>
            <w:shd w:val="clear" w:color="auto" w:fill="auto"/>
            <w:vAlign w:val="center"/>
            <w:hideMark/>
          </w:tcPr>
          <w:p w14:paraId="55398B42" w14:textId="77777777" w:rsidR="00A05F0F" w:rsidRDefault="00A05F0F" w:rsidP="00A05F0F">
            <w:pPr>
              <w:rPr>
                <w:rFonts w:cs="Calibri"/>
                <w:color w:val="000000"/>
              </w:rPr>
            </w:pPr>
            <w:r>
              <w:rPr>
                <w:rFonts w:cs="Calibri"/>
                <w:color w:val="000000"/>
              </w:rPr>
              <w:t>Le Titulaire doit disposer de procédures pour garantir que l'intégrité des données relatives à un incident de sécurité est préservée au cas où cela serait requis par un tribunal.</w:t>
            </w:r>
          </w:p>
        </w:tc>
      </w:tr>
      <w:tr w:rsidR="00A05F0F" w:rsidRPr="00A05F0F" w14:paraId="41F77FEC" w14:textId="77777777" w:rsidTr="00A05F0F">
        <w:trPr>
          <w:trHeight w:val="276"/>
        </w:trPr>
        <w:tc>
          <w:tcPr>
            <w:tcW w:w="1987" w:type="dxa"/>
            <w:tcBorders>
              <w:top w:val="nil"/>
              <w:left w:val="single" w:sz="4" w:space="0" w:color="auto"/>
              <w:bottom w:val="dashed" w:sz="4" w:space="0" w:color="auto"/>
              <w:right w:val="dashed" w:sz="4" w:space="0" w:color="auto"/>
            </w:tcBorders>
            <w:shd w:val="clear" w:color="000000" w:fill="0070C0"/>
            <w:vAlign w:val="center"/>
            <w:hideMark/>
          </w:tcPr>
          <w:p w14:paraId="6DF667D6" w14:textId="77777777" w:rsidR="00A05F0F" w:rsidRDefault="00A05F0F" w:rsidP="00A05F0F">
            <w:pPr>
              <w:rPr>
                <w:rFonts w:cs="Calibri"/>
                <w:b/>
                <w:bCs/>
                <w:color w:val="FFFFFF"/>
              </w:rPr>
            </w:pPr>
            <w:r>
              <w:rPr>
                <w:rFonts w:cs="Calibri"/>
                <w:b/>
                <w:bCs/>
                <w:color w:val="FFFFFF"/>
              </w:rPr>
              <w:t> </w:t>
            </w:r>
          </w:p>
        </w:tc>
        <w:tc>
          <w:tcPr>
            <w:tcW w:w="8140" w:type="dxa"/>
            <w:tcBorders>
              <w:top w:val="nil"/>
              <w:left w:val="single" w:sz="4" w:space="0" w:color="auto"/>
              <w:bottom w:val="dashed" w:sz="4" w:space="0" w:color="auto"/>
              <w:right w:val="dashed" w:sz="4" w:space="0" w:color="auto"/>
            </w:tcBorders>
            <w:shd w:val="clear" w:color="000000" w:fill="0070C0"/>
            <w:vAlign w:val="center"/>
            <w:hideMark/>
          </w:tcPr>
          <w:p w14:paraId="20FA6B6A" w14:textId="77777777" w:rsidR="00A05F0F" w:rsidRDefault="00A05F0F" w:rsidP="00A05F0F">
            <w:pPr>
              <w:rPr>
                <w:rFonts w:cs="Calibri"/>
                <w:b/>
                <w:bCs/>
                <w:color w:val="FFFFFF"/>
              </w:rPr>
            </w:pPr>
            <w:r>
              <w:rPr>
                <w:rFonts w:cs="Calibri"/>
                <w:b/>
                <w:bCs/>
                <w:color w:val="FFFFFF"/>
              </w:rPr>
              <w:t>Gestion de la Continuité d'Activité</w:t>
            </w:r>
          </w:p>
        </w:tc>
      </w:tr>
      <w:tr w:rsidR="00A05F0F" w:rsidRPr="00A05F0F" w14:paraId="10A12221" w14:textId="77777777" w:rsidTr="00A05F0F">
        <w:trPr>
          <w:trHeight w:val="672"/>
        </w:trPr>
        <w:tc>
          <w:tcPr>
            <w:tcW w:w="1987" w:type="dxa"/>
            <w:tcBorders>
              <w:top w:val="nil"/>
              <w:left w:val="single" w:sz="4" w:space="0" w:color="auto"/>
              <w:bottom w:val="dashed" w:sz="4" w:space="0" w:color="auto"/>
              <w:right w:val="dashed" w:sz="4" w:space="0" w:color="auto"/>
            </w:tcBorders>
            <w:shd w:val="clear" w:color="auto" w:fill="auto"/>
            <w:vAlign w:val="center"/>
            <w:hideMark/>
          </w:tcPr>
          <w:p w14:paraId="4EF36656" w14:textId="77777777" w:rsidR="00A05F0F" w:rsidRDefault="00A05F0F" w:rsidP="00A05F0F">
            <w:pPr>
              <w:rPr>
                <w:rFonts w:cs="Calibri"/>
                <w:color w:val="000000"/>
              </w:rPr>
            </w:pPr>
            <w:r>
              <w:rPr>
                <w:rFonts w:cs="Calibri"/>
                <w:color w:val="000000"/>
              </w:rPr>
              <w:t>SEC_C_CONT_1</w:t>
            </w:r>
          </w:p>
        </w:tc>
        <w:tc>
          <w:tcPr>
            <w:tcW w:w="8140" w:type="dxa"/>
            <w:tcBorders>
              <w:top w:val="nil"/>
              <w:left w:val="single" w:sz="4" w:space="0" w:color="auto"/>
              <w:bottom w:val="dashed" w:sz="4" w:space="0" w:color="auto"/>
              <w:right w:val="dashed" w:sz="4" w:space="0" w:color="auto"/>
            </w:tcBorders>
            <w:shd w:val="clear" w:color="auto" w:fill="auto"/>
            <w:vAlign w:val="center"/>
            <w:hideMark/>
          </w:tcPr>
          <w:p w14:paraId="6AA9D6C5" w14:textId="77777777" w:rsidR="00A05F0F" w:rsidRDefault="00A05F0F" w:rsidP="00A05F0F">
            <w:pPr>
              <w:rPr>
                <w:rFonts w:cs="Calibri"/>
                <w:color w:val="000000"/>
              </w:rPr>
            </w:pPr>
            <w:r>
              <w:rPr>
                <w:rFonts w:cs="Calibri"/>
                <w:color w:val="000000"/>
              </w:rPr>
              <w:t>Le Titulaire doit maintenir un plan formalisé garantissant la continuité des activités relatives aux prestations pour l'Acoss.</w:t>
            </w:r>
          </w:p>
        </w:tc>
      </w:tr>
      <w:tr w:rsidR="00A05F0F" w:rsidRPr="00A05F0F" w14:paraId="74CBCB67" w14:textId="77777777" w:rsidTr="00A05F0F">
        <w:trPr>
          <w:trHeight w:val="828"/>
        </w:trPr>
        <w:tc>
          <w:tcPr>
            <w:tcW w:w="1987" w:type="dxa"/>
            <w:tcBorders>
              <w:top w:val="nil"/>
              <w:left w:val="single" w:sz="4" w:space="0" w:color="auto"/>
              <w:bottom w:val="dashed" w:sz="4" w:space="0" w:color="auto"/>
              <w:right w:val="dashed" w:sz="4" w:space="0" w:color="auto"/>
            </w:tcBorders>
            <w:shd w:val="clear" w:color="auto" w:fill="auto"/>
            <w:vAlign w:val="center"/>
            <w:hideMark/>
          </w:tcPr>
          <w:p w14:paraId="10A7084F" w14:textId="77777777" w:rsidR="00A05F0F" w:rsidRDefault="00A05F0F" w:rsidP="00A05F0F">
            <w:pPr>
              <w:rPr>
                <w:rFonts w:cs="Calibri"/>
                <w:color w:val="000000"/>
              </w:rPr>
            </w:pPr>
            <w:r>
              <w:rPr>
                <w:rFonts w:cs="Calibri"/>
                <w:color w:val="000000"/>
              </w:rPr>
              <w:t>SEC_C_CONT_2</w:t>
            </w:r>
          </w:p>
        </w:tc>
        <w:tc>
          <w:tcPr>
            <w:tcW w:w="8140" w:type="dxa"/>
            <w:tcBorders>
              <w:top w:val="nil"/>
              <w:left w:val="single" w:sz="4" w:space="0" w:color="auto"/>
              <w:bottom w:val="dashed" w:sz="4" w:space="0" w:color="auto"/>
              <w:right w:val="dashed" w:sz="4" w:space="0" w:color="auto"/>
            </w:tcBorders>
            <w:shd w:val="clear" w:color="auto" w:fill="auto"/>
            <w:vAlign w:val="center"/>
            <w:hideMark/>
          </w:tcPr>
          <w:p w14:paraId="72F67AA4" w14:textId="77777777" w:rsidR="00A05F0F" w:rsidRDefault="00A05F0F" w:rsidP="00A05F0F">
            <w:pPr>
              <w:rPr>
                <w:rFonts w:cs="Calibri"/>
                <w:color w:val="000000"/>
              </w:rPr>
            </w:pPr>
            <w:r>
              <w:rPr>
                <w:rFonts w:cs="Calibri"/>
                <w:color w:val="000000"/>
              </w:rPr>
              <w:t>Le plan de continuité des activités doit assurer la disponibilité des services conformément aux objectifs de temps de récupération établis dans le contrat ou l'accord de niveau de service.</w:t>
            </w:r>
          </w:p>
        </w:tc>
      </w:tr>
      <w:tr w:rsidR="00A05F0F" w:rsidRPr="00A05F0F" w14:paraId="12DFFAE6" w14:textId="77777777" w:rsidTr="00A05F0F">
        <w:trPr>
          <w:trHeight w:val="276"/>
        </w:trPr>
        <w:tc>
          <w:tcPr>
            <w:tcW w:w="1987" w:type="dxa"/>
            <w:tcBorders>
              <w:top w:val="nil"/>
              <w:left w:val="single" w:sz="4" w:space="0" w:color="auto"/>
              <w:bottom w:val="dashed" w:sz="4" w:space="0" w:color="auto"/>
              <w:right w:val="dashed" w:sz="4" w:space="0" w:color="auto"/>
            </w:tcBorders>
            <w:shd w:val="clear" w:color="auto" w:fill="auto"/>
            <w:vAlign w:val="center"/>
            <w:hideMark/>
          </w:tcPr>
          <w:p w14:paraId="494728ED" w14:textId="77777777" w:rsidR="00A05F0F" w:rsidRDefault="00A05F0F" w:rsidP="00A05F0F">
            <w:pPr>
              <w:rPr>
                <w:rFonts w:cs="Calibri"/>
                <w:color w:val="000000"/>
              </w:rPr>
            </w:pPr>
            <w:r>
              <w:rPr>
                <w:rFonts w:cs="Calibri"/>
                <w:color w:val="000000"/>
              </w:rPr>
              <w:t>SEC_C_CONT_5</w:t>
            </w:r>
          </w:p>
        </w:tc>
        <w:tc>
          <w:tcPr>
            <w:tcW w:w="8140" w:type="dxa"/>
            <w:tcBorders>
              <w:top w:val="nil"/>
              <w:left w:val="single" w:sz="4" w:space="0" w:color="auto"/>
              <w:bottom w:val="dashed" w:sz="4" w:space="0" w:color="auto"/>
              <w:right w:val="dashed" w:sz="4" w:space="0" w:color="auto"/>
            </w:tcBorders>
            <w:shd w:val="clear" w:color="auto" w:fill="auto"/>
            <w:vAlign w:val="center"/>
            <w:hideMark/>
          </w:tcPr>
          <w:p w14:paraId="49F9E556" w14:textId="77777777" w:rsidR="00A05F0F" w:rsidRDefault="00A05F0F" w:rsidP="00A05F0F">
            <w:pPr>
              <w:rPr>
                <w:rFonts w:cs="Calibri"/>
                <w:color w:val="000000"/>
              </w:rPr>
            </w:pPr>
            <w:r>
              <w:rPr>
                <w:rFonts w:cs="Calibri"/>
                <w:color w:val="000000"/>
              </w:rPr>
              <w:t>Le Titulaire doit disposer d'un plan de reprise après sinistre.</w:t>
            </w:r>
          </w:p>
        </w:tc>
      </w:tr>
      <w:tr w:rsidR="00A05F0F" w:rsidRPr="00A05F0F" w14:paraId="11D5DCB0" w14:textId="77777777" w:rsidTr="00A05F0F">
        <w:trPr>
          <w:trHeight w:val="828"/>
        </w:trPr>
        <w:tc>
          <w:tcPr>
            <w:tcW w:w="1987" w:type="dxa"/>
            <w:tcBorders>
              <w:top w:val="nil"/>
              <w:left w:val="single" w:sz="4" w:space="0" w:color="auto"/>
              <w:bottom w:val="dashed" w:sz="4" w:space="0" w:color="auto"/>
              <w:right w:val="dashed" w:sz="4" w:space="0" w:color="auto"/>
            </w:tcBorders>
            <w:shd w:val="clear" w:color="auto" w:fill="auto"/>
            <w:vAlign w:val="center"/>
            <w:hideMark/>
          </w:tcPr>
          <w:p w14:paraId="35A8F730" w14:textId="77777777" w:rsidR="00A05F0F" w:rsidRDefault="00A05F0F" w:rsidP="00A05F0F">
            <w:pPr>
              <w:rPr>
                <w:rFonts w:cs="Calibri"/>
                <w:color w:val="000000"/>
              </w:rPr>
            </w:pPr>
            <w:r>
              <w:rPr>
                <w:rFonts w:cs="Calibri"/>
                <w:color w:val="000000"/>
              </w:rPr>
              <w:t>SEC_C_CONT_6</w:t>
            </w:r>
          </w:p>
        </w:tc>
        <w:tc>
          <w:tcPr>
            <w:tcW w:w="8140" w:type="dxa"/>
            <w:tcBorders>
              <w:top w:val="nil"/>
              <w:left w:val="single" w:sz="4" w:space="0" w:color="auto"/>
              <w:bottom w:val="dashed" w:sz="4" w:space="0" w:color="auto"/>
              <w:right w:val="dashed" w:sz="4" w:space="0" w:color="auto"/>
            </w:tcBorders>
            <w:shd w:val="clear" w:color="auto" w:fill="auto"/>
            <w:vAlign w:val="center"/>
            <w:hideMark/>
          </w:tcPr>
          <w:p w14:paraId="2E1FB7AB" w14:textId="77777777" w:rsidR="00A05F0F" w:rsidRDefault="00A05F0F" w:rsidP="00A05F0F">
            <w:pPr>
              <w:rPr>
                <w:rFonts w:cs="Calibri"/>
                <w:color w:val="000000"/>
              </w:rPr>
            </w:pPr>
            <w:r>
              <w:rPr>
                <w:rFonts w:cs="Calibri"/>
                <w:color w:val="000000"/>
              </w:rPr>
              <w:t>Le plan de reprise après sinistre doit assurer la disponibilité des services conformément aux objectifs de temps de rétablissement établis dans le contrat ou l'accord de niveau de service.</w:t>
            </w:r>
          </w:p>
        </w:tc>
      </w:tr>
      <w:tr w:rsidR="00A05F0F" w:rsidRPr="00A05F0F" w14:paraId="18E7B2B6" w14:textId="77777777" w:rsidTr="00A05F0F">
        <w:trPr>
          <w:trHeight w:val="1287"/>
        </w:trPr>
        <w:tc>
          <w:tcPr>
            <w:tcW w:w="1987" w:type="dxa"/>
            <w:tcBorders>
              <w:top w:val="nil"/>
              <w:left w:val="single" w:sz="4" w:space="0" w:color="auto"/>
              <w:bottom w:val="dashed" w:sz="4" w:space="0" w:color="auto"/>
              <w:right w:val="dashed" w:sz="4" w:space="0" w:color="auto"/>
            </w:tcBorders>
            <w:shd w:val="clear" w:color="auto" w:fill="auto"/>
            <w:vAlign w:val="center"/>
            <w:hideMark/>
          </w:tcPr>
          <w:p w14:paraId="547FFCF1" w14:textId="77777777" w:rsidR="00A05F0F" w:rsidRDefault="00A05F0F" w:rsidP="00A05F0F">
            <w:pPr>
              <w:rPr>
                <w:rFonts w:cs="Calibri"/>
                <w:color w:val="000000"/>
              </w:rPr>
            </w:pPr>
            <w:r>
              <w:rPr>
                <w:rFonts w:cs="Calibri"/>
                <w:color w:val="000000"/>
              </w:rPr>
              <w:t>SEC_C_CONT_7</w:t>
            </w:r>
          </w:p>
        </w:tc>
        <w:tc>
          <w:tcPr>
            <w:tcW w:w="8140" w:type="dxa"/>
            <w:tcBorders>
              <w:top w:val="nil"/>
              <w:left w:val="single" w:sz="4" w:space="0" w:color="auto"/>
              <w:bottom w:val="dashed" w:sz="4" w:space="0" w:color="auto"/>
              <w:right w:val="dashed" w:sz="4" w:space="0" w:color="auto"/>
            </w:tcBorders>
            <w:shd w:val="clear" w:color="auto" w:fill="auto"/>
            <w:vAlign w:val="center"/>
            <w:hideMark/>
          </w:tcPr>
          <w:p w14:paraId="4D177B72" w14:textId="77777777" w:rsidR="00A05F0F" w:rsidRDefault="00A05F0F" w:rsidP="00A05F0F">
            <w:pPr>
              <w:rPr>
                <w:rFonts w:cs="Calibri"/>
                <w:color w:val="000000"/>
              </w:rPr>
            </w:pPr>
            <w:r>
              <w:rPr>
                <w:rFonts w:cs="Calibri"/>
                <w:color w:val="000000"/>
              </w:rPr>
              <w:t>Le Titulaire doit tester les plans de continuité d'activité et de reprise après sinistre.</w:t>
            </w:r>
          </w:p>
        </w:tc>
      </w:tr>
      <w:tr w:rsidR="00A05F0F" w:rsidRPr="00A05F0F" w14:paraId="464AA23A" w14:textId="77777777" w:rsidTr="00A05F0F">
        <w:trPr>
          <w:trHeight w:val="276"/>
        </w:trPr>
        <w:tc>
          <w:tcPr>
            <w:tcW w:w="1987" w:type="dxa"/>
            <w:tcBorders>
              <w:top w:val="nil"/>
              <w:left w:val="single" w:sz="4" w:space="0" w:color="auto"/>
              <w:bottom w:val="dashed" w:sz="4" w:space="0" w:color="auto"/>
              <w:right w:val="dashed" w:sz="4" w:space="0" w:color="auto"/>
            </w:tcBorders>
            <w:shd w:val="clear" w:color="000000" w:fill="0070C0"/>
            <w:vAlign w:val="center"/>
            <w:hideMark/>
          </w:tcPr>
          <w:p w14:paraId="0BBFB1FC" w14:textId="77777777" w:rsidR="00A05F0F" w:rsidRDefault="00A05F0F" w:rsidP="00A05F0F">
            <w:pPr>
              <w:rPr>
                <w:rFonts w:cs="Calibri"/>
                <w:b/>
                <w:bCs/>
                <w:color w:val="FFFFFF"/>
              </w:rPr>
            </w:pPr>
            <w:r>
              <w:rPr>
                <w:rFonts w:cs="Calibri"/>
                <w:b/>
                <w:bCs/>
                <w:color w:val="FFFFFF"/>
              </w:rPr>
              <w:t> </w:t>
            </w:r>
          </w:p>
        </w:tc>
        <w:tc>
          <w:tcPr>
            <w:tcW w:w="8140" w:type="dxa"/>
            <w:tcBorders>
              <w:top w:val="nil"/>
              <w:left w:val="single" w:sz="4" w:space="0" w:color="auto"/>
              <w:bottom w:val="dashed" w:sz="4" w:space="0" w:color="auto"/>
              <w:right w:val="dashed" w:sz="4" w:space="0" w:color="auto"/>
            </w:tcBorders>
            <w:shd w:val="clear" w:color="000000" w:fill="0070C0"/>
            <w:vAlign w:val="center"/>
            <w:hideMark/>
          </w:tcPr>
          <w:p w14:paraId="541BB70F" w14:textId="77777777" w:rsidR="00A05F0F" w:rsidRDefault="00A05F0F" w:rsidP="00A05F0F">
            <w:pPr>
              <w:rPr>
                <w:rFonts w:cs="Calibri"/>
                <w:b/>
                <w:bCs/>
                <w:color w:val="FFFFFF"/>
              </w:rPr>
            </w:pPr>
            <w:r>
              <w:rPr>
                <w:rFonts w:cs="Calibri"/>
                <w:b/>
                <w:bCs/>
                <w:color w:val="FFFFFF"/>
              </w:rPr>
              <w:t>Conformité</w:t>
            </w:r>
          </w:p>
        </w:tc>
      </w:tr>
      <w:tr w:rsidR="00A05F0F" w:rsidRPr="00A05F0F" w14:paraId="0FEC36C3" w14:textId="77777777" w:rsidTr="00A05F0F">
        <w:trPr>
          <w:trHeight w:val="1380"/>
        </w:trPr>
        <w:tc>
          <w:tcPr>
            <w:tcW w:w="1987" w:type="dxa"/>
            <w:tcBorders>
              <w:top w:val="nil"/>
              <w:left w:val="single" w:sz="4" w:space="0" w:color="auto"/>
              <w:bottom w:val="dashed" w:sz="4" w:space="0" w:color="auto"/>
              <w:right w:val="dashed" w:sz="4" w:space="0" w:color="auto"/>
            </w:tcBorders>
            <w:shd w:val="clear" w:color="auto" w:fill="auto"/>
            <w:vAlign w:val="center"/>
            <w:hideMark/>
          </w:tcPr>
          <w:p w14:paraId="383E5480" w14:textId="77777777" w:rsidR="00A05F0F" w:rsidRDefault="00A05F0F" w:rsidP="00A05F0F">
            <w:pPr>
              <w:rPr>
                <w:rFonts w:cs="Calibri"/>
                <w:color w:val="000000"/>
              </w:rPr>
            </w:pPr>
            <w:r>
              <w:rPr>
                <w:rFonts w:cs="Calibri"/>
                <w:color w:val="000000"/>
              </w:rPr>
              <w:t>SEC_C_CONF_1</w:t>
            </w:r>
          </w:p>
        </w:tc>
        <w:tc>
          <w:tcPr>
            <w:tcW w:w="8140" w:type="dxa"/>
            <w:tcBorders>
              <w:top w:val="nil"/>
              <w:left w:val="single" w:sz="4" w:space="0" w:color="auto"/>
              <w:bottom w:val="dashed" w:sz="4" w:space="0" w:color="auto"/>
              <w:right w:val="dashed" w:sz="4" w:space="0" w:color="auto"/>
            </w:tcBorders>
            <w:shd w:val="clear" w:color="auto" w:fill="auto"/>
            <w:vAlign w:val="center"/>
            <w:hideMark/>
          </w:tcPr>
          <w:p w14:paraId="4A3C8CA3" w14:textId="77777777" w:rsidR="00A05F0F" w:rsidRDefault="00A05F0F" w:rsidP="00A05F0F">
            <w:pPr>
              <w:rPr>
                <w:rFonts w:cs="Calibri"/>
                <w:color w:val="000000"/>
              </w:rPr>
            </w:pPr>
            <w:r>
              <w:rPr>
                <w:rFonts w:cs="Calibri"/>
                <w:color w:val="000000"/>
              </w:rPr>
              <w:t>Les données de l'ACOSS doivent être traitées, stockées, sauvegardées en France, à minima en Europe. Les exceptions doivent être documentées, expliquées par des besoins métiers et approuvées par l'ACOSS. Elles font alors l'objet d'un Plan d'Assurance Sécurité et d'exigences particulières définies à l'initialisation de la prestation.</w:t>
            </w:r>
          </w:p>
        </w:tc>
      </w:tr>
      <w:tr w:rsidR="00A05F0F" w:rsidRPr="00A05F0F" w14:paraId="111D4034" w14:textId="77777777" w:rsidTr="00A05F0F">
        <w:trPr>
          <w:trHeight w:val="552"/>
        </w:trPr>
        <w:tc>
          <w:tcPr>
            <w:tcW w:w="1987" w:type="dxa"/>
            <w:tcBorders>
              <w:top w:val="nil"/>
              <w:left w:val="single" w:sz="4" w:space="0" w:color="auto"/>
              <w:bottom w:val="dashed" w:sz="4" w:space="0" w:color="auto"/>
              <w:right w:val="dashed" w:sz="4" w:space="0" w:color="auto"/>
            </w:tcBorders>
            <w:shd w:val="clear" w:color="auto" w:fill="auto"/>
            <w:vAlign w:val="center"/>
            <w:hideMark/>
          </w:tcPr>
          <w:p w14:paraId="73FD9FBE" w14:textId="77777777" w:rsidR="00A05F0F" w:rsidRDefault="00A05F0F" w:rsidP="00A05F0F">
            <w:pPr>
              <w:rPr>
                <w:rFonts w:cs="Calibri"/>
                <w:color w:val="000000"/>
              </w:rPr>
            </w:pPr>
            <w:r>
              <w:rPr>
                <w:rFonts w:cs="Calibri"/>
                <w:color w:val="000000"/>
              </w:rPr>
              <w:t>SEC_C_CONF_6</w:t>
            </w:r>
          </w:p>
        </w:tc>
        <w:tc>
          <w:tcPr>
            <w:tcW w:w="8140" w:type="dxa"/>
            <w:tcBorders>
              <w:top w:val="nil"/>
              <w:left w:val="single" w:sz="4" w:space="0" w:color="auto"/>
              <w:bottom w:val="dashed" w:sz="4" w:space="0" w:color="auto"/>
              <w:right w:val="dashed" w:sz="4" w:space="0" w:color="auto"/>
            </w:tcBorders>
            <w:shd w:val="clear" w:color="auto" w:fill="auto"/>
            <w:vAlign w:val="center"/>
            <w:hideMark/>
          </w:tcPr>
          <w:p w14:paraId="63E6321C" w14:textId="77777777" w:rsidR="00A05F0F" w:rsidRDefault="00A05F0F" w:rsidP="00A05F0F">
            <w:pPr>
              <w:rPr>
                <w:rFonts w:cs="Calibri"/>
                <w:color w:val="000000"/>
              </w:rPr>
            </w:pPr>
            <w:r>
              <w:rPr>
                <w:rFonts w:cs="Calibri"/>
                <w:color w:val="000000"/>
              </w:rPr>
              <w:t>Le Titulaire doit maintenir un inventaire des systèmes contenant des données de l'ACOSS.</w:t>
            </w:r>
          </w:p>
        </w:tc>
      </w:tr>
      <w:tr w:rsidR="00A05F0F" w:rsidRPr="00A05F0F" w14:paraId="66F53D3C" w14:textId="77777777" w:rsidTr="00A05F0F">
        <w:trPr>
          <w:trHeight w:val="1104"/>
        </w:trPr>
        <w:tc>
          <w:tcPr>
            <w:tcW w:w="1987" w:type="dxa"/>
            <w:tcBorders>
              <w:top w:val="nil"/>
              <w:left w:val="single" w:sz="4" w:space="0" w:color="auto"/>
              <w:bottom w:val="dashed" w:sz="4" w:space="0" w:color="auto"/>
              <w:right w:val="dashed" w:sz="4" w:space="0" w:color="auto"/>
            </w:tcBorders>
            <w:shd w:val="clear" w:color="auto" w:fill="auto"/>
            <w:vAlign w:val="center"/>
            <w:hideMark/>
          </w:tcPr>
          <w:p w14:paraId="2A34D12D" w14:textId="77777777" w:rsidR="00A05F0F" w:rsidRDefault="00A05F0F" w:rsidP="00A05F0F">
            <w:pPr>
              <w:rPr>
                <w:rFonts w:cs="Calibri"/>
                <w:color w:val="000000"/>
              </w:rPr>
            </w:pPr>
            <w:r>
              <w:rPr>
                <w:rFonts w:cs="Calibri"/>
                <w:color w:val="000000"/>
              </w:rPr>
              <w:lastRenderedPageBreak/>
              <w:t>SEC_C_CONF_7</w:t>
            </w:r>
          </w:p>
        </w:tc>
        <w:tc>
          <w:tcPr>
            <w:tcW w:w="8140" w:type="dxa"/>
            <w:tcBorders>
              <w:top w:val="nil"/>
              <w:left w:val="single" w:sz="4" w:space="0" w:color="auto"/>
              <w:bottom w:val="dashed" w:sz="4" w:space="0" w:color="auto"/>
              <w:right w:val="dashed" w:sz="4" w:space="0" w:color="auto"/>
            </w:tcBorders>
            <w:shd w:val="clear" w:color="auto" w:fill="auto"/>
            <w:vAlign w:val="center"/>
            <w:hideMark/>
          </w:tcPr>
          <w:p w14:paraId="47496D5C" w14:textId="77777777" w:rsidR="00A05F0F" w:rsidRDefault="00A05F0F" w:rsidP="00A05F0F">
            <w:pPr>
              <w:rPr>
                <w:rFonts w:cs="Calibri"/>
                <w:color w:val="000000"/>
              </w:rPr>
            </w:pPr>
            <w:r>
              <w:rPr>
                <w:rFonts w:cs="Calibri"/>
                <w:color w:val="000000"/>
              </w:rPr>
              <w:t>Le Titulaire doit disposer de procédures et de politiques garantissant qu'elle respecte toutes les exigences légales et réglementaires relatives aux contrôles cryptographiques, telles que les restrictions à l'exportation des algorithmes de chiffrement.</w:t>
            </w:r>
          </w:p>
        </w:tc>
      </w:tr>
      <w:tr w:rsidR="00A05F0F" w:rsidRPr="00A05F0F" w14:paraId="6A24D38B" w14:textId="77777777" w:rsidTr="00A05F0F">
        <w:trPr>
          <w:trHeight w:val="828"/>
        </w:trPr>
        <w:tc>
          <w:tcPr>
            <w:tcW w:w="1987" w:type="dxa"/>
            <w:tcBorders>
              <w:top w:val="nil"/>
              <w:left w:val="single" w:sz="4" w:space="0" w:color="auto"/>
              <w:bottom w:val="dashed" w:sz="4" w:space="0" w:color="auto"/>
              <w:right w:val="dashed" w:sz="4" w:space="0" w:color="auto"/>
            </w:tcBorders>
            <w:shd w:val="clear" w:color="auto" w:fill="auto"/>
            <w:vAlign w:val="center"/>
            <w:hideMark/>
          </w:tcPr>
          <w:p w14:paraId="693B0654" w14:textId="77777777" w:rsidR="00A05F0F" w:rsidRDefault="00A05F0F" w:rsidP="00A05F0F">
            <w:pPr>
              <w:rPr>
                <w:rFonts w:cs="Calibri"/>
                <w:color w:val="000000"/>
              </w:rPr>
            </w:pPr>
            <w:r>
              <w:rPr>
                <w:rFonts w:cs="Calibri"/>
                <w:color w:val="000000"/>
              </w:rPr>
              <w:t>SEC_C_CONF_8</w:t>
            </w:r>
          </w:p>
        </w:tc>
        <w:tc>
          <w:tcPr>
            <w:tcW w:w="8140" w:type="dxa"/>
            <w:tcBorders>
              <w:top w:val="nil"/>
              <w:left w:val="single" w:sz="4" w:space="0" w:color="auto"/>
              <w:bottom w:val="dashed" w:sz="4" w:space="0" w:color="auto"/>
              <w:right w:val="dashed" w:sz="4" w:space="0" w:color="auto"/>
            </w:tcBorders>
            <w:shd w:val="clear" w:color="auto" w:fill="auto"/>
            <w:vAlign w:val="center"/>
            <w:hideMark/>
          </w:tcPr>
          <w:p w14:paraId="186EB510" w14:textId="77777777" w:rsidR="00A05F0F" w:rsidRDefault="00A05F0F" w:rsidP="00A05F0F">
            <w:pPr>
              <w:rPr>
                <w:rFonts w:cs="Calibri"/>
                <w:color w:val="000000"/>
              </w:rPr>
            </w:pPr>
            <w:r>
              <w:rPr>
                <w:rFonts w:cs="Calibri"/>
                <w:color w:val="000000"/>
              </w:rPr>
              <w:t>Il est souhaité que le Titulaire puisse disposer de preuves démontrant la conformité à toutes les politiques et normes de sécurité relatives aux actifs et aux informations de l'ACOSS.</w:t>
            </w:r>
          </w:p>
        </w:tc>
      </w:tr>
      <w:tr w:rsidR="00A05F0F" w:rsidRPr="00A05F0F" w14:paraId="6D991CCB" w14:textId="77777777" w:rsidTr="00A05F0F">
        <w:trPr>
          <w:trHeight w:val="828"/>
        </w:trPr>
        <w:tc>
          <w:tcPr>
            <w:tcW w:w="1987" w:type="dxa"/>
            <w:tcBorders>
              <w:top w:val="nil"/>
              <w:left w:val="single" w:sz="4" w:space="0" w:color="auto"/>
              <w:bottom w:val="dashed" w:sz="4" w:space="0" w:color="auto"/>
              <w:right w:val="dashed" w:sz="4" w:space="0" w:color="auto"/>
            </w:tcBorders>
            <w:shd w:val="clear" w:color="auto" w:fill="auto"/>
            <w:vAlign w:val="center"/>
            <w:hideMark/>
          </w:tcPr>
          <w:p w14:paraId="21D46632" w14:textId="77777777" w:rsidR="00A05F0F" w:rsidRDefault="00A05F0F" w:rsidP="00A05F0F">
            <w:pPr>
              <w:rPr>
                <w:rFonts w:cs="Calibri"/>
                <w:color w:val="000000"/>
              </w:rPr>
            </w:pPr>
            <w:r>
              <w:rPr>
                <w:rFonts w:cs="Calibri"/>
                <w:color w:val="000000"/>
              </w:rPr>
              <w:t>SEC_C_CONF_9</w:t>
            </w:r>
          </w:p>
        </w:tc>
        <w:tc>
          <w:tcPr>
            <w:tcW w:w="8140" w:type="dxa"/>
            <w:tcBorders>
              <w:top w:val="nil"/>
              <w:left w:val="single" w:sz="4" w:space="0" w:color="auto"/>
              <w:bottom w:val="dashed" w:sz="4" w:space="0" w:color="auto"/>
              <w:right w:val="dashed" w:sz="4" w:space="0" w:color="auto"/>
            </w:tcBorders>
            <w:shd w:val="clear" w:color="auto" w:fill="auto"/>
            <w:vAlign w:val="center"/>
            <w:hideMark/>
          </w:tcPr>
          <w:p w14:paraId="6C6158D0" w14:textId="77777777" w:rsidR="00A05F0F" w:rsidRDefault="00A05F0F" w:rsidP="00A05F0F">
            <w:pPr>
              <w:rPr>
                <w:rFonts w:cs="Calibri"/>
                <w:color w:val="000000"/>
              </w:rPr>
            </w:pPr>
            <w:r>
              <w:rPr>
                <w:rFonts w:cs="Calibri"/>
                <w:color w:val="000000"/>
              </w:rPr>
              <w:t>Il est souhaité que le Titulaire puisse planifier toutes les activités d'audit, les tests et les revues des systèmes d'exploitation pour éviter tout impact sur la disponibilité des systèmes nécessaires aux prestations.</w:t>
            </w:r>
          </w:p>
        </w:tc>
      </w:tr>
      <w:tr w:rsidR="00A05F0F" w:rsidRPr="00A05F0F" w14:paraId="727E9F38" w14:textId="77777777" w:rsidTr="00A05F0F">
        <w:trPr>
          <w:trHeight w:val="828"/>
        </w:trPr>
        <w:tc>
          <w:tcPr>
            <w:tcW w:w="1987" w:type="dxa"/>
            <w:tcBorders>
              <w:top w:val="nil"/>
              <w:left w:val="single" w:sz="4" w:space="0" w:color="auto"/>
              <w:bottom w:val="dashed" w:sz="4" w:space="0" w:color="auto"/>
              <w:right w:val="dashed" w:sz="4" w:space="0" w:color="auto"/>
            </w:tcBorders>
            <w:shd w:val="clear" w:color="auto" w:fill="auto"/>
            <w:vAlign w:val="center"/>
            <w:hideMark/>
          </w:tcPr>
          <w:p w14:paraId="25F2940E" w14:textId="77777777" w:rsidR="00A05F0F" w:rsidRDefault="00A05F0F" w:rsidP="00A05F0F">
            <w:pPr>
              <w:rPr>
                <w:rFonts w:cs="Calibri"/>
                <w:color w:val="000000"/>
              </w:rPr>
            </w:pPr>
            <w:r>
              <w:rPr>
                <w:rFonts w:cs="Calibri"/>
                <w:color w:val="000000"/>
              </w:rPr>
              <w:t>SEC_C_CONF_10</w:t>
            </w:r>
          </w:p>
        </w:tc>
        <w:tc>
          <w:tcPr>
            <w:tcW w:w="8140" w:type="dxa"/>
            <w:tcBorders>
              <w:top w:val="nil"/>
              <w:left w:val="single" w:sz="4" w:space="0" w:color="auto"/>
              <w:bottom w:val="dashed" w:sz="4" w:space="0" w:color="auto"/>
              <w:right w:val="dashed" w:sz="4" w:space="0" w:color="auto"/>
            </w:tcBorders>
            <w:shd w:val="clear" w:color="auto" w:fill="auto"/>
            <w:vAlign w:val="center"/>
            <w:hideMark/>
          </w:tcPr>
          <w:p w14:paraId="66269DBF" w14:textId="77777777" w:rsidR="00A05F0F" w:rsidRDefault="00A05F0F" w:rsidP="00A05F0F">
            <w:pPr>
              <w:rPr>
                <w:rFonts w:cs="Calibri"/>
                <w:color w:val="000000"/>
              </w:rPr>
            </w:pPr>
            <w:r>
              <w:rPr>
                <w:rFonts w:cs="Calibri"/>
                <w:color w:val="000000"/>
              </w:rPr>
              <w:t>L'ACOSS ou un tiers mandaté doit être autorisé à réaliser des audits (fonctionnels et tests d'intrusion) de la solution / des système(s) sur le périmètre de prestations pour l'ACOSS.</w:t>
            </w:r>
          </w:p>
        </w:tc>
      </w:tr>
      <w:tr w:rsidR="00A05F0F" w:rsidRPr="00A05F0F" w14:paraId="72913525" w14:textId="77777777" w:rsidTr="00A05F0F">
        <w:trPr>
          <w:trHeight w:val="1104"/>
        </w:trPr>
        <w:tc>
          <w:tcPr>
            <w:tcW w:w="1987" w:type="dxa"/>
            <w:tcBorders>
              <w:top w:val="nil"/>
              <w:left w:val="single" w:sz="4" w:space="0" w:color="auto"/>
              <w:bottom w:val="dashed" w:sz="4" w:space="0" w:color="auto"/>
              <w:right w:val="dashed" w:sz="4" w:space="0" w:color="auto"/>
            </w:tcBorders>
            <w:shd w:val="clear" w:color="auto" w:fill="auto"/>
            <w:vAlign w:val="center"/>
            <w:hideMark/>
          </w:tcPr>
          <w:p w14:paraId="7EAF2AB1" w14:textId="77777777" w:rsidR="00A05F0F" w:rsidRDefault="00A05F0F" w:rsidP="00A05F0F">
            <w:pPr>
              <w:rPr>
                <w:rFonts w:cs="Calibri"/>
                <w:color w:val="000000"/>
              </w:rPr>
            </w:pPr>
            <w:r>
              <w:rPr>
                <w:rFonts w:cs="Calibri"/>
                <w:color w:val="000000"/>
              </w:rPr>
              <w:t>SEC_C_CONF_11</w:t>
            </w:r>
          </w:p>
        </w:tc>
        <w:tc>
          <w:tcPr>
            <w:tcW w:w="8140" w:type="dxa"/>
            <w:tcBorders>
              <w:top w:val="nil"/>
              <w:left w:val="single" w:sz="4" w:space="0" w:color="auto"/>
              <w:bottom w:val="dashed" w:sz="4" w:space="0" w:color="auto"/>
              <w:right w:val="dashed" w:sz="4" w:space="0" w:color="auto"/>
            </w:tcBorders>
            <w:shd w:val="clear" w:color="auto" w:fill="auto"/>
            <w:vAlign w:val="center"/>
            <w:hideMark/>
          </w:tcPr>
          <w:p w14:paraId="2105B22D" w14:textId="77777777" w:rsidR="00A05F0F" w:rsidRDefault="00A05F0F" w:rsidP="00A05F0F">
            <w:pPr>
              <w:rPr>
                <w:rFonts w:cs="Calibri"/>
                <w:color w:val="000000"/>
              </w:rPr>
            </w:pPr>
            <w:r>
              <w:rPr>
                <w:rFonts w:cs="Calibri"/>
                <w:color w:val="000000"/>
              </w:rPr>
              <w:t>Le Titulaire doit s'engager à coopérer à toute investigation (par exemple par les autorités de police ou les autorités de contrôle) impliquant les systèmes, les applications ou les informations de l'ACOSS et à coopérer avec l'ACOSS pour soutenir ces enquêtes.</w:t>
            </w:r>
          </w:p>
        </w:tc>
      </w:tr>
      <w:tr w:rsidR="00A05F0F" w:rsidRPr="00A05F0F" w14:paraId="1E6A8342" w14:textId="77777777" w:rsidTr="00A05F0F">
        <w:trPr>
          <w:trHeight w:val="1104"/>
        </w:trPr>
        <w:tc>
          <w:tcPr>
            <w:tcW w:w="1987" w:type="dxa"/>
            <w:tcBorders>
              <w:top w:val="nil"/>
              <w:left w:val="single" w:sz="4" w:space="0" w:color="auto"/>
              <w:bottom w:val="dashed" w:sz="4" w:space="0" w:color="auto"/>
              <w:right w:val="dashed" w:sz="4" w:space="0" w:color="auto"/>
            </w:tcBorders>
            <w:shd w:val="clear" w:color="auto" w:fill="auto"/>
            <w:vAlign w:val="center"/>
            <w:hideMark/>
          </w:tcPr>
          <w:p w14:paraId="47B0D39D" w14:textId="77777777" w:rsidR="00A05F0F" w:rsidRDefault="00A05F0F" w:rsidP="00A05F0F">
            <w:pPr>
              <w:rPr>
                <w:rFonts w:cs="Calibri"/>
                <w:color w:val="000000"/>
              </w:rPr>
            </w:pPr>
            <w:r>
              <w:rPr>
                <w:rFonts w:cs="Calibri"/>
                <w:color w:val="000000"/>
              </w:rPr>
              <w:t>SEC_C_CONF_13</w:t>
            </w:r>
          </w:p>
        </w:tc>
        <w:tc>
          <w:tcPr>
            <w:tcW w:w="8140" w:type="dxa"/>
            <w:tcBorders>
              <w:top w:val="nil"/>
              <w:left w:val="single" w:sz="4" w:space="0" w:color="auto"/>
              <w:bottom w:val="dashed" w:sz="4" w:space="0" w:color="auto"/>
              <w:right w:val="dashed" w:sz="4" w:space="0" w:color="auto"/>
            </w:tcBorders>
            <w:shd w:val="clear" w:color="auto" w:fill="auto"/>
            <w:vAlign w:val="center"/>
            <w:hideMark/>
          </w:tcPr>
          <w:p w14:paraId="65B2FB95" w14:textId="77777777" w:rsidR="00A05F0F" w:rsidRDefault="00A05F0F" w:rsidP="00A05F0F">
            <w:pPr>
              <w:rPr>
                <w:rFonts w:cs="Calibri"/>
                <w:color w:val="000000"/>
              </w:rPr>
            </w:pPr>
            <w:r>
              <w:rPr>
                <w:rFonts w:cs="Calibri"/>
                <w:color w:val="000000"/>
              </w:rPr>
              <w:t>Il est souhaité que le Titulaire puisse analyser les performances et l'efficacité de la sécurité de l'information en ce qui concerne la conformité à ses politiques et normes de sécurité et peut remonter ces résultats à sa direction générale au moins une fois par an.</w:t>
            </w:r>
          </w:p>
        </w:tc>
      </w:tr>
      <w:tr w:rsidR="00A05F0F" w:rsidRPr="00A05F0F" w14:paraId="5C9EE40E" w14:textId="77777777" w:rsidTr="00A05F0F">
        <w:trPr>
          <w:trHeight w:val="1656"/>
        </w:trPr>
        <w:tc>
          <w:tcPr>
            <w:tcW w:w="1987" w:type="dxa"/>
            <w:tcBorders>
              <w:top w:val="nil"/>
              <w:left w:val="single" w:sz="4" w:space="0" w:color="auto"/>
              <w:bottom w:val="dashed" w:sz="4" w:space="0" w:color="auto"/>
              <w:right w:val="dashed" w:sz="4" w:space="0" w:color="auto"/>
            </w:tcBorders>
            <w:shd w:val="clear" w:color="auto" w:fill="auto"/>
            <w:vAlign w:val="center"/>
            <w:hideMark/>
          </w:tcPr>
          <w:p w14:paraId="773A45AD" w14:textId="77777777" w:rsidR="00A05F0F" w:rsidRDefault="00A05F0F" w:rsidP="00A05F0F">
            <w:pPr>
              <w:rPr>
                <w:rFonts w:cs="Calibri"/>
                <w:color w:val="000000"/>
              </w:rPr>
            </w:pPr>
            <w:r>
              <w:rPr>
                <w:rFonts w:cs="Calibri"/>
                <w:color w:val="000000"/>
              </w:rPr>
              <w:t>SEC_C_CONF_15</w:t>
            </w:r>
          </w:p>
        </w:tc>
        <w:tc>
          <w:tcPr>
            <w:tcW w:w="8140" w:type="dxa"/>
            <w:tcBorders>
              <w:top w:val="nil"/>
              <w:left w:val="single" w:sz="4" w:space="0" w:color="auto"/>
              <w:bottom w:val="dashed" w:sz="4" w:space="0" w:color="auto"/>
              <w:right w:val="dashed" w:sz="4" w:space="0" w:color="auto"/>
            </w:tcBorders>
            <w:shd w:val="clear" w:color="auto" w:fill="auto"/>
            <w:vAlign w:val="center"/>
            <w:hideMark/>
          </w:tcPr>
          <w:p w14:paraId="119001B9" w14:textId="77777777" w:rsidR="00A05F0F" w:rsidRDefault="00A05F0F" w:rsidP="00A05F0F">
            <w:pPr>
              <w:rPr>
                <w:rFonts w:cs="Calibri"/>
                <w:color w:val="000000"/>
              </w:rPr>
            </w:pPr>
            <w:r>
              <w:rPr>
                <w:rFonts w:cs="Calibri"/>
                <w:color w:val="000000"/>
              </w:rPr>
              <w:t xml:space="preserve">Il est souhaité que le Titulaire dispose d’un inventaire et d’une cartographie des systèmes d’information dont il a la charge et les maintienne, selon les préconisations de l’ANSSI issues du guide « cartographie des systèmes d’information ». L’inventaire et la cartographie comprennent également la liste des « briques » matérielles et logicielles utilisées, ainsi que leurs versions exactes avec leur configuration. Ils comportent une base de données de configuration. </w:t>
            </w:r>
          </w:p>
        </w:tc>
      </w:tr>
    </w:tbl>
    <w:p w14:paraId="471C9DBE" w14:textId="5F115BFF" w:rsidR="000F2A9A" w:rsidRDefault="00EE5970" w:rsidP="00501C5A">
      <w:pPr>
        <w:rPr>
          <w:rFonts w:ascii="Times New Roman" w:hAnsi="Times New Roman"/>
        </w:rPr>
      </w:pPr>
      <w:r>
        <w:fldChar w:fldCharType="begin"/>
      </w:r>
      <w:r>
        <w:instrText xml:space="preserve"> LINK </w:instrText>
      </w:r>
      <w:r w:rsidR="00CC29E6">
        <w:instrText xml:space="preserve">Excel.Sheet.12 "https://recouv.sharepoint.com/sites/StaffSDSSI/Documents partages/BPO/Gestion des moyens/Marchés/Travaux marché AMOE/Marché AMOE - Questionnaire de sécurité_vdraft03.xlsx" "Evaluation Sécurité!L1C4:L415C5" </w:instrText>
      </w:r>
      <w:r>
        <w:instrText xml:space="preserve">\a \f 4 \h  \* MERGEFORMAT </w:instrText>
      </w:r>
      <w:r>
        <w:fldChar w:fldCharType="separate"/>
      </w:r>
    </w:p>
    <w:p w14:paraId="49393A24" w14:textId="77777777" w:rsidR="001F63AD" w:rsidRDefault="00EE5970" w:rsidP="00501C5A">
      <w:r>
        <w:fldChar w:fldCharType="end"/>
      </w:r>
    </w:p>
    <w:p w14:paraId="39757DC9" w14:textId="3BE7DDEA" w:rsidR="00501C5A" w:rsidRDefault="00501C5A" w:rsidP="00501C5A"/>
    <w:bookmarkEnd w:id="8"/>
    <w:bookmarkEnd w:id="9"/>
    <w:bookmarkEnd w:id="10"/>
    <w:bookmarkEnd w:id="11"/>
    <w:bookmarkEnd w:id="12"/>
    <w:p w14:paraId="47279EE8" w14:textId="77777777" w:rsidR="00501C5A" w:rsidRDefault="00501C5A" w:rsidP="00501C5A"/>
    <w:sectPr w:rsidR="00501C5A" w:rsidSect="0096501A">
      <w:headerReference w:type="even" r:id="rId21"/>
      <w:headerReference w:type="default" r:id="rId22"/>
      <w:headerReference w:type="first" r:id="rId23"/>
      <w:pgSz w:w="11906" w:h="16838"/>
      <w:pgMar w:top="709" w:right="1417" w:bottom="851" w:left="1417" w:header="708" w:footer="708"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FB85C8" w14:textId="77777777" w:rsidR="00147554" w:rsidRDefault="00147554">
      <w:r>
        <w:separator/>
      </w:r>
    </w:p>
  </w:endnote>
  <w:endnote w:type="continuationSeparator" w:id="0">
    <w:p w14:paraId="68BD2E59" w14:textId="77777777" w:rsidR="00147554" w:rsidRDefault="00147554">
      <w:r>
        <w:continuationSeparator/>
      </w:r>
    </w:p>
  </w:endnote>
  <w:endnote w:type="continuationNotice" w:id="1">
    <w:p w14:paraId="15A818F0" w14:textId="77777777" w:rsidR="00147554" w:rsidRDefault="0014755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Liberation Serif">
    <w:altName w:val="Times New Roman"/>
    <w:charset w:val="00"/>
    <w:family w:val="roman"/>
    <w:pitch w:val="variable"/>
  </w:font>
  <w:font w:name="Calibri Light">
    <w:panose1 w:val="020F0302020204030204"/>
    <w:charset w:val="00"/>
    <w:family w:val="swiss"/>
    <w:pitch w:val="variable"/>
    <w:sig w:usb0="E4002EFF" w:usb1="C2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Yu Mincho">
    <w:charset w:val="80"/>
    <w:family w:val="roman"/>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BCBC6A" w14:textId="77777777" w:rsidR="00ED4ED9" w:rsidRDefault="00ED4ED9" w:rsidP="005A23DB">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14:paraId="3C94F910" w14:textId="77777777" w:rsidR="00ED4ED9" w:rsidRDefault="00ED4ED9" w:rsidP="00E82145">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4C6E10" w14:textId="77777777" w:rsidR="00ED4ED9" w:rsidRDefault="00ED4ED9" w:rsidP="00F20D57">
    <w:pPr>
      <w:pStyle w:val="Pieddepage"/>
      <w:tabs>
        <w:tab w:val="clear" w:pos="9072"/>
        <w:tab w:val="right" w:pos="9923"/>
      </w:tabs>
      <w:ind w:right="-1"/>
      <w:jc w:val="right"/>
      <w:rPr>
        <w:rFonts w:ascii="Arial Narrow" w:hAnsi="Arial Narrow"/>
      </w:rPr>
    </w:pPr>
    <w:r>
      <w:rPr>
        <w:rFonts w:ascii="Arial Narrow" w:hAnsi="Arial Narrow"/>
        <w:b/>
        <w:color w:val="00478A"/>
        <w:sz w:val="16"/>
        <w:szCs w:val="16"/>
      </w:rPr>
      <w:t>SI Sécurité</w:t>
    </w:r>
    <w:r w:rsidRPr="00CA599D">
      <w:rPr>
        <w:rFonts w:ascii="Arial Narrow" w:hAnsi="Arial Narrow"/>
        <w:b/>
        <w:color w:val="00478A"/>
        <w:sz w:val="16"/>
        <w:szCs w:val="16"/>
      </w:rPr>
      <w:t xml:space="preserve"> </w:t>
    </w:r>
  </w:p>
  <w:p w14:paraId="602703F9" w14:textId="77777777" w:rsidR="00ED4ED9" w:rsidRPr="00A65B6C" w:rsidRDefault="00000000" w:rsidP="00E82145">
    <w:pPr>
      <w:pStyle w:val="Pieddepage"/>
      <w:ind w:right="360"/>
      <w:rPr>
        <w:rFonts w:ascii="Arial Narrow" w:hAnsi="Arial Narrow"/>
      </w:rPr>
    </w:pPr>
    <w:r>
      <w:rPr>
        <w:rFonts w:ascii="Arial" w:hAnsi="Arial"/>
      </w:rPr>
      <w:pict w14:anchorId="53D04F1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45" type="#_x0000_t75" style="position:absolute;margin-left:-40.15pt;margin-top:8.2pt;width:534.6pt;height:25.4pt;z-index:-3" o:preferrelative="f">
          <v:imagedata r:id="rId1" o:title="BarreUtiliteACOSS"/>
          <o:lock v:ext="edit" aspectratio="f"/>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C1C2A4" w14:textId="77777777" w:rsidR="00147554" w:rsidRDefault="00147554">
      <w:r>
        <w:separator/>
      </w:r>
    </w:p>
  </w:footnote>
  <w:footnote w:type="continuationSeparator" w:id="0">
    <w:p w14:paraId="4B15825E" w14:textId="77777777" w:rsidR="00147554" w:rsidRDefault="00147554">
      <w:r>
        <w:continuationSeparator/>
      </w:r>
    </w:p>
  </w:footnote>
  <w:footnote w:type="continuationNotice" w:id="1">
    <w:p w14:paraId="481BAC05" w14:textId="77777777" w:rsidR="00147554" w:rsidRDefault="0014755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9FCB77" w14:textId="772A8AD2" w:rsidR="00ED4ED9" w:rsidRDefault="00000000">
    <w:pPr>
      <w:pStyle w:val="En-tte"/>
    </w:pPr>
    <w:del w:id="0" w:author="BORDES Xavier (Acoss)" w:date="2022-04-15T18:43:00Z">
      <w:r>
        <w:rPr>
          <w:noProof/>
        </w:rPr>
        <w:pict w14:anchorId="6F4D677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63" type="#_x0000_t75" style="position:absolute;margin-left:-49.2pt;margin-top:-17.65pt;width:124.5pt;height:48.5pt;z-index:5">
            <v:imagedata r:id="rId1" o:title="Logo_Acoss_2012_RVB"/>
          </v:shape>
        </w:pict>
      </w:r>
    </w:del>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73C70A" w14:textId="77777777" w:rsidR="00ED4ED9" w:rsidRDefault="00ED4ED9">
    <w:r>
      <w:cr/>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323E10" w14:textId="77777777" w:rsidR="00ED4ED9" w:rsidRDefault="00000000" w:rsidP="00035AF3">
    <w:pPr>
      <w:rPr>
        <w:rStyle w:val="Numrodepage"/>
        <w:rFonts w:cs="Arial"/>
        <w:color w:val="00478A"/>
        <w:sz w:val="14"/>
        <w:szCs w:val="14"/>
      </w:rPr>
    </w:pPr>
    <w:r>
      <w:rPr>
        <w:caps/>
        <w:noProof/>
        <w:color w:val="00478A"/>
        <w:sz w:val="40"/>
        <w:szCs w:val="40"/>
      </w:rPr>
      <w:pict w14:anchorId="3883A0C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82" type="#_x0000_t75" style="position:absolute;margin-left:-13pt;margin-top:-8.6pt;width:124.5pt;height:48.5pt;z-index:-1">
          <v:imagedata r:id="rId1" o:title="Logo_Acoss_2012_RVB"/>
        </v:shape>
      </w:pict>
    </w:r>
    <w:r w:rsidR="00ED4ED9">
      <w:rPr>
        <w:rFonts w:cs="Arial"/>
        <w:color w:val="00478A"/>
        <w:sz w:val="14"/>
        <w:szCs w:val="14"/>
      </w:rPr>
      <w:t xml:space="preserve"> </w:t>
    </w:r>
    <w:r w:rsidR="00ED4ED9">
      <w:rPr>
        <w:rFonts w:cs="Arial"/>
        <w:color w:val="00478A"/>
        <w:sz w:val="14"/>
        <w:szCs w:val="14"/>
      </w:rPr>
      <w:br/>
    </w:r>
  </w:p>
  <w:p w14:paraId="497C85CA" w14:textId="77777777" w:rsidR="00ED4ED9" w:rsidRDefault="00ED4ED9" w:rsidP="004F486B">
    <w:pPr>
      <w:jc w:val="right"/>
      <w:rPr>
        <w:rStyle w:val="Numrodepage"/>
        <w:rFonts w:cs="Arial"/>
        <w:color w:val="00478A"/>
        <w:sz w:val="14"/>
        <w:szCs w:val="14"/>
      </w:rPr>
    </w:pPr>
  </w:p>
  <w:p w14:paraId="49256C1A" w14:textId="77777777" w:rsidR="00ED4ED9" w:rsidRPr="004F486B" w:rsidRDefault="00ED4ED9" w:rsidP="004F486B">
    <w:pPr>
      <w:jc w:val="right"/>
      <w:rPr>
        <w:rFonts w:cs="Arial"/>
        <w:color w:val="00478A"/>
        <w:sz w:val="14"/>
        <w:szCs w:val="14"/>
      </w:rPr>
    </w:pPr>
  </w:p>
  <w:p w14:paraId="3BB0F37E" w14:textId="77777777" w:rsidR="00ED4ED9" w:rsidRPr="00C97155" w:rsidRDefault="00ED4ED9" w:rsidP="00C97155">
    <w:pPr>
      <w:jc w:val="right"/>
      <w:rPr>
        <w:rStyle w:val="Numrodepage"/>
        <w:caps/>
        <w:color w:val="00478A"/>
        <w:sz w:val="28"/>
        <w:szCs w:val="40"/>
      </w:rPr>
    </w:pPr>
    <w:r w:rsidRPr="00491450">
      <w:rPr>
        <w:caps/>
        <w:color w:val="00478A"/>
        <w:sz w:val="28"/>
        <w:szCs w:val="40"/>
      </w:rPr>
      <w:fldChar w:fldCharType="begin"/>
    </w:r>
    <w:r w:rsidRPr="00491450">
      <w:rPr>
        <w:caps/>
        <w:color w:val="00478A"/>
        <w:sz w:val="28"/>
        <w:szCs w:val="40"/>
      </w:rPr>
      <w:instrText xml:space="preserve"> TITLE   \* MERGEFORMAT </w:instrText>
    </w:r>
    <w:r w:rsidRPr="00491450">
      <w:rPr>
        <w:caps/>
        <w:color w:val="00478A"/>
        <w:sz w:val="28"/>
        <w:szCs w:val="40"/>
      </w:rPr>
      <w:fldChar w:fldCharType="separate"/>
    </w:r>
    <w:r>
      <w:rPr>
        <w:caps/>
        <w:color w:val="00478A"/>
        <w:sz w:val="28"/>
        <w:szCs w:val="40"/>
      </w:rPr>
      <w:t>APPEL D'OFFRE - EXIGENCES DE SECURITE</w:t>
    </w:r>
    <w:r w:rsidRPr="00491450">
      <w:rPr>
        <w:caps/>
        <w:color w:val="00478A"/>
        <w:sz w:val="28"/>
        <w:szCs w:val="40"/>
      </w:rPr>
      <w:fldChar w:fldCharType="end"/>
    </w:r>
  </w:p>
  <w:p w14:paraId="0E79FEA5" w14:textId="77777777" w:rsidR="00ED4ED9" w:rsidRDefault="00ED4ED9" w:rsidP="00450579">
    <w:pPr>
      <w:rPr>
        <w:rStyle w:val="Numrodepage"/>
        <w:rFonts w:cs="Arial"/>
        <w:color w:val="00478A"/>
        <w:sz w:val="14"/>
        <w:szCs w:val="14"/>
      </w:rPr>
    </w:pPr>
  </w:p>
  <w:p w14:paraId="792AB98F" w14:textId="77777777" w:rsidR="00ED4ED9" w:rsidRDefault="00000000" w:rsidP="000E2D07">
    <w:pPr>
      <w:tabs>
        <w:tab w:val="left" w:pos="6045"/>
        <w:tab w:val="left" w:pos="6900"/>
        <w:tab w:val="left" w:pos="7700"/>
      </w:tabs>
      <w:spacing w:before="120"/>
      <w:ind w:left="-709"/>
      <w:jc w:val="both"/>
      <w:rPr>
        <w:rFonts w:cs="Arial"/>
        <w:color w:val="00478A"/>
      </w:rPr>
    </w:pPr>
    <w:r>
      <w:rPr>
        <w:rFonts w:cs="Arial"/>
        <w:sz w:val="16"/>
      </w:rPr>
      <w:pict w14:anchorId="771D96EF">
        <v:shapetype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_x0000_s1059" type="#_x0000_t5" style="position:absolute;left:0;text-align:left;margin-left:0;margin-top:8.7pt;width:7.1pt;height:8.5pt;rotation:90;flip:y;z-index:3;mso-wrap-edited:f;mso-position-horizontal:left" wrapcoords="7200 0 -1800 19800 21600 19800 21600 18000 14400 0 7200 0" fillcolor="#005294" stroked="f" strokecolor="#005294"/>
      </w:pict>
    </w:r>
    <w:r w:rsidR="00ED4ED9" w:rsidRPr="00612EF3">
      <w:rPr>
        <w:rFonts w:cs="Arial"/>
      </w:rPr>
      <w:t xml:space="preserve">   </w:t>
    </w:r>
    <w:r w:rsidR="00ED4ED9" w:rsidRPr="00612EF3">
      <w:rPr>
        <w:rFonts w:cs="Arial"/>
        <w:color w:val="00478A"/>
      </w:rPr>
      <w:t xml:space="preserve">  Caisse</w:t>
    </w:r>
    <w:r w:rsidR="00ED4ED9">
      <w:rPr>
        <w:rFonts w:cs="Arial"/>
        <w:color w:val="00478A"/>
      </w:rPr>
      <w:t xml:space="preserve"> nationale du réseau des Urssaf</w:t>
    </w:r>
  </w:p>
  <w:p w14:paraId="03D10565" w14:textId="77777777" w:rsidR="00ED4ED9" w:rsidRPr="00612EF3" w:rsidRDefault="00000000" w:rsidP="000E2D07">
    <w:pPr>
      <w:tabs>
        <w:tab w:val="left" w:pos="6045"/>
        <w:tab w:val="left" w:pos="6900"/>
        <w:tab w:val="left" w:pos="7700"/>
      </w:tabs>
      <w:spacing w:before="120"/>
      <w:ind w:left="-709"/>
      <w:jc w:val="both"/>
      <w:rPr>
        <w:rFonts w:cs="Arial"/>
        <w:color w:val="00478A"/>
      </w:rPr>
    </w:pPr>
    <w:r>
      <w:rPr>
        <w:rFonts w:cs="Arial"/>
        <w:noProof/>
        <w:color w:val="00478A"/>
      </w:rPr>
      <w:pict w14:anchorId="04C8B22F">
        <v:line id="_x0000_s1060" style="position:absolute;left:0;text-align:left;z-index:4" from="-33.25pt,3.2pt" to="457.65pt,3.2pt" strokecolor="#005294" strokeweight="1pt"/>
      </w:pic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F5253F" w14:textId="77777777" w:rsidR="00ED4ED9" w:rsidRDefault="00ED4ED9">
    <w:pPr>
      <w:pStyle w:val="En-tte"/>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62A322" w14:textId="77777777" w:rsidR="00ED4ED9" w:rsidRDefault="00ED4ED9">
    <w:r>
      <w:cr/>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47D7BE" w14:textId="77777777" w:rsidR="00ED4ED9" w:rsidRDefault="00000000" w:rsidP="00035AF3">
    <w:pPr>
      <w:rPr>
        <w:rStyle w:val="Numrodepage"/>
        <w:rFonts w:cs="Arial"/>
        <w:color w:val="00478A"/>
        <w:sz w:val="14"/>
        <w:szCs w:val="14"/>
      </w:rPr>
    </w:pPr>
    <w:r>
      <w:pict w14:anchorId="2D2C5A7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50" type="#_x0000_t75" style="position:absolute;margin-left:-35.4pt;margin-top:.05pt;width:124.5pt;height:48.5pt;z-index:-2">
          <v:imagedata r:id="rId1" o:title="Logo_Acoss_2012_RVB"/>
        </v:shape>
      </w:pict>
    </w:r>
  </w:p>
  <w:p w14:paraId="5278D6B6" w14:textId="77777777" w:rsidR="00ED4ED9" w:rsidRDefault="00ED4ED9" w:rsidP="00580438">
    <w:pPr>
      <w:jc w:val="right"/>
      <w:rPr>
        <w:rStyle w:val="Numrodepage"/>
        <w:rFonts w:cs="Arial"/>
        <w:color w:val="00478A"/>
        <w:sz w:val="14"/>
        <w:szCs w:val="14"/>
      </w:rPr>
    </w:pPr>
  </w:p>
  <w:p w14:paraId="00D1E467" w14:textId="77777777" w:rsidR="00ED4ED9" w:rsidRDefault="00ED4ED9" w:rsidP="00580438">
    <w:pPr>
      <w:jc w:val="right"/>
      <w:rPr>
        <w:rStyle w:val="Numrodepage"/>
        <w:rFonts w:cs="Arial"/>
        <w:color w:val="00478A"/>
        <w:sz w:val="14"/>
        <w:szCs w:val="14"/>
      </w:rPr>
    </w:pPr>
  </w:p>
  <w:p w14:paraId="0F34068F" w14:textId="77777777" w:rsidR="00ED4ED9" w:rsidRDefault="00ED4ED9" w:rsidP="00580438">
    <w:pPr>
      <w:jc w:val="right"/>
      <w:rPr>
        <w:rStyle w:val="Numrodepage"/>
        <w:rFonts w:cs="Arial"/>
        <w:color w:val="00478A"/>
        <w:sz w:val="14"/>
        <w:szCs w:val="14"/>
      </w:rPr>
    </w:pPr>
  </w:p>
  <w:p w14:paraId="59EC45D6" w14:textId="77777777" w:rsidR="00ED4ED9" w:rsidRPr="00491450" w:rsidRDefault="00ED4ED9" w:rsidP="00450579">
    <w:pPr>
      <w:tabs>
        <w:tab w:val="left" w:pos="6045"/>
        <w:tab w:val="left" w:pos="6900"/>
        <w:tab w:val="left" w:pos="7700"/>
      </w:tabs>
      <w:spacing w:before="120"/>
      <w:ind w:left="-709"/>
      <w:jc w:val="right"/>
      <w:rPr>
        <w:caps/>
        <w:color w:val="00478A"/>
        <w:sz w:val="28"/>
        <w:szCs w:val="40"/>
      </w:rPr>
    </w:pPr>
    <w:r w:rsidRPr="00491450">
      <w:rPr>
        <w:caps/>
        <w:color w:val="00478A"/>
        <w:sz w:val="28"/>
        <w:szCs w:val="40"/>
      </w:rPr>
      <w:fldChar w:fldCharType="begin"/>
    </w:r>
    <w:r w:rsidRPr="00491450">
      <w:rPr>
        <w:caps/>
        <w:color w:val="00478A"/>
        <w:sz w:val="28"/>
        <w:szCs w:val="40"/>
      </w:rPr>
      <w:instrText xml:space="preserve"> TITLE   \* MERGEFORMAT </w:instrText>
    </w:r>
    <w:r w:rsidRPr="00491450">
      <w:rPr>
        <w:caps/>
        <w:color w:val="00478A"/>
        <w:sz w:val="28"/>
        <w:szCs w:val="40"/>
      </w:rPr>
      <w:fldChar w:fldCharType="separate"/>
    </w:r>
    <w:r>
      <w:rPr>
        <w:caps/>
        <w:color w:val="00478A"/>
        <w:sz w:val="28"/>
        <w:szCs w:val="40"/>
      </w:rPr>
      <w:t>APPEL D'OFFRE - EXIGENCES DE SECURITE</w:t>
    </w:r>
    <w:r w:rsidRPr="00491450">
      <w:rPr>
        <w:caps/>
        <w:color w:val="00478A"/>
        <w:sz w:val="28"/>
        <w:szCs w:val="40"/>
      </w:rPr>
      <w:fldChar w:fldCharType="end"/>
    </w:r>
  </w:p>
  <w:p w14:paraId="583FF653" w14:textId="77777777" w:rsidR="00ED4ED9" w:rsidRDefault="00000000" w:rsidP="000E2D07">
    <w:pPr>
      <w:tabs>
        <w:tab w:val="left" w:pos="6045"/>
        <w:tab w:val="left" w:pos="6900"/>
        <w:tab w:val="left" w:pos="7700"/>
      </w:tabs>
      <w:spacing w:before="120"/>
      <w:ind w:left="-709"/>
      <w:jc w:val="both"/>
      <w:rPr>
        <w:rFonts w:cs="Arial"/>
        <w:color w:val="00478A"/>
      </w:rPr>
    </w:pPr>
    <w:r>
      <w:rPr>
        <w:rFonts w:cs="Arial"/>
        <w:sz w:val="16"/>
      </w:rPr>
      <w:pict w14:anchorId="28D9AC90">
        <v:shapetype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_x0000_s1055" type="#_x0000_t5" style="position:absolute;left:0;text-align:left;margin-left:0;margin-top:8.7pt;width:7.1pt;height:8.5pt;rotation:90;flip:y;z-index:1;mso-wrap-edited:f;mso-position-horizontal:left" wrapcoords="7200 0 -1800 19800 21600 19800 21600 18000 14400 0 7200 0" fillcolor="#005294" stroked="f" strokecolor="#005294"/>
      </w:pict>
    </w:r>
    <w:r w:rsidR="00ED4ED9" w:rsidRPr="00612EF3">
      <w:rPr>
        <w:rFonts w:cs="Arial"/>
      </w:rPr>
      <w:t xml:space="preserve">   </w:t>
    </w:r>
    <w:r w:rsidR="00ED4ED9" w:rsidRPr="00612EF3">
      <w:rPr>
        <w:rFonts w:cs="Arial"/>
        <w:color w:val="00478A"/>
      </w:rPr>
      <w:t xml:space="preserve">  Caisse</w:t>
    </w:r>
    <w:r w:rsidR="00ED4ED9">
      <w:rPr>
        <w:rFonts w:cs="Arial"/>
        <w:color w:val="00478A"/>
      </w:rPr>
      <w:t xml:space="preserve"> nationale du réseau des Urssaf</w:t>
    </w:r>
  </w:p>
  <w:p w14:paraId="2D0934A3" w14:textId="77777777" w:rsidR="00ED4ED9" w:rsidRPr="00612EF3" w:rsidRDefault="00000000" w:rsidP="000E2D07">
    <w:pPr>
      <w:tabs>
        <w:tab w:val="left" w:pos="6045"/>
        <w:tab w:val="left" w:pos="6900"/>
        <w:tab w:val="left" w:pos="7700"/>
      </w:tabs>
      <w:spacing w:before="120"/>
      <w:ind w:left="-709"/>
      <w:jc w:val="both"/>
      <w:rPr>
        <w:rFonts w:cs="Arial"/>
        <w:color w:val="00478A"/>
      </w:rPr>
    </w:pPr>
    <w:r>
      <w:rPr>
        <w:rFonts w:cs="Arial"/>
        <w:noProof/>
        <w:color w:val="00478A"/>
      </w:rPr>
      <w:pict w14:anchorId="55350FEE">
        <v:line id="_x0000_s1057" style="position:absolute;left:0;text-align:left;z-index:2" from="-33.25pt,3.2pt" to="457.65pt,3.2pt" strokecolor="#005294" strokeweight="1pt"/>
      </w:pic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7A998D" w14:textId="77777777" w:rsidR="00ED4ED9" w:rsidRDefault="00ED4ED9">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3DBE2924"/>
    <w:lvl w:ilvl="0">
      <w:start w:val="1"/>
      <w:numFmt w:val="bullet"/>
      <w:pStyle w:val="Listepuces"/>
      <w:lvlText w:val=""/>
      <w:lvlJc w:val="left"/>
      <w:pPr>
        <w:tabs>
          <w:tab w:val="num" w:pos="360"/>
        </w:tabs>
        <w:ind w:left="360" w:hanging="360"/>
      </w:pPr>
      <w:rPr>
        <w:rFonts w:ascii="Symbol" w:hAnsi="Symbol" w:hint="default"/>
      </w:rPr>
    </w:lvl>
  </w:abstractNum>
  <w:abstractNum w:abstractNumId="1" w15:restartNumberingAfterBreak="0">
    <w:nsid w:val="01222B15"/>
    <w:multiLevelType w:val="hybridMultilevel"/>
    <w:tmpl w:val="011272A4"/>
    <w:lvl w:ilvl="0" w:tplc="B3A0B6C0">
      <w:start w:val="20"/>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25D517A"/>
    <w:multiLevelType w:val="multilevel"/>
    <w:tmpl w:val="3DB0FC22"/>
    <w:lvl w:ilvl="0">
      <w:start w:val="1"/>
      <w:numFmt w:val="decimal"/>
      <w:pStyle w:val="Titre1"/>
      <w:lvlText w:val="%1"/>
      <w:lvlJc w:val="left"/>
      <w:pPr>
        <w:tabs>
          <w:tab w:val="num" w:pos="574"/>
        </w:tabs>
        <w:ind w:left="574" w:hanging="432"/>
      </w:pPr>
    </w:lvl>
    <w:lvl w:ilvl="1">
      <w:start w:val="1"/>
      <w:numFmt w:val="decimal"/>
      <w:pStyle w:val="Titre2"/>
      <w:lvlText w:val="%1.%2"/>
      <w:lvlJc w:val="left"/>
      <w:pPr>
        <w:tabs>
          <w:tab w:val="num" w:pos="576"/>
        </w:tabs>
        <w:ind w:left="576" w:hanging="576"/>
      </w:pPr>
    </w:lvl>
    <w:lvl w:ilvl="2">
      <w:start w:val="1"/>
      <w:numFmt w:val="decimal"/>
      <w:pStyle w:val="Titre3"/>
      <w:lvlText w:val="%1.%2.%3"/>
      <w:lvlJc w:val="left"/>
      <w:pPr>
        <w:tabs>
          <w:tab w:val="num" w:pos="1146"/>
        </w:tabs>
        <w:ind w:left="1146" w:hanging="720"/>
      </w:pPr>
    </w:lvl>
    <w:lvl w:ilvl="3">
      <w:start w:val="1"/>
      <w:numFmt w:val="decimal"/>
      <w:pStyle w:val="Titre4"/>
      <w:lvlText w:val="%1.%2.%3.%4"/>
      <w:lvlJc w:val="left"/>
      <w:pPr>
        <w:tabs>
          <w:tab w:val="num" w:pos="864"/>
        </w:tabs>
        <w:ind w:left="864" w:hanging="864"/>
      </w:pPr>
    </w:lvl>
    <w:lvl w:ilvl="4">
      <w:start w:val="1"/>
      <w:numFmt w:val="decimal"/>
      <w:pStyle w:val="Titre5"/>
      <w:lvlText w:val="%5"/>
      <w:lvlJc w:val="left"/>
      <w:pPr>
        <w:tabs>
          <w:tab w:val="num" w:pos="360"/>
        </w:tabs>
        <w:ind w:left="0" w:firstLine="0"/>
      </w:pPr>
    </w:lvl>
    <w:lvl w:ilvl="5">
      <w:start w:val="1"/>
      <w:numFmt w:val="decimal"/>
      <w:pStyle w:val="Titre6"/>
      <w:lvlText w:val="%1.%2.%3.%4.%5.%6"/>
      <w:lvlJc w:val="left"/>
      <w:pPr>
        <w:tabs>
          <w:tab w:val="num" w:pos="1152"/>
        </w:tabs>
        <w:ind w:left="1152" w:hanging="1152"/>
      </w:pPr>
    </w:lvl>
    <w:lvl w:ilvl="6">
      <w:start w:val="1"/>
      <w:numFmt w:val="decimal"/>
      <w:pStyle w:val="Titre7"/>
      <w:lvlText w:val="%1.%2.%3.%4.%5.%6.%7"/>
      <w:lvlJc w:val="left"/>
      <w:pPr>
        <w:tabs>
          <w:tab w:val="num" w:pos="1296"/>
        </w:tabs>
        <w:ind w:left="1296" w:hanging="1296"/>
      </w:pPr>
    </w:lvl>
    <w:lvl w:ilvl="7">
      <w:start w:val="1"/>
      <w:numFmt w:val="decimal"/>
      <w:pStyle w:val="Titre8"/>
      <w:lvlText w:val="%1.%2.%3.%4.%5.%6.%7.%8"/>
      <w:lvlJc w:val="left"/>
      <w:pPr>
        <w:tabs>
          <w:tab w:val="num" w:pos="1440"/>
        </w:tabs>
        <w:ind w:left="1440" w:hanging="1440"/>
      </w:pPr>
    </w:lvl>
    <w:lvl w:ilvl="8">
      <w:start w:val="1"/>
      <w:numFmt w:val="decimal"/>
      <w:pStyle w:val="Titre9"/>
      <w:lvlText w:val="%1.%2.%3.%4.%5.%6.%7.%8.%9"/>
      <w:lvlJc w:val="left"/>
      <w:pPr>
        <w:tabs>
          <w:tab w:val="num" w:pos="1584"/>
        </w:tabs>
        <w:ind w:left="1584" w:hanging="1584"/>
      </w:pPr>
    </w:lvl>
  </w:abstractNum>
  <w:abstractNum w:abstractNumId="3" w15:restartNumberingAfterBreak="0">
    <w:nsid w:val="06231816"/>
    <w:multiLevelType w:val="hybridMultilevel"/>
    <w:tmpl w:val="694039F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08461CF1"/>
    <w:multiLevelType w:val="hybridMultilevel"/>
    <w:tmpl w:val="FD2C0AD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09A527AC"/>
    <w:multiLevelType w:val="hybridMultilevel"/>
    <w:tmpl w:val="72F0031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0F304DE8"/>
    <w:multiLevelType w:val="hybridMultilevel"/>
    <w:tmpl w:val="7FCAEB50"/>
    <w:lvl w:ilvl="0" w:tplc="2A042350">
      <w:start w:val="1"/>
      <w:numFmt w:val="bullet"/>
      <w:pStyle w:val="puces"/>
      <w:lvlText w:val=""/>
      <w:lvlJc w:val="left"/>
      <w:pPr>
        <w:tabs>
          <w:tab w:val="num" w:pos="720"/>
        </w:tabs>
        <w:ind w:left="72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hint="default"/>
      </w:rPr>
    </w:lvl>
    <w:lvl w:ilvl="2" w:tplc="DC5E9C18">
      <w:start w:val="1"/>
      <w:numFmt w:val="bullet"/>
      <w:lvlText w:val=""/>
      <w:lvlJc w:val="left"/>
      <w:pPr>
        <w:tabs>
          <w:tab w:val="num" w:pos="2160"/>
        </w:tabs>
        <w:ind w:left="2160" w:hanging="360"/>
      </w:pPr>
      <w:rPr>
        <w:rFonts w:ascii="Wingdings 3" w:hAnsi="Wingdings 3" w:hint="default"/>
        <w:color w:val="EF8300"/>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60B5FAE"/>
    <w:multiLevelType w:val="hybridMultilevel"/>
    <w:tmpl w:val="A98E333E"/>
    <w:name w:val="Outline"/>
    <w:lvl w:ilvl="0" w:tplc="32320BEC">
      <w:start w:val="1"/>
      <w:numFmt w:val="bullet"/>
      <w:lvlText w:val=""/>
      <w:lvlJc w:val="left"/>
      <w:pPr>
        <w:ind w:left="1350" w:hanging="360"/>
      </w:pPr>
      <w:rPr>
        <w:rFonts w:ascii="Symbol" w:hAnsi="Symbol" w:hint="default"/>
      </w:rPr>
    </w:lvl>
    <w:lvl w:ilvl="1" w:tplc="DB7A8B02" w:tentative="1">
      <w:start w:val="1"/>
      <w:numFmt w:val="bullet"/>
      <w:lvlText w:val="o"/>
      <w:lvlJc w:val="left"/>
      <w:pPr>
        <w:ind w:left="2070" w:hanging="360"/>
      </w:pPr>
      <w:rPr>
        <w:rFonts w:ascii="Courier New" w:hAnsi="Courier New" w:hint="default"/>
      </w:rPr>
    </w:lvl>
    <w:lvl w:ilvl="2" w:tplc="4D42463C" w:tentative="1">
      <w:start w:val="1"/>
      <w:numFmt w:val="bullet"/>
      <w:lvlText w:val=""/>
      <w:lvlJc w:val="left"/>
      <w:pPr>
        <w:ind w:left="2790" w:hanging="360"/>
      </w:pPr>
      <w:rPr>
        <w:rFonts w:ascii="Wingdings" w:hAnsi="Wingdings" w:hint="default"/>
      </w:rPr>
    </w:lvl>
    <w:lvl w:ilvl="3" w:tplc="ECDC6F10" w:tentative="1">
      <w:start w:val="1"/>
      <w:numFmt w:val="bullet"/>
      <w:lvlText w:val=""/>
      <w:lvlJc w:val="left"/>
      <w:pPr>
        <w:ind w:left="3510" w:hanging="360"/>
      </w:pPr>
      <w:rPr>
        <w:rFonts w:ascii="Symbol" w:hAnsi="Symbol" w:hint="default"/>
      </w:rPr>
    </w:lvl>
    <w:lvl w:ilvl="4" w:tplc="110E8F06" w:tentative="1">
      <w:start w:val="1"/>
      <w:numFmt w:val="bullet"/>
      <w:lvlText w:val="o"/>
      <w:lvlJc w:val="left"/>
      <w:pPr>
        <w:ind w:left="4230" w:hanging="360"/>
      </w:pPr>
      <w:rPr>
        <w:rFonts w:ascii="Courier New" w:hAnsi="Courier New" w:hint="default"/>
      </w:rPr>
    </w:lvl>
    <w:lvl w:ilvl="5" w:tplc="62DE39CA" w:tentative="1">
      <w:start w:val="1"/>
      <w:numFmt w:val="bullet"/>
      <w:lvlText w:val=""/>
      <w:lvlJc w:val="left"/>
      <w:pPr>
        <w:ind w:left="4950" w:hanging="360"/>
      </w:pPr>
      <w:rPr>
        <w:rFonts w:ascii="Wingdings" w:hAnsi="Wingdings" w:hint="default"/>
      </w:rPr>
    </w:lvl>
    <w:lvl w:ilvl="6" w:tplc="5EF41300" w:tentative="1">
      <w:start w:val="1"/>
      <w:numFmt w:val="bullet"/>
      <w:lvlText w:val=""/>
      <w:lvlJc w:val="left"/>
      <w:pPr>
        <w:ind w:left="5670" w:hanging="360"/>
      </w:pPr>
      <w:rPr>
        <w:rFonts w:ascii="Symbol" w:hAnsi="Symbol" w:hint="default"/>
      </w:rPr>
    </w:lvl>
    <w:lvl w:ilvl="7" w:tplc="45EAAE14" w:tentative="1">
      <w:start w:val="1"/>
      <w:numFmt w:val="bullet"/>
      <w:lvlText w:val="o"/>
      <w:lvlJc w:val="left"/>
      <w:pPr>
        <w:ind w:left="6390" w:hanging="360"/>
      </w:pPr>
      <w:rPr>
        <w:rFonts w:ascii="Courier New" w:hAnsi="Courier New" w:hint="default"/>
      </w:rPr>
    </w:lvl>
    <w:lvl w:ilvl="8" w:tplc="AAFE3E64" w:tentative="1">
      <w:start w:val="1"/>
      <w:numFmt w:val="bullet"/>
      <w:lvlText w:val=""/>
      <w:lvlJc w:val="left"/>
      <w:pPr>
        <w:ind w:left="7110" w:hanging="360"/>
      </w:pPr>
      <w:rPr>
        <w:rFonts w:ascii="Wingdings" w:hAnsi="Wingdings" w:hint="default"/>
      </w:rPr>
    </w:lvl>
  </w:abstractNum>
  <w:abstractNum w:abstractNumId="8" w15:restartNumberingAfterBreak="0">
    <w:nsid w:val="1FB81D5F"/>
    <w:multiLevelType w:val="singleLevel"/>
    <w:tmpl w:val="94B442E2"/>
    <w:lvl w:ilvl="0">
      <w:start w:val="1"/>
      <w:numFmt w:val="bullet"/>
      <w:pStyle w:val="Puceplusniveau4"/>
      <w:lvlText w:val=""/>
      <w:lvlJc w:val="left"/>
      <w:pPr>
        <w:tabs>
          <w:tab w:val="num" w:pos="360"/>
        </w:tabs>
        <w:ind w:left="360" w:hanging="360"/>
      </w:pPr>
      <w:rPr>
        <w:rFonts w:ascii="Symbol" w:hAnsi="Symbol" w:hint="default"/>
      </w:rPr>
    </w:lvl>
  </w:abstractNum>
  <w:abstractNum w:abstractNumId="9" w15:restartNumberingAfterBreak="0">
    <w:nsid w:val="239E1C23"/>
    <w:multiLevelType w:val="hybridMultilevel"/>
    <w:tmpl w:val="3264A1C8"/>
    <w:lvl w:ilvl="0" w:tplc="040C000F">
      <w:start w:val="1"/>
      <w:numFmt w:val="decimal"/>
      <w:lvlText w:val="%1."/>
      <w:lvlJc w:val="left"/>
      <w:pPr>
        <w:ind w:left="1882" w:hanging="360"/>
      </w:pPr>
    </w:lvl>
    <w:lvl w:ilvl="1" w:tplc="040C0019" w:tentative="1">
      <w:start w:val="1"/>
      <w:numFmt w:val="lowerLetter"/>
      <w:lvlText w:val="%2."/>
      <w:lvlJc w:val="left"/>
      <w:pPr>
        <w:ind w:left="2602" w:hanging="360"/>
      </w:pPr>
    </w:lvl>
    <w:lvl w:ilvl="2" w:tplc="040C001B" w:tentative="1">
      <w:start w:val="1"/>
      <w:numFmt w:val="lowerRoman"/>
      <w:lvlText w:val="%3."/>
      <w:lvlJc w:val="right"/>
      <w:pPr>
        <w:ind w:left="3322" w:hanging="180"/>
      </w:pPr>
    </w:lvl>
    <w:lvl w:ilvl="3" w:tplc="040C000F" w:tentative="1">
      <w:start w:val="1"/>
      <w:numFmt w:val="decimal"/>
      <w:lvlText w:val="%4."/>
      <w:lvlJc w:val="left"/>
      <w:pPr>
        <w:ind w:left="4042" w:hanging="360"/>
      </w:pPr>
    </w:lvl>
    <w:lvl w:ilvl="4" w:tplc="040C0019" w:tentative="1">
      <w:start w:val="1"/>
      <w:numFmt w:val="lowerLetter"/>
      <w:lvlText w:val="%5."/>
      <w:lvlJc w:val="left"/>
      <w:pPr>
        <w:ind w:left="4762" w:hanging="360"/>
      </w:pPr>
    </w:lvl>
    <w:lvl w:ilvl="5" w:tplc="040C001B" w:tentative="1">
      <w:start w:val="1"/>
      <w:numFmt w:val="lowerRoman"/>
      <w:lvlText w:val="%6."/>
      <w:lvlJc w:val="right"/>
      <w:pPr>
        <w:ind w:left="5482" w:hanging="180"/>
      </w:pPr>
    </w:lvl>
    <w:lvl w:ilvl="6" w:tplc="040C000F" w:tentative="1">
      <w:start w:val="1"/>
      <w:numFmt w:val="decimal"/>
      <w:lvlText w:val="%7."/>
      <w:lvlJc w:val="left"/>
      <w:pPr>
        <w:ind w:left="6202" w:hanging="360"/>
      </w:pPr>
    </w:lvl>
    <w:lvl w:ilvl="7" w:tplc="040C0019" w:tentative="1">
      <w:start w:val="1"/>
      <w:numFmt w:val="lowerLetter"/>
      <w:lvlText w:val="%8."/>
      <w:lvlJc w:val="left"/>
      <w:pPr>
        <w:ind w:left="6922" w:hanging="360"/>
      </w:pPr>
    </w:lvl>
    <w:lvl w:ilvl="8" w:tplc="040C001B" w:tentative="1">
      <w:start w:val="1"/>
      <w:numFmt w:val="lowerRoman"/>
      <w:lvlText w:val="%9."/>
      <w:lvlJc w:val="right"/>
      <w:pPr>
        <w:ind w:left="7642" w:hanging="180"/>
      </w:pPr>
    </w:lvl>
  </w:abstractNum>
  <w:abstractNum w:abstractNumId="10" w15:restartNumberingAfterBreak="0">
    <w:nsid w:val="2DC87FB9"/>
    <w:multiLevelType w:val="hybridMultilevel"/>
    <w:tmpl w:val="55609D9C"/>
    <w:lvl w:ilvl="0" w:tplc="040C0019">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2E605E2B"/>
    <w:multiLevelType w:val="hybridMultilevel"/>
    <w:tmpl w:val="43E0769E"/>
    <w:lvl w:ilvl="0" w:tplc="040C0019">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15:restartNumberingAfterBreak="0">
    <w:nsid w:val="2FFF7EE5"/>
    <w:multiLevelType w:val="hybridMultilevel"/>
    <w:tmpl w:val="4066EFC6"/>
    <w:lvl w:ilvl="0" w:tplc="040C0007">
      <w:start w:val="1"/>
      <w:numFmt w:val="bullet"/>
      <w:pStyle w:val="Puceplusniveau2"/>
      <w:lvlText w:val=""/>
      <w:lvlJc w:val="left"/>
      <w:pPr>
        <w:tabs>
          <w:tab w:val="num" w:pos="1069"/>
        </w:tabs>
        <w:ind w:left="1069" w:hanging="360"/>
      </w:pPr>
      <w:rPr>
        <w:rFonts w:ascii="Symbol" w:hAnsi="Symbol" w:hint="default"/>
      </w:rPr>
    </w:lvl>
    <w:lvl w:ilvl="1" w:tplc="040C0003">
      <w:start w:val="1"/>
      <w:numFmt w:val="bullet"/>
      <w:lvlText w:val="o"/>
      <w:lvlJc w:val="left"/>
      <w:pPr>
        <w:tabs>
          <w:tab w:val="num" w:pos="1789"/>
        </w:tabs>
        <w:ind w:left="1789" w:hanging="360"/>
      </w:pPr>
      <w:rPr>
        <w:rFonts w:ascii="Courier New" w:hAnsi="Courier New" w:cs="Courier New" w:hint="default"/>
      </w:rPr>
    </w:lvl>
    <w:lvl w:ilvl="2" w:tplc="040C0005" w:tentative="1">
      <w:start w:val="1"/>
      <w:numFmt w:val="bullet"/>
      <w:lvlText w:val=""/>
      <w:lvlJc w:val="left"/>
      <w:pPr>
        <w:tabs>
          <w:tab w:val="num" w:pos="2509"/>
        </w:tabs>
        <w:ind w:left="2509" w:hanging="360"/>
      </w:pPr>
      <w:rPr>
        <w:rFonts w:ascii="Wingdings" w:hAnsi="Wingdings" w:hint="default"/>
      </w:rPr>
    </w:lvl>
    <w:lvl w:ilvl="3" w:tplc="040C0001" w:tentative="1">
      <w:start w:val="1"/>
      <w:numFmt w:val="bullet"/>
      <w:lvlText w:val=""/>
      <w:lvlJc w:val="left"/>
      <w:pPr>
        <w:tabs>
          <w:tab w:val="num" w:pos="3229"/>
        </w:tabs>
        <w:ind w:left="3229" w:hanging="360"/>
      </w:pPr>
      <w:rPr>
        <w:rFonts w:ascii="Symbol" w:hAnsi="Symbol" w:hint="default"/>
      </w:rPr>
    </w:lvl>
    <w:lvl w:ilvl="4" w:tplc="040C0003" w:tentative="1">
      <w:start w:val="1"/>
      <w:numFmt w:val="bullet"/>
      <w:lvlText w:val="o"/>
      <w:lvlJc w:val="left"/>
      <w:pPr>
        <w:tabs>
          <w:tab w:val="num" w:pos="3949"/>
        </w:tabs>
        <w:ind w:left="3949" w:hanging="360"/>
      </w:pPr>
      <w:rPr>
        <w:rFonts w:ascii="Courier New" w:hAnsi="Courier New" w:cs="Courier New" w:hint="default"/>
      </w:rPr>
    </w:lvl>
    <w:lvl w:ilvl="5" w:tplc="040C0005" w:tentative="1">
      <w:start w:val="1"/>
      <w:numFmt w:val="bullet"/>
      <w:lvlText w:val=""/>
      <w:lvlJc w:val="left"/>
      <w:pPr>
        <w:tabs>
          <w:tab w:val="num" w:pos="4669"/>
        </w:tabs>
        <w:ind w:left="4669" w:hanging="360"/>
      </w:pPr>
      <w:rPr>
        <w:rFonts w:ascii="Wingdings" w:hAnsi="Wingdings" w:hint="default"/>
      </w:rPr>
    </w:lvl>
    <w:lvl w:ilvl="6" w:tplc="040C0001" w:tentative="1">
      <w:start w:val="1"/>
      <w:numFmt w:val="bullet"/>
      <w:lvlText w:val=""/>
      <w:lvlJc w:val="left"/>
      <w:pPr>
        <w:tabs>
          <w:tab w:val="num" w:pos="5389"/>
        </w:tabs>
        <w:ind w:left="5389" w:hanging="360"/>
      </w:pPr>
      <w:rPr>
        <w:rFonts w:ascii="Symbol" w:hAnsi="Symbol" w:hint="default"/>
      </w:rPr>
    </w:lvl>
    <w:lvl w:ilvl="7" w:tplc="040C0003" w:tentative="1">
      <w:start w:val="1"/>
      <w:numFmt w:val="bullet"/>
      <w:lvlText w:val="o"/>
      <w:lvlJc w:val="left"/>
      <w:pPr>
        <w:tabs>
          <w:tab w:val="num" w:pos="6109"/>
        </w:tabs>
        <w:ind w:left="6109" w:hanging="360"/>
      </w:pPr>
      <w:rPr>
        <w:rFonts w:ascii="Courier New" w:hAnsi="Courier New" w:cs="Courier New" w:hint="default"/>
      </w:rPr>
    </w:lvl>
    <w:lvl w:ilvl="8" w:tplc="040C0005" w:tentative="1">
      <w:start w:val="1"/>
      <w:numFmt w:val="bullet"/>
      <w:lvlText w:val=""/>
      <w:lvlJc w:val="left"/>
      <w:pPr>
        <w:tabs>
          <w:tab w:val="num" w:pos="6829"/>
        </w:tabs>
        <w:ind w:left="6829" w:hanging="360"/>
      </w:pPr>
      <w:rPr>
        <w:rFonts w:ascii="Wingdings" w:hAnsi="Wingdings" w:hint="default"/>
      </w:rPr>
    </w:lvl>
  </w:abstractNum>
  <w:abstractNum w:abstractNumId="13" w15:restartNumberingAfterBreak="0">
    <w:nsid w:val="300A2BA1"/>
    <w:multiLevelType w:val="hybridMultilevel"/>
    <w:tmpl w:val="F7589A1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3225715D"/>
    <w:multiLevelType w:val="hybridMultilevel"/>
    <w:tmpl w:val="B046E81C"/>
    <w:lvl w:ilvl="0" w:tplc="040C0019">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 w15:restartNumberingAfterBreak="0">
    <w:nsid w:val="332853E5"/>
    <w:multiLevelType w:val="hybridMultilevel"/>
    <w:tmpl w:val="6C963F0A"/>
    <w:lvl w:ilvl="0" w:tplc="206298DA">
      <w:start w:val="1"/>
      <w:numFmt w:val="decimal"/>
      <w:pStyle w:val="A2"/>
      <w:lvlText w:val="%1.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15:restartNumberingAfterBreak="0">
    <w:nsid w:val="38875668"/>
    <w:multiLevelType w:val="hybridMultilevel"/>
    <w:tmpl w:val="434C4B3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3B5E38E5"/>
    <w:multiLevelType w:val="hybridMultilevel"/>
    <w:tmpl w:val="D73E0FDA"/>
    <w:lvl w:ilvl="0" w:tplc="040C0001">
      <w:start w:val="1"/>
      <w:numFmt w:val="bullet"/>
      <w:pStyle w:val="Puceplusniveau1"/>
      <w:lvlText w:val=""/>
      <w:lvlJc w:val="left"/>
      <w:pPr>
        <w:tabs>
          <w:tab w:val="num" w:pos="720"/>
        </w:tabs>
        <w:ind w:left="72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3BC52531"/>
    <w:multiLevelType w:val="hybridMultilevel"/>
    <w:tmpl w:val="5322B95E"/>
    <w:lvl w:ilvl="0" w:tplc="CC2891E0">
      <w:start w:val="1"/>
      <w:numFmt w:val="decimal"/>
      <w:pStyle w:val="SECTION"/>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9" w15:restartNumberingAfterBreak="0">
    <w:nsid w:val="3D2752B1"/>
    <w:multiLevelType w:val="hybridMultilevel"/>
    <w:tmpl w:val="112C1FA6"/>
    <w:lvl w:ilvl="0" w:tplc="FD5073BA">
      <w:numFmt w:val="bullet"/>
      <w:lvlText w:val="-"/>
      <w:lvlJc w:val="left"/>
      <w:pPr>
        <w:ind w:left="1068" w:hanging="360"/>
      </w:pPr>
      <w:rPr>
        <w:rFonts w:ascii="Arial" w:eastAsia="Times New Roman" w:hAnsi="Arial" w:cs="Arial"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20" w15:restartNumberingAfterBreak="0">
    <w:nsid w:val="48B91D71"/>
    <w:multiLevelType w:val="hybridMultilevel"/>
    <w:tmpl w:val="4F5ABAB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4F820303"/>
    <w:multiLevelType w:val="hybridMultilevel"/>
    <w:tmpl w:val="8A24F692"/>
    <w:lvl w:ilvl="0" w:tplc="F0048534">
      <w:start w:val="10"/>
      <w:numFmt w:val="bullet"/>
      <w:lvlText w:val=""/>
      <w:lvlJc w:val="left"/>
      <w:pPr>
        <w:ind w:left="720" w:hanging="360"/>
      </w:pPr>
      <w:rPr>
        <w:rFonts w:ascii="Wingdings" w:eastAsia="Times New Roman" w:hAnsi="Wingding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54B43F5E"/>
    <w:multiLevelType w:val="hybridMultilevel"/>
    <w:tmpl w:val="2F808760"/>
    <w:lvl w:ilvl="0" w:tplc="D4488046">
      <w:start w:val="1"/>
      <w:numFmt w:val="decimal"/>
      <w:pStyle w:val="CCTP-section"/>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3" w15:restartNumberingAfterBreak="0">
    <w:nsid w:val="58864866"/>
    <w:multiLevelType w:val="hybridMultilevel"/>
    <w:tmpl w:val="75F0FB6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590B5503"/>
    <w:multiLevelType w:val="hybridMultilevel"/>
    <w:tmpl w:val="3658427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684E4267"/>
    <w:multiLevelType w:val="hybridMultilevel"/>
    <w:tmpl w:val="6FDE34C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73943498"/>
    <w:multiLevelType w:val="hybridMultilevel"/>
    <w:tmpl w:val="F370968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74A4763D"/>
    <w:multiLevelType w:val="hybridMultilevel"/>
    <w:tmpl w:val="A418B45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770B3A65"/>
    <w:multiLevelType w:val="hybridMultilevel"/>
    <w:tmpl w:val="074AF7F2"/>
    <w:lvl w:ilvl="0" w:tplc="040C000F">
      <w:start w:val="1"/>
      <w:numFmt w:val="decimal"/>
      <w:lvlText w:val="%1."/>
      <w:lvlJc w:val="left"/>
      <w:pPr>
        <w:ind w:left="720" w:hanging="360"/>
      </w:pPr>
      <w:rPr>
        <w:rFonts w:hint="default"/>
        <w:sz w:val="20"/>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9" w15:restartNumberingAfterBreak="0">
    <w:nsid w:val="7CDD0985"/>
    <w:multiLevelType w:val="hybridMultilevel"/>
    <w:tmpl w:val="1480F6BA"/>
    <w:lvl w:ilvl="0" w:tplc="DC066EDA">
      <w:numFmt w:val="bullet"/>
      <w:lvlText w:val="-"/>
      <w:lvlJc w:val="left"/>
      <w:pPr>
        <w:ind w:left="720" w:hanging="360"/>
      </w:pPr>
      <w:rPr>
        <w:rFonts w:ascii="Arial" w:eastAsia="Times New Roman" w:hAnsi="Arial" w:cs="Arial" w:hint="default"/>
        <w:sz w:val="2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7EFB3DFF"/>
    <w:multiLevelType w:val="hybridMultilevel"/>
    <w:tmpl w:val="371A739A"/>
    <w:lvl w:ilvl="0" w:tplc="DC066EDA">
      <w:numFmt w:val="bullet"/>
      <w:lvlText w:val="-"/>
      <w:lvlJc w:val="left"/>
      <w:pPr>
        <w:ind w:left="720" w:hanging="360"/>
      </w:pPr>
      <w:rPr>
        <w:rFonts w:ascii="Arial" w:eastAsia="Times New Roman" w:hAnsi="Arial" w:cs="Arial" w:hint="default"/>
        <w:sz w:val="2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990210084">
    <w:abstractNumId w:val="2"/>
  </w:num>
  <w:num w:numId="2" w16cid:durableId="1725255340">
    <w:abstractNumId w:val="17"/>
  </w:num>
  <w:num w:numId="3" w16cid:durableId="1014766341">
    <w:abstractNumId w:val="12"/>
  </w:num>
  <w:num w:numId="4" w16cid:durableId="4134738">
    <w:abstractNumId w:val="8"/>
  </w:num>
  <w:num w:numId="5" w16cid:durableId="1294481527">
    <w:abstractNumId w:val="0"/>
  </w:num>
  <w:num w:numId="6" w16cid:durableId="1183787914">
    <w:abstractNumId w:val="4"/>
  </w:num>
  <w:num w:numId="7" w16cid:durableId="2001077229">
    <w:abstractNumId w:val="20"/>
  </w:num>
  <w:num w:numId="8" w16cid:durableId="1972519902">
    <w:abstractNumId w:val="26"/>
  </w:num>
  <w:num w:numId="9" w16cid:durableId="109367337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08102413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10607955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83129169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55897814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228028107">
    <w:abstractNumId w:val="6"/>
  </w:num>
  <w:num w:numId="15" w16cid:durableId="12344048">
    <w:abstractNumId w:val="13"/>
  </w:num>
  <w:num w:numId="16" w16cid:durableId="195234876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2126580165">
    <w:abstractNumId w:val="5"/>
  </w:num>
  <w:num w:numId="18" w16cid:durableId="2053338119">
    <w:abstractNumId w:val="27"/>
  </w:num>
  <w:num w:numId="19" w16cid:durableId="143937237">
    <w:abstractNumId w:val="29"/>
  </w:num>
  <w:num w:numId="20" w16cid:durableId="1053624940">
    <w:abstractNumId w:val="1"/>
  </w:num>
  <w:num w:numId="21" w16cid:durableId="892498812">
    <w:abstractNumId w:val="19"/>
  </w:num>
  <w:num w:numId="22" w16cid:durableId="306125874">
    <w:abstractNumId w:val="21"/>
  </w:num>
  <w:num w:numId="23" w16cid:durableId="347410433">
    <w:abstractNumId w:val="28"/>
  </w:num>
  <w:num w:numId="24" w16cid:durableId="135337136">
    <w:abstractNumId w:val="30"/>
  </w:num>
  <w:num w:numId="25" w16cid:durableId="1511406399">
    <w:abstractNumId w:val="25"/>
  </w:num>
  <w:num w:numId="26" w16cid:durableId="1328174184">
    <w:abstractNumId w:val="18"/>
  </w:num>
  <w:num w:numId="27" w16cid:durableId="12808365">
    <w:abstractNumId w:val="22"/>
  </w:num>
  <w:num w:numId="28" w16cid:durableId="1095320221">
    <w:abstractNumId w:val="3"/>
  </w:num>
  <w:num w:numId="29" w16cid:durableId="1764640675">
    <w:abstractNumId w:val="10"/>
  </w:num>
  <w:num w:numId="30" w16cid:durableId="1985116169">
    <w:abstractNumId w:val="16"/>
  </w:num>
  <w:num w:numId="31" w16cid:durableId="1201015362">
    <w:abstractNumId w:val="11"/>
  </w:num>
  <w:num w:numId="32" w16cid:durableId="108474505">
    <w:abstractNumId w:val="24"/>
  </w:num>
  <w:num w:numId="33" w16cid:durableId="735397869">
    <w:abstractNumId w:val="14"/>
  </w:num>
  <w:num w:numId="34" w16cid:durableId="1844663378">
    <w:abstractNumId w:val="23"/>
  </w:num>
  <w:num w:numId="35" w16cid:durableId="1298996819">
    <w:abstractNumId w:val="15"/>
  </w:num>
  <w:num w:numId="36" w16cid:durableId="937560443">
    <w:abstractNumId w:val="9"/>
  </w:num>
  <w:num w:numId="37" w16cid:durableId="121701379">
    <w:abstractNumId w:val="15"/>
  </w:num>
  <w:num w:numId="38" w16cid:durableId="1008756498">
    <w:abstractNumId w:val="15"/>
  </w:num>
  <w:numIdMacAtCleanup w:val="9"/>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BORDES Xavier (Acoss)">
    <w15:presenceInfo w15:providerId="AD" w15:userId="S::xavier.bordes@acoss.fr::29ff7bc0-7e45-4bab-9fbe-cdf802b80ab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attachedTemplate r:id="rId1"/>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trackRevisions/>
  <w:doNotTrackMoves/>
  <w:doNotTrackFormatting/>
  <w:documentProtection w:edit="comments" w:enforcement="0"/>
  <w:defaultTabStop w:val="709"/>
  <w:hyphenationZone w:val="425"/>
  <w:drawingGridHorizontalSpacing w:val="181"/>
  <w:drawingGridVerticalSpacing w:val="181"/>
  <w:displayHorizontalDrawingGridEvery w:val="0"/>
  <w:displayVerticalDrawingGridEvery w:val="0"/>
  <w:doNotUseMarginsForDrawingGridOrigin/>
  <w:drawingGridVerticalOrigin w:val="1985"/>
  <w:noPunctuationKerning/>
  <w:characterSpacingControl w:val="doNotCompress"/>
  <w:hdrShapeDefaults>
    <o:shapedefaults v:ext="edit" spidmax="2086">
      <o:colormru v:ext="edit" colors="#004483,#005294"/>
    </o:shapedefaults>
    <o:shapelayout v:ext="edit">
      <o:idmap v:ext="edit" data="1"/>
    </o:shapelayout>
  </w:hdrShapeDefaults>
  <w:footnotePr>
    <w:footnote w:id="-1"/>
    <w:footnote w:id="0"/>
    <w:footnote w:id="1"/>
  </w:footnotePr>
  <w:endnotePr>
    <w:endnote w:id="-1"/>
    <w:endnote w:id="0"/>
    <w:endnote w:id="1"/>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ED0605"/>
    <w:rsid w:val="0000296F"/>
    <w:rsid w:val="00003719"/>
    <w:rsid w:val="00003D92"/>
    <w:rsid w:val="00004B99"/>
    <w:rsid w:val="00004DFB"/>
    <w:rsid w:val="000054C9"/>
    <w:rsid w:val="00006714"/>
    <w:rsid w:val="0000721B"/>
    <w:rsid w:val="00007959"/>
    <w:rsid w:val="0001051A"/>
    <w:rsid w:val="0001055E"/>
    <w:rsid w:val="00011CB6"/>
    <w:rsid w:val="00012F63"/>
    <w:rsid w:val="00013EAB"/>
    <w:rsid w:val="00014D0B"/>
    <w:rsid w:val="000156E8"/>
    <w:rsid w:val="00015B19"/>
    <w:rsid w:val="0002134B"/>
    <w:rsid w:val="0002435C"/>
    <w:rsid w:val="00026221"/>
    <w:rsid w:val="00026FFE"/>
    <w:rsid w:val="00027F9A"/>
    <w:rsid w:val="0003043E"/>
    <w:rsid w:val="00030B53"/>
    <w:rsid w:val="00035AF3"/>
    <w:rsid w:val="0004109F"/>
    <w:rsid w:val="00042EAA"/>
    <w:rsid w:val="000450EB"/>
    <w:rsid w:val="000460EF"/>
    <w:rsid w:val="00047785"/>
    <w:rsid w:val="00050AAF"/>
    <w:rsid w:val="00051F60"/>
    <w:rsid w:val="0005408C"/>
    <w:rsid w:val="00055181"/>
    <w:rsid w:val="00056002"/>
    <w:rsid w:val="0005765C"/>
    <w:rsid w:val="00060EE5"/>
    <w:rsid w:val="00062619"/>
    <w:rsid w:val="00063DEB"/>
    <w:rsid w:val="00063F6C"/>
    <w:rsid w:val="000652A7"/>
    <w:rsid w:val="00065DE1"/>
    <w:rsid w:val="00066FAF"/>
    <w:rsid w:val="00070F3C"/>
    <w:rsid w:val="000716FE"/>
    <w:rsid w:val="0007306A"/>
    <w:rsid w:val="00073412"/>
    <w:rsid w:val="00074678"/>
    <w:rsid w:val="00075B5D"/>
    <w:rsid w:val="0007648D"/>
    <w:rsid w:val="00076E46"/>
    <w:rsid w:val="00080EFB"/>
    <w:rsid w:val="00082AF0"/>
    <w:rsid w:val="000835B5"/>
    <w:rsid w:val="00083E1D"/>
    <w:rsid w:val="00084AE3"/>
    <w:rsid w:val="000864DA"/>
    <w:rsid w:val="00087DBB"/>
    <w:rsid w:val="00087ED4"/>
    <w:rsid w:val="0009085A"/>
    <w:rsid w:val="000915D4"/>
    <w:rsid w:val="00091762"/>
    <w:rsid w:val="000917CB"/>
    <w:rsid w:val="000A1326"/>
    <w:rsid w:val="000A20C4"/>
    <w:rsid w:val="000A3A7D"/>
    <w:rsid w:val="000A6F70"/>
    <w:rsid w:val="000A722A"/>
    <w:rsid w:val="000B1496"/>
    <w:rsid w:val="000B18B5"/>
    <w:rsid w:val="000B2941"/>
    <w:rsid w:val="000B36E9"/>
    <w:rsid w:val="000B3C80"/>
    <w:rsid w:val="000B3FB0"/>
    <w:rsid w:val="000B5E5D"/>
    <w:rsid w:val="000B649D"/>
    <w:rsid w:val="000C0396"/>
    <w:rsid w:val="000C2707"/>
    <w:rsid w:val="000C2A24"/>
    <w:rsid w:val="000C2DF0"/>
    <w:rsid w:val="000C2FB4"/>
    <w:rsid w:val="000C3BE1"/>
    <w:rsid w:val="000C5A1E"/>
    <w:rsid w:val="000C720B"/>
    <w:rsid w:val="000C7C31"/>
    <w:rsid w:val="000D0EF3"/>
    <w:rsid w:val="000D16E6"/>
    <w:rsid w:val="000D64B2"/>
    <w:rsid w:val="000E1777"/>
    <w:rsid w:val="000E1CB1"/>
    <w:rsid w:val="000E1DB2"/>
    <w:rsid w:val="000E2BE6"/>
    <w:rsid w:val="000E2D07"/>
    <w:rsid w:val="000E34C4"/>
    <w:rsid w:val="000E3BE8"/>
    <w:rsid w:val="000E79CD"/>
    <w:rsid w:val="000F075F"/>
    <w:rsid w:val="000F17BC"/>
    <w:rsid w:val="000F21D3"/>
    <w:rsid w:val="000F2877"/>
    <w:rsid w:val="000F2924"/>
    <w:rsid w:val="000F2A9A"/>
    <w:rsid w:val="000F5EEA"/>
    <w:rsid w:val="000F7468"/>
    <w:rsid w:val="00102227"/>
    <w:rsid w:val="00102E5B"/>
    <w:rsid w:val="00103D7B"/>
    <w:rsid w:val="00104DC5"/>
    <w:rsid w:val="00112929"/>
    <w:rsid w:val="00113F3E"/>
    <w:rsid w:val="001163D3"/>
    <w:rsid w:val="001167C7"/>
    <w:rsid w:val="001206F4"/>
    <w:rsid w:val="00121ED3"/>
    <w:rsid w:val="00122F5F"/>
    <w:rsid w:val="00124980"/>
    <w:rsid w:val="001259D1"/>
    <w:rsid w:val="0013091F"/>
    <w:rsid w:val="00132984"/>
    <w:rsid w:val="0013727B"/>
    <w:rsid w:val="0014046A"/>
    <w:rsid w:val="00140A21"/>
    <w:rsid w:val="00143F19"/>
    <w:rsid w:val="00145A20"/>
    <w:rsid w:val="00145D2A"/>
    <w:rsid w:val="00147554"/>
    <w:rsid w:val="001515B7"/>
    <w:rsid w:val="0015296C"/>
    <w:rsid w:val="0015466F"/>
    <w:rsid w:val="0015489C"/>
    <w:rsid w:val="00157943"/>
    <w:rsid w:val="00161303"/>
    <w:rsid w:val="0016418E"/>
    <w:rsid w:val="00173925"/>
    <w:rsid w:val="0017414E"/>
    <w:rsid w:val="00174644"/>
    <w:rsid w:val="0017642B"/>
    <w:rsid w:val="00176B47"/>
    <w:rsid w:val="001832E5"/>
    <w:rsid w:val="00184D7C"/>
    <w:rsid w:val="00186538"/>
    <w:rsid w:val="00186EE6"/>
    <w:rsid w:val="00190F61"/>
    <w:rsid w:val="0019251D"/>
    <w:rsid w:val="00195245"/>
    <w:rsid w:val="001A0569"/>
    <w:rsid w:val="001A2163"/>
    <w:rsid w:val="001A6803"/>
    <w:rsid w:val="001A6DDB"/>
    <w:rsid w:val="001C15AC"/>
    <w:rsid w:val="001C2819"/>
    <w:rsid w:val="001C3F56"/>
    <w:rsid w:val="001C51D5"/>
    <w:rsid w:val="001C7E88"/>
    <w:rsid w:val="001D19F1"/>
    <w:rsid w:val="001D43C9"/>
    <w:rsid w:val="001D7FD0"/>
    <w:rsid w:val="001E0B03"/>
    <w:rsid w:val="001E0BD9"/>
    <w:rsid w:val="001E30F7"/>
    <w:rsid w:val="001E38D6"/>
    <w:rsid w:val="001E6A2A"/>
    <w:rsid w:val="001E7451"/>
    <w:rsid w:val="001E7671"/>
    <w:rsid w:val="001E7EBF"/>
    <w:rsid w:val="001F217C"/>
    <w:rsid w:val="001F5AB3"/>
    <w:rsid w:val="001F62A4"/>
    <w:rsid w:val="001F63AD"/>
    <w:rsid w:val="001F640C"/>
    <w:rsid w:val="001F7F1F"/>
    <w:rsid w:val="002001AA"/>
    <w:rsid w:val="00201417"/>
    <w:rsid w:val="00201EA2"/>
    <w:rsid w:val="00203A91"/>
    <w:rsid w:val="00203CF8"/>
    <w:rsid w:val="00205737"/>
    <w:rsid w:val="002077C0"/>
    <w:rsid w:val="00211D2F"/>
    <w:rsid w:val="0021675F"/>
    <w:rsid w:val="00221284"/>
    <w:rsid w:val="00221E2C"/>
    <w:rsid w:val="00224142"/>
    <w:rsid w:val="002261EC"/>
    <w:rsid w:val="00227A11"/>
    <w:rsid w:val="00232C0D"/>
    <w:rsid w:val="00232D3D"/>
    <w:rsid w:val="0024274A"/>
    <w:rsid w:val="00245D57"/>
    <w:rsid w:val="002476A5"/>
    <w:rsid w:val="00252744"/>
    <w:rsid w:val="00254FC0"/>
    <w:rsid w:val="00255DEE"/>
    <w:rsid w:val="00256312"/>
    <w:rsid w:val="00260E89"/>
    <w:rsid w:val="00263519"/>
    <w:rsid w:val="00264FEA"/>
    <w:rsid w:val="0026602B"/>
    <w:rsid w:val="00266F23"/>
    <w:rsid w:val="0027138C"/>
    <w:rsid w:val="00271AF6"/>
    <w:rsid w:val="00271D95"/>
    <w:rsid w:val="002737F5"/>
    <w:rsid w:val="002801D4"/>
    <w:rsid w:val="00282377"/>
    <w:rsid w:val="00285B02"/>
    <w:rsid w:val="00285D71"/>
    <w:rsid w:val="00286B58"/>
    <w:rsid w:val="00287215"/>
    <w:rsid w:val="002877B9"/>
    <w:rsid w:val="002879CB"/>
    <w:rsid w:val="00287EB6"/>
    <w:rsid w:val="00292A6C"/>
    <w:rsid w:val="0029582C"/>
    <w:rsid w:val="002A0574"/>
    <w:rsid w:val="002A113D"/>
    <w:rsid w:val="002A26B7"/>
    <w:rsid w:val="002A3BC9"/>
    <w:rsid w:val="002A4EA2"/>
    <w:rsid w:val="002A6D8E"/>
    <w:rsid w:val="002B31A4"/>
    <w:rsid w:val="002B3890"/>
    <w:rsid w:val="002B414C"/>
    <w:rsid w:val="002B649F"/>
    <w:rsid w:val="002B6A9B"/>
    <w:rsid w:val="002C46F9"/>
    <w:rsid w:val="002C48CE"/>
    <w:rsid w:val="002C4AE5"/>
    <w:rsid w:val="002C4C64"/>
    <w:rsid w:val="002C5676"/>
    <w:rsid w:val="002C614C"/>
    <w:rsid w:val="002D3324"/>
    <w:rsid w:val="002D47A0"/>
    <w:rsid w:val="002D4EBA"/>
    <w:rsid w:val="002D642C"/>
    <w:rsid w:val="002D7C0B"/>
    <w:rsid w:val="002E2692"/>
    <w:rsid w:val="002E4F01"/>
    <w:rsid w:val="002E661D"/>
    <w:rsid w:val="002E756F"/>
    <w:rsid w:val="002E798A"/>
    <w:rsid w:val="002F10AA"/>
    <w:rsid w:val="002F1EA5"/>
    <w:rsid w:val="002F5BD6"/>
    <w:rsid w:val="002F768F"/>
    <w:rsid w:val="0030196E"/>
    <w:rsid w:val="00302AB9"/>
    <w:rsid w:val="00303987"/>
    <w:rsid w:val="00310415"/>
    <w:rsid w:val="00313422"/>
    <w:rsid w:val="003176B0"/>
    <w:rsid w:val="00317D86"/>
    <w:rsid w:val="003207ED"/>
    <w:rsid w:val="003225DA"/>
    <w:rsid w:val="00327765"/>
    <w:rsid w:val="00327CE8"/>
    <w:rsid w:val="00330A3E"/>
    <w:rsid w:val="0033182D"/>
    <w:rsid w:val="0033271B"/>
    <w:rsid w:val="003360D1"/>
    <w:rsid w:val="00336526"/>
    <w:rsid w:val="00337E5E"/>
    <w:rsid w:val="003410F0"/>
    <w:rsid w:val="00346857"/>
    <w:rsid w:val="00347AED"/>
    <w:rsid w:val="003520F4"/>
    <w:rsid w:val="00354404"/>
    <w:rsid w:val="00355838"/>
    <w:rsid w:val="003574CC"/>
    <w:rsid w:val="00360379"/>
    <w:rsid w:val="0036062A"/>
    <w:rsid w:val="00360FC4"/>
    <w:rsid w:val="00363BF9"/>
    <w:rsid w:val="00365ED1"/>
    <w:rsid w:val="0036646B"/>
    <w:rsid w:val="00366E43"/>
    <w:rsid w:val="00372104"/>
    <w:rsid w:val="00372325"/>
    <w:rsid w:val="00372ED3"/>
    <w:rsid w:val="00373327"/>
    <w:rsid w:val="00377EDC"/>
    <w:rsid w:val="00380541"/>
    <w:rsid w:val="003816D8"/>
    <w:rsid w:val="003827D4"/>
    <w:rsid w:val="00382F15"/>
    <w:rsid w:val="00383EC1"/>
    <w:rsid w:val="00385EA0"/>
    <w:rsid w:val="003909D9"/>
    <w:rsid w:val="003926BB"/>
    <w:rsid w:val="00393EFA"/>
    <w:rsid w:val="00396340"/>
    <w:rsid w:val="0039685D"/>
    <w:rsid w:val="003A14A9"/>
    <w:rsid w:val="003A206C"/>
    <w:rsid w:val="003A3FD1"/>
    <w:rsid w:val="003A4140"/>
    <w:rsid w:val="003A5EBA"/>
    <w:rsid w:val="003A65B9"/>
    <w:rsid w:val="003B407F"/>
    <w:rsid w:val="003B5311"/>
    <w:rsid w:val="003B602F"/>
    <w:rsid w:val="003C16FC"/>
    <w:rsid w:val="003C27A0"/>
    <w:rsid w:val="003C2A66"/>
    <w:rsid w:val="003C43DA"/>
    <w:rsid w:val="003C4C92"/>
    <w:rsid w:val="003D374E"/>
    <w:rsid w:val="003D6854"/>
    <w:rsid w:val="003E31D2"/>
    <w:rsid w:val="003E3248"/>
    <w:rsid w:val="003E4950"/>
    <w:rsid w:val="003E4EAD"/>
    <w:rsid w:val="003F381F"/>
    <w:rsid w:val="003F6391"/>
    <w:rsid w:val="003F7F18"/>
    <w:rsid w:val="00401892"/>
    <w:rsid w:val="00401D8D"/>
    <w:rsid w:val="00404131"/>
    <w:rsid w:val="00404655"/>
    <w:rsid w:val="00406180"/>
    <w:rsid w:val="0041185F"/>
    <w:rsid w:val="00416950"/>
    <w:rsid w:val="00417820"/>
    <w:rsid w:val="00431139"/>
    <w:rsid w:val="004312D9"/>
    <w:rsid w:val="00431422"/>
    <w:rsid w:val="00431955"/>
    <w:rsid w:val="00436178"/>
    <w:rsid w:val="00436912"/>
    <w:rsid w:val="004440C2"/>
    <w:rsid w:val="004472C7"/>
    <w:rsid w:val="00447665"/>
    <w:rsid w:val="00450579"/>
    <w:rsid w:val="004507F3"/>
    <w:rsid w:val="00452291"/>
    <w:rsid w:val="004537FA"/>
    <w:rsid w:val="00453E3A"/>
    <w:rsid w:val="00463750"/>
    <w:rsid w:val="0046570A"/>
    <w:rsid w:val="0047254F"/>
    <w:rsid w:val="00474D7E"/>
    <w:rsid w:val="00475E94"/>
    <w:rsid w:val="0047734B"/>
    <w:rsid w:val="00477C61"/>
    <w:rsid w:val="00483C57"/>
    <w:rsid w:val="00485D53"/>
    <w:rsid w:val="004901BA"/>
    <w:rsid w:val="00490227"/>
    <w:rsid w:val="00491450"/>
    <w:rsid w:val="00492A29"/>
    <w:rsid w:val="004941D7"/>
    <w:rsid w:val="004947FF"/>
    <w:rsid w:val="00495F0F"/>
    <w:rsid w:val="004A30FA"/>
    <w:rsid w:val="004A3575"/>
    <w:rsid w:val="004A3F1E"/>
    <w:rsid w:val="004A6F47"/>
    <w:rsid w:val="004A79BC"/>
    <w:rsid w:val="004B2D9A"/>
    <w:rsid w:val="004B71F5"/>
    <w:rsid w:val="004C0F58"/>
    <w:rsid w:val="004C291A"/>
    <w:rsid w:val="004C5695"/>
    <w:rsid w:val="004C7C0F"/>
    <w:rsid w:val="004D1621"/>
    <w:rsid w:val="004D1A3C"/>
    <w:rsid w:val="004D24FB"/>
    <w:rsid w:val="004D2872"/>
    <w:rsid w:val="004E0834"/>
    <w:rsid w:val="004E4C2A"/>
    <w:rsid w:val="004E6E75"/>
    <w:rsid w:val="004F0C1B"/>
    <w:rsid w:val="004F486B"/>
    <w:rsid w:val="004F50F8"/>
    <w:rsid w:val="004F53FA"/>
    <w:rsid w:val="004F6D62"/>
    <w:rsid w:val="00501C5A"/>
    <w:rsid w:val="00504079"/>
    <w:rsid w:val="00504B2F"/>
    <w:rsid w:val="00512707"/>
    <w:rsid w:val="00514E52"/>
    <w:rsid w:val="00515670"/>
    <w:rsid w:val="00515FA9"/>
    <w:rsid w:val="00516A90"/>
    <w:rsid w:val="00517DCC"/>
    <w:rsid w:val="00517E41"/>
    <w:rsid w:val="00520CCC"/>
    <w:rsid w:val="00520E6F"/>
    <w:rsid w:val="0053304B"/>
    <w:rsid w:val="00537528"/>
    <w:rsid w:val="0054219D"/>
    <w:rsid w:val="00542B9C"/>
    <w:rsid w:val="00542F2D"/>
    <w:rsid w:val="0054445F"/>
    <w:rsid w:val="00546787"/>
    <w:rsid w:val="00550E98"/>
    <w:rsid w:val="00551DC9"/>
    <w:rsid w:val="005547D7"/>
    <w:rsid w:val="00554BB4"/>
    <w:rsid w:val="00560C63"/>
    <w:rsid w:val="00561157"/>
    <w:rsid w:val="005619A6"/>
    <w:rsid w:val="0056568A"/>
    <w:rsid w:val="00566482"/>
    <w:rsid w:val="0056775F"/>
    <w:rsid w:val="00571B65"/>
    <w:rsid w:val="005752DB"/>
    <w:rsid w:val="00580438"/>
    <w:rsid w:val="00581C9C"/>
    <w:rsid w:val="00582C64"/>
    <w:rsid w:val="00583A14"/>
    <w:rsid w:val="00585CCB"/>
    <w:rsid w:val="00587081"/>
    <w:rsid w:val="00587D80"/>
    <w:rsid w:val="00590B30"/>
    <w:rsid w:val="00591999"/>
    <w:rsid w:val="00592437"/>
    <w:rsid w:val="00592579"/>
    <w:rsid w:val="00594043"/>
    <w:rsid w:val="00594CB2"/>
    <w:rsid w:val="00594EFF"/>
    <w:rsid w:val="0059732E"/>
    <w:rsid w:val="00597F04"/>
    <w:rsid w:val="005A09DA"/>
    <w:rsid w:val="005A1A57"/>
    <w:rsid w:val="005A23DB"/>
    <w:rsid w:val="005A6388"/>
    <w:rsid w:val="005A70D6"/>
    <w:rsid w:val="005B1C1A"/>
    <w:rsid w:val="005B258D"/>
    <w:rsid w:val="005B7496"/>
    <w:rsid w:val="005C02A3"/>
    <w:rsid w:val="005C0F76"/>
    <w:rsid w:val="005C1B51"/>
    <w:rsid w:val="005C2832"/>
    <w:rsid w:val="005C3969"/>
    <w:rsid w:val="005C3A41"/>
    <w:rsid w:val="005C4611"/>
    <w:rsid w:val="005C5B8C"/>
    <w:rsid w:val="005C706C"/>
    <w:rsid w:val="005C7801"/>
    <w:rsid w:val="005C7918"/>
    <w:rsid w:val="005D57EC"/>
    <w:rsid w:val="005D7B3E"/>
    <w:rsid w:val="005E63E9"/>
    <w:rsid w:val="005E76D2"/>
    <w:rsid w:val="005F39EF"/>
    <w:rsid w:val="00607E1D"/>
    <w:rsid w:val="00612546"/>
    <w:rsid w:val="00612940"/>
    <w:rsid w:val="00612EF3"/>
    <w:rsid w:val="0061597F"/>
    <w:rsid w:val="00616639"/>
    <w:rsid w:val="00616E50"/>
    <w:rsid w:val="00621F53"/>
    <w:rsid w:val="006248B6"/>
    <w:rsid w:val="00625008"/>
    <w:rsid w:val="006253AD"/>
    <w:rsid w:val="0062597C"/>
    <w:rsid w:val="00625AC7"/>
    <w:rsid w:val="0062610F"/>
    <w:rsid w:val="00630529"/>
    <w:rsid w:val="006332DC"/>
    <w:rsid w:val="00633C4E"/>
    <w:rsid w:val="0063666C"/>
    <w:rsid w:val="00636B36"/>
    <w:rsid w:val="00636B68"/>
    <w:rsid w:val="00640308"/>
    <w:rsid w:val="00640337"/>
    <w:rsid w:val="006417D1"/>
    <w:rsid w:val="006434C0"/>
    <w:rsid w:val="006441EA"/>
    <w:rsid w:val="00645A1B"/>
    <w:rsid w:val="00646097"/>
    <w:rsid w:val="00651741"/>
    <w:rsid w:val="006530F5"/>
    <w:rsid w:val="0065674A"/>
    <w:rsid w:val="006625AF"/>
    <w:rsid w:val="00665393"/>
    <w:rsid w:val="00671101"/>
    <w:rsid w:val="00673C53"/>
    <w:rsid w:val="006754B6"/>
    <w:rsid w:val="00675DF7"/>
    <w:rsid w:val="00680DBC"/>
    <w:rsid w:val="006811D6"/>
    <w:rsid w:val="00682EBA"/>
    <w:rsid w:val="00684D0E"/>
    <w:rsid w:val="006856A4"/>
    <w:rsid w:val="00691BC3"/>
    <w:rsid w:val="00696B4C"/>
    <w:rsid w:val="006979DA"/>
    <w:rsid w:val="006A00D8"/>
    <w:rsid w:val="006A0DC9"/>
    <w:rsid w:val="006A11E6"/>
    <w:rsid w:val="006A42FE"/>
    <w:rsid w:val="006A44E1"/>
    <w:rsid w:val="006A6D08"/>
    <w:rsid w:val="006B50D4"/>
    <w:rsid w:val="006B69D7"/>
    <w:rsid w:val="006B73DE"/>
    <w:rsid w:val="006C0767"/>
    <w:rsid w:val="006C2B70"/>
    <w:rsid w:val="006C7338"/>
    <w:rsid w:val="006D0E2E"/>
    <w:rsid w:val="006D4FBB"/>
    <w:rsid w:val="006D5DF1"/>
    <w:rsid w:val="006D5FB0"/>
    <w:rsid w:val="006E0C4C"/>
    <w:rsid w:val="006E1068"/>
    <w:rsid w:val="006E244B"/>
    <w:rsid w:val="006E2F3B"/>
    <w:rsid w:val="006E5003"/>
    <w:rsid w:val="006E56DB"/>
    <w:rsid w:val="006E5986"/>
    <w:rsid w:val="006F297B"/>
    <w:rsid w:val="006F4772"/>
    <w:rsid w:val="006F5F2E"/>
    <w:rsid w:val="006F72E2"/>
    <w:rsid w:val="007031F4"/>
    <w:rsid w:val="00703B12"/>
    <w:rsid w:val="0070491F"/>
    <w:rsid w:val="00706A0A"/>
    <w:rsid w:val="00711412"/>
    <w:rsid w:val="0071274F"/>
    <w:rsid w:val="00713912"/>
    <w:rsid w:val="00713FF7"/>
    <w:rsid w:val="0072084D"/>
    <w:rsid w:val="00723D7F"/>
    <w:rsid w:val="0072705E"/>
    <w:rsid w:val="00730C6F"/>
    <w:rsid w:val="00730DFD"/>
    <w:rsid w:val="00731475"/>
    <w:rsid w:val="00731491"/>
    <w:rsid w:val="00732640"/>
    <w:rsid w:val="00733FCD"/>
    <w:rsid w:val="00734D26"/>
    <w:rsid w:val="00737A55"/>
    <w:rsid w:val="00737BD2"/>
    <w:rsid w:val="0074013D"/>
    <w:rsid w:val="007430B8"/>
    <w:rsid w:val="00746E55"/>
    <w:rsid w:val="00750039"/>
    <w:rsid w:val="00751A5B"/>
    <w:rsid w:val="00752921"/>
    <w:rsid w:val="00753607"/>
    <w:rsid w:val="007572BD"/>
    <w:rsid w:val="00757591"/>
    <w:rsid w:val="007618A3"/>
    <w:rsid w:val="00762794"/>
    <w:rsid w:val="0076359F"/>
    <w:rsid w:val="00767A3E"/>
    <w:rsid w:val="0077025D"/>
    <w:rsid w:val="00771454"/>
    <w:rsid w:val="00773C8B"/>
    <w:rsid w:val="00775449"/>
    <w:rsid w:val="0077676B"/>
    <w:rsid w:val="007870A0"/>
    <w:rsid w:val="00790DDA"/>
    <w:rsid w:val="00796167"/>
    <w:rsid w:val="007A2157"/>
    <w:rsid w:val="007A22F4"/>
    <w:rsid w:val="007A2DFB"/>
    <w:rsid w:val="007A594A"/>
    <w:rsid w:val="007B18D9"/>
    <w:rsid w:val="007B20EE"/>
    <w:rsid w:val="007B34FB"/>
    <w:rsid w:val="007B40FB"/>
    <w:rsid w:val="007B63C0"/>
    <w:rsid w:val="007B6894"/>
    <w:rsid w:val="007C0606"/>
    <w:rsid w:val="007C14DB"/>
    <w:rsid w:val="007C32F4"/>
    <w:rsid w:val="007C38AF"/>
    <w:rsid w:val="007C3B1D"/>
    <w:rsid w:val="007C6862"/>
    <w:rsid w:val="007C7D24"/>
    <w:rsid w:val="007D1228"/>
    <w:rsid w:val="007D18F5"/>
    <w:rsid w:val="007D19AB"/>
    <w:rsid w:val="007D4DDF"/>
    <w:rsid w:val="007D655B"/>
    <w:rsid w:val="007D7329"/>
    <w:rsid w:val="007D75E9"/>
    <w:rsid w:val="007E038A"/>
    <w:rsid w:val="007E1F72"/>
    <w:rsid w:val="007E377F"/>
    <w:rsid w:val="007E4315"/>
    <w:rsid w:val="007E6ABD"/>
    <w:rsid w:val="007E7753"/>
    <w:rsid w:val="007F1BCF"/>
    <w:rsid w:val="007F21B7"/>
    <w:rsid w:val="007F2BE6"/>
    <w:rsid w:val="007F3BBF"/>
    <w:rsid w:val="007F401C"/>
    <w:rsid w:val="008050AF"/>
    <w:rsid w:val="008050E0"/>
    <w:rsid w:val="00805DB4"/>
    <w:rsid w:val="00806465"/>
    <w:rsid w:val="00807873"/>
    <w:rsid w:val="00813631"/>
    <w:rsid w:val="00814B9A"/>
    <w:rsid w:val="00820359"/>
    <w:rsid w:val="00821F36"/>
    <w:rsid w:val="00826CF1"/>
    <w:rsid w:val="00834B22"/>
    <w:rsid w:val="008414BA"/>
    <w:rsid w:val="008423C5"/>
    <w:rsid w:val="00842A0B"/>
    <w:rsid w:val="008439CB"/>
    <w:rsid w:val="0084620F"/>
    <w:rsid w:val="0084639B"/>
    <w:rsid w:val="008464E7"/>
    <w:rsid w:val="008471FC"/>
    <w:rsid w:val="0084738C"/>
    <w:rsid w:val="00851D12"/>
    <w:rsid w:val="00852B05"/>
    <w:rsid w:val="00853A24"/>
    <w:rsid w:val="00855828"/>
    <w:rsid w:val="008604AD"/>
    <w:rsid w:val="008617AA"/>
    <w:rsid w:val="00861E87"/>
    <w:rsid w:val="00865424"/>
    <w:rsid w:val="00865595"/>
    <w:rsid w:val="0087170B"/>
    <w:rsid w:val="00874AE7"/>
    <w:rsid w:val="008762E8"/>
    <w:rsid w:val="00876A85"/>
    <w:rsid w:val="00876AF5"/>
    <w:rsid w:val="00876E7E"/>
    <w:rsid w:val="0088084D"/>
    <w:rsid w:val="00882C71"/>
    <w:rsid w:val="00883256"/>
    <w:rsid w:val="00884CD1"/>
    <w:rsid w:val="00886C9B"/>
    <w:rsid w:val="008913B9"/>
    <w:rsid w:val="008952CF"/>
    <w:rsid w:val="00896CDA"/>
    <w:rsid w:val="008A348A"/>
    <w:rsid w:val="008A6D9C"/>
    <w:rsid w:val="008A731F"/>
    <w:rsid w:val="008B1653"/>
    <w:rsid w:val="008C2403"/>
    <w:rsid w:val="008C2DDA"/>
    <w:rsid w:val="008C59CC"/>
    <w:rsid w:val="008C73E7"/>
    <w:rsid w:val="008C7914"/>
    <w:rsid w:val="008D0370"/>
    <w:rsid w:val="008D0485"/>
    <w:rsid w:val="008D051F"/>
    <w:rsid w:val="008D074E"/>
    <w:rsid w:val="008D5CA9"/>
    <w:rsid w:val="008D6192"/>
    <w:rsid w:val="008E0B71"/>
    <w:rsid w:val="008E1073"/>
    <w:rsid w:val="008E3C1A"/>
    <w:rsid w:val="008E4281"/>
    <w:rsid w:val="008E4E6E"/>
    <w:rsid w:val="008E5681"/>
    <w:rsid w:val="008E7465"/>
    <w:rsid w:val="008E7730"/>
    <w:rsid w:val="008F0810"/>
    <w:rsid w:val="008F195F"/>
    <w:rsid w:val="008F1DA8"/>
    <w:rsid w:val="008F57DE"/>
    <w:rsid w:val="008F6C45"/>
    <w:rsid w:val="00901107"/>
    <w:rsid w:val="0090175B"/>
    <w:rsid w:val="00901BFC"/>
    <w:rsid w:val="00902C4E"/>
    <w:rsid w:val="00903038"/>
    <w:rsid w:val="009163F7"/>
    <w:rsid w:val="00916887"/>
    <w:rsid w:val="00920862"/>
    <w:rsid w:val="009226F8"/>
    <w:rsid w:val="0092499C"/>
    <w:rsid w:val="00925057"/>
    <w:rsid w:val="00925F68"/>
    <w:rsid w:val="00930A4A"/>
    <w:rsid w:val="009338AC"/>
    <w:rsid w:val="00933D1B"/>
    <w:rsid w:val="0093653B"/>
    <w:rsid w:val="00937352"/>
    <w:rsid w:val="0094170E"/>
    <w:rsid w:val="009418C5"/>
    <w:rsid w:val="00941C5E"/>
    <w:rsid w:val="00942FD4"/>
    <w:rsid w:val="009455B7"/>
    <w:rsid w:val="00947B0C"/>
    <w:rsid w:val="00947F96"/>
    <w:rsid w:val="00951B71"/>
    <w:rsid w:val="00953546"/>
    <w:rsid w:val="009563A4"/>
    <w:rsid w:val="0096280E"/>
    <w:rsid w:val="0096501A"/>
    <w:rsid w:val="00965354"/>
    <w:rsid w:val="0096542E"/>
    <w:rsid w:val="00965FDB"/>
    <w:rsid w:val="0097307D"/>
    <w:rsid w:val="00975F43"/>
    <w:rsid w:val="00983FFA"/>
    <w:rsid w:val="00984913"/>
    <w:rsid w:val="00986A45"/>
    <w:rsid w:val="00987DCC"/>
    <w:rsid w:val="00991328"/>
    <w:rsid w:val="009A05A0"/>
    <w:rsid w:val="009A0A8C"/>
    <w:rsid w:val="009A220B"/>
    <w:rsid w:val="009A3E86"/>
    <w:rsid w:val="009A58C3"/>
    <w:rsid w:val="009A6248"/>
    <w:rsid w:val="009B117E"/>
    <w:rsid w:val="009B20CF"/>
    <w:rsid w:val="009B2CFD"/>
    <w:rsid w:val="009B6D54"/>
    <w:rsid w:val="009C1E1F"/>
    <w:rsid w:val="009C22CA"/>
    <w:rsid w:val="009C4279"/>
    <w:rsid w:val="009C4C66"/>
    <w:rsid w:val="009C4EC7"/>
    <w:rsid w:val="009C57D0"/>
    <w:rsid w:val="009C5B44"/>
    <w:rsid w:val="009D3C97"/>
    <w:rsid w:val="009D5A9D"/>
    <w:rsid w:val="009D6C76"/>
    <w:rsid w:val="009E4410"/>
    <w:rsid w:val="009E5BCE"/>
    <w:rsid w:val="009E6B0C"/>
    <w:rsid w:val="009F3A9A"/>
    <w:rsid w:val="009F791C"/>
    <w:rsid w:val="00A00F5A"/>
    <w:rsid w:val="00A01E3A"/>
    <w:rsid w:val="00A023F7"/>
    <w:rsid w:val="00A02C4E"/>
    <w:rsid w:val="00A05F0F"/>
    <w:rsid w:val="00A06A83"/>
    <w:rsid w:val="00A10C5C"/>
    <w:rsid w:val="00A11EA2"/>
    <w:rsid w:val="00A12271"/>
    <w:rsid w:val="00A16F87"/>
    <w:rsid w:val="00A17AD9"/>
    <w:rsid w:val="00A26ABA"/>
    <w:rsid w:val="00A311FF"/>
    <w:rsid w:val="00A31D3D"/>
    <w:rsid w:val="00A32A42"/>
    <w:rsid w:val="00A33238"/>
    <w:rsid w:val="00A341B8"/>
    <w:rsid w:val="00A35820"/>
    <w:rsid w:val="00A359CB"/>
    <w:rsid w:val="00A37217"/>
    <w:rsid w:val="00A41987"/>
    <w:rsid w:val="00A41D54"/>
    <w:rsid w:val="00A42C05"/>
    <w:rsid w:val="00A42DF0"/>
    <w:rsid w:val="00A472CE"/>
    <w:rsid w:val="00A526E0"/>
    <w:rsid w:val="00A529EF"/>
    <w:rsid w:val="00A52C61"/>
    <w:rsid w:val="00A53B4E"/>
    <w:rsid w:val="00A553A1"/>
    <w:rsid w:val="00A553C3"/>
    <w:rsid w:val="00A55687"/>
    <w:rsid w:val="00A562CD"/>
    <w:rsid w:val="00A63B11"/>
    <w:rsid w:val="00A7264E"/>
    <w:rsid w:val="00A739E1"/>
    <w:rsid w:val="00A759AA"/>
    <w:rsid w:val="00A76293"/>
    <w:rsid w:val="00A76C33"/>
    <w:rsid w:val="00A809E8"/>
    <w:rsid w:val="00A80BC3"/>
    <w:rsid w:val="00A85F99"/>
    <w:rsid w:val="00A879E1"/>
    <w:rsid w:val="00A87A0A"/>
    <w:rsid w:val="00A92D9A"/>
    <w:rsid w:val="00A943DF"/>
    <w:rsid w:val="00A9455D"/>
    <w:rsid w:val="00A95E9F"/>
    <w:rsid w:val="00AA2834"/>
    <w:rsid w:val="00AA42C1"/>
    <w:rsid w:val="00AA6139"/>
    <w:rsid w:val="00AB5D56"/>
    <w:rsid w:val="00AC0322"/>
    <w:rsid w:val="00AC0B3A"/>
    <w:rsid w:val="00AC1687"/>
    <w:rsid w:val="00AC3154"/>
    <w:rsid w:val="00AC4361"/>
    <w:rsid w:val="00AC69FC"/>
    <w:rsid w:val="00AD14C2"/>
    <w:rsid w:val="00AD208D"/>
    <w:rsid w:val="00AD23F6"/>
    <w:rsid w:val="00AD2D69"/>
    <w:rsid w:val="00AD53E3"/>
    <w:rsid w:val="00AD5B8F"/>
    <w:rsid w:val="00AD7463"/>
    <w:rsid w:val="00AE173E"/>
    <w:rsid w:val="00AE3317"/>
    <w:rsid w:val="00AE78ED"/>
    <w:rsid w:val="00AF1790"/>
    <w:rsid w:val="00AF2E09"/>
    <w:rsid w:val="00AF31DE"/>
    <w:rsid w:val="00AF3394"/>
    <w:rsid w:val="00AF4098"/>
    <w:rsid w:val="00B01BF6"/>
    <w:rsid w:val="00B02E96"/>
    <w:rsid w:val="00B04F0C"/>
    <w:rsid w:val="00B05F3F"/>
    <w:rsid w:val="00B05F4F"/>
    <w:rsid w:val="00B120C3"/>
    <w:rsid w:val="00B14893"/>
    <w:rsid w:val="00B1546C"/>
    <w:rsid w:val="00B2060D"/>
    <w:rsid w:val="00B22C81"/>
    <w:rsid w:val="00B22E6F"/>
    <w:rsid w:val="00B24B1E"/>
    <w:rsid w:val="00B2614B"/>
    <w:rsid w:val="00B3135C"/>
    <w:rsid w:val="00B361EC"/>
    <w:rsid w:val="00B36966"/>
    <w:rsid w:val="00B4039D"/>
    <w:rsid w:val="00B409F3"/>
    <w:rsid w:val="00B42B7C"/>
    <w:rsid w:val="00B42C2B"/>
    <w:rsid w:val="00B43C54"/>
    <w:rsid w:val="00B45D7F"/>
    <w:rsid w:val="00B46080"/>
    <w:rsid w:val="00B47BBE"/>
    <w:rsid w:val="00B5294D"/>
    <w:rsid w:val="00B55420"/>
    <w:rsid w:val="00B5666B"/>
    <w:rsid w:val="00B63EDA"/>
    <w:rsid w:val="00B6465F"/>
    <w:rsid w:val="00B651F3"/>
    <w:rsid w:val="00B6658E"/>
    <w:rsid w:val="00B74D21"/>
    <w:rsid w:val="00B7589A"/>
    <w:rsid w:val="00B83C34"/>
    <w:rsid w:val="00B841C0"/>
    <w:rsid w:val="00B861A7"/>
    <w:rsid w:val="00B92DDE"/>
    <w:rsid w:val="00B97CE9"/>
    <w:rsid w:val="00B97E81"/>
    <w:rsid w:val="00BA04EC"/>
    <w:rsid w:val="00BA1A80"/>
    <w:rsid w:val="00BA295A"/>
    <w:rsid w:val="00BA7986"/>
    <w:rsid w:val="00BB09B8"/>
    <w:rsid w:val="00BB1706"/>
    <w:rsid w:val="00BB3DEA"/>
    <w:rsid w:val="00BB7AF6"/>
    <w:rsid w:val="00BC3168"/>
    <w:rsid w:val="00BC4025"/>
    <w:rsid w:val="00BC4189"/>
    <w:rsid w:val="00BC5920"/>
    <w:rsid w:val="00BC5E02"/>
    <w:rsid w:val="00BC740A"/>
    <w:rsid w:val="00BC7B10"/>
    <w:rsid w:val="00BD09F2"/>
    <w:rsid w:val="00BD5D02"/>
    <w:rsid w:val="00BD5E69"/>
    <w:rsid w:val="00BE03F8"/>
    <w:rsid w:val="00BE1611"/>
    <w:rsid w:val="00BE1B30"/>
    <w:rsid w:val="00BE3A33"/>
    <w:rsid w:val="00BE752D"/>
    <w:rsid w:val="00BE7F25"/>
    <w:rsid w:val="00BF3243"/>
    <w:rsid w:val="00BF657B"/>
    <w:rsid w:val="00C01893"/>
    <w:rsid w:val="00C03C2C"/>
    <w:rsid w:val="00C07073"/>
    <w:rsid w:val="00C11268"/>
    <w:rsid w:val="00C119F7"/>
    <w:rsid w:val="00C12998"/>
    <w:rsid w:val="00C138E3"/>
    <w:rsid w:val="00C14305"/>
    <w:rsid w:val="00C21676"/>
    <w:rsid w:val="00C246A0"/>
    <w:rsid w:val="00C2569A"/>
    <w:rsid w:val="00C3143B"/>
    <w:rsid w:val="00C3198D"/>
    <w:rsid w:val="00C330CF"/>
    <w:rsid w:val="00C3349E"/>
    <w:rsid w:val="00C33F02"/>
    <w:rsid w:val="00C37BF0"/>
    <w:rsid w:val="00C37DC1"/>
    <w:rsid w:val="00C462C1"/>
    <w:rsid w:val="00C476D2"/>
    <w:rsid w:val="00C47C9D"/>
    <w:rsid w:val="00C53F80"/>
    <w:rsid w:val="00C5621E"/>
    <w:rsid w:val="00C56F19"/>
    <w:rsid w:val="00C60DC9"/>
    <w:rsid w:val="00C613C8"/>
    <w:rsid w:val="00C641A4"/>
    <w:rsid w:val="00C72603"/>
    <w:rsid w:val="00C7298D"/>
    <w:rsid w:val="00C746EE"/>
    <w:rsid w:val="00C764B2"/>
    <w:rsid w:val="00C775FF"/>
    <w:rsid w:val="00C777BF"/>
    <w:rsid w:val="00C80F1A"/>
    <w:rsid w:val="00C81216"/>
    <w:rsid w:val="00C81B4C"/>
    <w:rsid w:val="00C831B5"/>
    <w:rsid w:val="00C83387"/>
    <w:rsid w:val="00C83B93"/>
    <w:rsid w:val="00C83ED8"/>
    <w:rsid w:val="00C86195"/>
    <w:rsid w:val="00C86C46"/>
    <w:rsid w:val="00C87F82"/>
    <w:rsid w:val="00C906FF"/>
    <w:rsid w:val="00C91599"/>
    <w:rsid w:val="00C95118"/>
    <w:rsid w:val="00C95123"/>
    <w:rsid w:val="00C96661"/>
    <w:rsid w:val="00C96EC8"/>
    <w:rsid w:val="00C97155"/>
    <w:rsid w:val="00CA1C47"/>
    <w:rsid w:val="00CA2383"/>
    <w:rsid w:val="00CA3572"/>
    <w:rsid w:val="00CB03F8"/>
    <w:rsid w:val="00CB17DF"/>
    <w:rsid w:val="00CB24E3"/>
    <w:rsid w:val="00CB2C06"/>
    <w:rsid w:val="00CB370A"/>
    <w:rsid w:val="00CB4254"/>
    <w:rsid w:val="00CB5122"/>
    <w:rsid w:val="00CB5813"/>
    <w:rsid w:val="00CB6A2A"/>
    <w:rsid w:val="00CB7ACB"/>
    <w:rsid w:val="00CC094B"/>
    <w:rsid w:val="00CC11BF"/>
    <w:rsid w:val="00CC29E6"/>
    <w:rsid w:val="00CC2F1C"/>
    <w:rsid w:val="00CC3086"/>
    <w:rsid w:val="00CC3099"/>
    <w:rsid w:val="00CC4671"/>
    <w:rsid w:val="00CC68E2"/>
    <w:rsid w:val="00CD1C1D"/>
    <w:rsid w:val="00CD286A"/>
    <w:rsid w:val="00CD758C"/>
    <w:rsid w:val="00CE05A8"/>
    <w:rsid w:val="00CE091A"/>
    <w:rsid w:val="00CE7B7B"/>
    <w:rsid w:val="00CF0453"/>
    <w:rsid w:val="00CF2B11"/>
    <w:rsid w:val="00CF3B86"/>
    <w:rsid w:val="00D0037C"/>
    <w:rsid w:val="00D00C82"/>
    <w:rsid w:val="00D04608"/>
    <w:rsid w:val="00D06083"/>
    <w:rsid w:val="00D06E45"/>
    <w:rsid w:val="00D10CA6"/>
    <w:rsid w:val="00D12149"/>
    <w:rsid w:val="00D13359"/>
    <w:rsid w:val="00D14B65"/>
    <w:rsid w:val="00D161D4"/>
    <w:rsid w:val="00D161FB"/>
    <w:rsid w:val="00D16CF4"/>
    <w:rsid w:val="00D20EDC"/>
    <w:rsid w:val="00D2541A"/>
    <w:rsid w:val="00D25DEA"/>
    <w:rsid w:val="00D305CE"/>
    <w:rsid w:val="00D33B3F"/>
    <w:rsid w:val="00D34169"/>
    <w:rsid w:val="00D378B7"/>
    <w:rsid w:val="00D401E1"/>
    <w:rsid w:val="00D404E8"/>
    <w:rsid w:val="00D42907"/>
    <w:rsid w:val="00D44BBC"/>
    <w:rsid w:val="00D4504B"/>
    <w:rsid w:val="00D461E5"/>
    <w:rsid w:val="00D46A47"/>
    <w:rsid w:val="00D504B3"/>
    <w:rsid w:val="00D53983"/>
    <w:rsid w:val="00D556C5"/>
    <w:rsid w:val="00D56D32"/>
    <w:rsid w:val="00D6031E"/>
    <w:rsid w:val="00D60A92"/>
    <w:rsid w:val="00D619D4"/>
    <w:rsid w:val="00D658EC"/>
    <w:rsid w:val="00D65C06"/>
    <w:rsid w:val="00D76163"/>
    <w:rsid w:val="00D77EE7"/>
    <w:rsid w:val="00D8089D"/>
    <w:rsid w:val="00D80D11"/>
    <w:rsid w:val="00D81AE5"/>
    <w:rsid w:val="00D857B4"/>
    <w:rsid w:val="00D859B5"/>
    <w:rsid w:val="00D908E5"/>
    <w:rsid w:val="00D913A1"/>
    <w:rsid w:val="00D91B6C"/>
    <w:rsid w:val="00D94970"/>
    <w:rsid w:val="00D949D3"/>
    <w:rsid w:val="00D95C4E"/>
    <w:rsid w:val="00DA0651"/>
    <w:rsid w:val="00DA10D6"/>
    <w:rsid w:val="00DA6567"/>
    <w:rsid w:val="00DB09FE"/>
    <w:rsid w:val="00DB1566"/>
    <w:rsid w:val="00DB52DF"/>
    <w:rsid w:val="00DC137A"/>
    <w:rsid w:val="00DC39F1"/>
    <w:rsid w:val="00DC7A0A"/>
    <w:rsid w:val="00DD3A12"/>
    <w:rsid w:val="00DD49F2"/>
    <w:rsid w:val="00DD79D6"/>
    <w:rsid w:val="00DD7A76"/>
    <w:rsid w:val="00DE0923"/>
    <w:rsid w:val="00DE1C93"/>
    <w:rsid w:val="00DE3310"/>
    <w:rsid w:val="00DE374C"/>
    <w:rsid w:val="00DE5708"/>
    <w:rsid w:val="00DE6F30"/>
    <w:rsid w:val="00DF118A"/>
    <w:rsid w:val="00DF198B"/>
    <w:rsid w:val="00DF1C3C"/>
    <w:rsid w:val="00DF4319"/>
    <w:rsid w:val="00DF45B9"/>
    <w:rsid w:val="00DF75FA"/>
    <w:rsid w:val="00E01224"/>
    <w:rsid w:val="00E02081"/>
    <w:rsid w:val="00E118BB"/>
    <w:rsid w:val="00E178A9"/>
    <w:rsid w:val="00E17936"/>
    <w:rsid w:val="00E203F2"/>
    <w:rsid w:val="00E22871"/>
    <w:rsid w:val="00E23530"/>
    <w:rsid w:val="00E24167"/>
    <w:rsid w:val="00E24DAD"/>
    <w:rsid w:val="00E25C30"/>
    <w:rsid w:val="00E272B4"/>
    <w:rsid w:val="00E31DF7"/>
    <w:rsid w:val="00E32173"/>
    <w:rsid w:val="00E33202"/>
    <w:rsid w:val="00E3415D"/>
    <w:rsid w:val="00E37119"/>
    <w:rsid w:val="00E37F61"/>
    <w:rsid w:val="00E41C6D"/>
    <w:rsid w:val="00E449FA"/>
    <w:rsid w:val="00E44A52"/>
    <w:rsid w:val="00E501B3"/>
    <w:rsid w:val="00E52F54"/>
    <w:rsid w:val="00E54824"/>
    <w:rsid w:val="00E54A09"/>
    <w:rsid w:val="00E563D4"/>
    <w:rsid w:val="00E57159"/>
    <w:rsid w:val="00E6078F"/>
    <w:rsid w:val="00E60C06"/>
    <w:rsid w:val="00E62151"/>
    <w:rsid w:val="00E65976"/>
    <w:rsid w:val="00E660CF"/>
    <w:rsid w:val="00E667A1"/>
    <w:rsid w:val="00E66D08"/>
    <w:rsid w:val="00E66E6C"/>
    <w:rsid w:val="00E67034"/>
    <w:rsid w:val="00E679ED"/>
    <w:rsid w:val="00E67E0C"/>
    <w:rsid w:val="00E67E1D"/>
    <w:rsid w:val="00E74843"/>
    <w:rsid w:val="00E75ACB"/>
    <w:rsid w:val="00E777BE"/>
    <w:rsid w:val="00E82145"/>
    <w:rsid w:val="00E84486"/>
    <w:rsid w:val="00E86B4A"/>
    <w:rsid w:val="00E905D9"/>
    <w:rsid w:val="00E9750A"/>
    <w:rsid w:val="00E97F1A"/>
    <w:rsid w:val="00EA021E"/>
    <w:rsid w:val="00EA0668"/>
    <w:rsid w:val="00EA3D82"/>
    <w:rsid w:val="00EA41EA"/>
    <w:rsid w:val="00EA64DD"/>
    <w:rsid w:val="00EA677C"/>
    <w:rsid w:val="00EA6E25"/>
    <w:rsid w:val="00EA6FD7"/>
    <w:rsid w:val="00EA77C2"/>
    <w:rsid w:val="00EB0DA3"/>
    <w:rsid w:val="00EB4C27"/>
    <w:rsid w:val="00EB5023"/>
    <w:rsid w:val="00EB5CEA"/>
    <w:rsid w:val="00EB5DAE"/>
    <w:rsid w:val="00EB7AD5"/>
    <w:rsid w:val="00EC1138"/>
    <w:rsid w:val="00EC363A"/>
    <w:rsid w:val="00EC56FA"/>
    <w:rsid w:val="00EC5E7F"/>
    <w:rsid w:val="00ED0605"/>
    <w:rsid w:val="00ED09E4"/>
    <w:rsid w:val="00ED0D93"/>
    <w:rsid w:val="00ED1F82"/>
    <w:rsid w:val="00ED34FB"/>
    <w:rsid w:val="00ED4ED9"/>
    <w:rsid w:val="00EE0B97"/>
    <w:rsid w:val="00EE1842"/>
    <w:rsid w:val="00EE30CA"/>
    <w:rsid w:val="00EE5970"/>
    <w:rsid w:val="00EE59FE"/>
    <w:rsid w:val="00EE6638"/>
    <w:rsid w:val="00EF166A"/>
    <w:rsid w:val="00EF368B"/>
    <w:rsid w:val="00EF394D"/>
    <w:rsid w:val="00EF57EE"/>
    <w:rsid w:val="00F00330"/>
    <w:rsid w:val="00F00EAE"/>
    <w:rsid w:val="00F00FB9"/>
    <w:rsid w:val="00F01DBF"/>
    <w:rsid w:val="00F0673E"/>
    <w:rsid w:val="00F11233"/>
    <w:rsid w:val="00F12D98"/>
    <w:rsid w:val="00F13454"/>
    <w:rsid w:val="00F2019A"/>
    <w:rsid w:val="00F20D57"/>
    <w:rsid w:val="00F2552A"/>
    <w:rsid w:val="00F3070D"/>
    <w:rsid w:val="00F31293"/>
    <w:rsid w:val="00F32C06"/>
    <w:rsid w:val="00F379FF"/>
    <w:rsid w:val="00F4015C"/>
    <w:rsid w:val="00F40842"/>
    <w:rsid w:val="00F45397"/>
    <w:rsid w:val="00F45D4B"/>
    <w:rsid w:val="00F46D53"/>
    <w:rsid w:val="00F47FA1"/>
    <w:rsid w:val="00F51283"/>
    <w:rsid w:val="00F532FF"/>
    <w:rsid w:val="00F5445F"/>
    <w:rsid w:val="00F54DD5"/>
    <w:rsid w:val="00F55F1B"/>
    <w:rsid w:val="00F560F2"/>
    <w:rsid w:val="00F56718"/>
    <w:rsid w:val="00F568CC"/>
    <w:rsid w:val="00F573A0"/>
    <w:rsid w:val="00F60B4A"/>
    <w:rsid w:val="00F664BD"/>
    <w:rsid w:val="00F70D62"/>
    <w:rsid w:val="00F73C8E"/>
    <w:rsid w:val="00F7458F"/>
    <w:rsid w:val="00F75BC0"/>
    <w:rsid w:val="00F75EB7"/>
    <w:rsid w:val="00F80907"/>
    <w:rsid w:val="00F81F96"/>
    <w:rsid w:val="00F8244D"/>
    <w:rsid w:val="00F90260"/>
    <w:rsid w:val="00F94741"/>
    <w:rsid w:val="00F954D2"/>
    <w:rsid w:val="00FA0A9D"/>
    <w:rsid w:val="00FA1A9A"/>
    <w:rsid w:val="00FA2C63"/>
    <w:rsid w:val="00FA2D61"/>
    <w:rsid w:val="00FA6C2C"/>
    <w:rsid w:val="00FB2BC0"/>
    <w:rsid w:val="00FB31FE"/>
    <w:rsid w:val="00FB4DBD"/>
    <w:rsid w:val="00FB564B"/>
    <w:rsid w:val="00FB74CA"/>
    <w:rsid w:val="00FC05DD"/>
    <w:rsid w:val="00FC22C2"/>
    <w:rsid w:val="00FC43BE"/>
    <w:rsid w:val="00FC4DAB"/>
    <w:rsid w:val="00FC7787"/>
    <w:rsid w:val="00FD03BE"/>
    <w:rsid w:val="00FD045C"/>
    <w:rsid w:val="00FD4079"/>
    <w:rsid w:val="00FD4DBE"/>
    <w:rsid w:val="00FD7729"/>
    <w:rsid w:val="00FE30FF"/>
    <w:rsid w:val="00FE3917"/>
    <w:rsid w:val="00FE58B0"/>
    <w:rsid w:val="00FF1A28"/>
    <w:rsid w:val="00FF5B4D"/>
    <w:rsid w:val="00FF6D42"/>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86">
      <o:colormru v:ext="edit" colors="#004483,#005294"/>
    </o:shapedefaults>
    <o:shapelayout v:ext="edit">
      <o:idmap v:ext="edit" data="2"/>
    </o:shapelayout>
  </w:shapeDefaults>
  <w:doNotEmbedSmartTags/>
  <w:decimalSymbol w:val=","/>
  <w:listSeparator w:val=";"/>
  <w14:docId w14:val="26FC6E5B"/>
  <w15:chartTrackingRefBased/>
  <w15:docId w15:val="{4C2E2638-FF53-4D5D-AB96-23634910DA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caption" w:qFormat="1"/>
    <w:lsdException w:name="Title" w:qFormat="1"/>
    <w:lsdException w:name="Subtitle" w:qFormat="1"/>
    <w:lsdException w:name="Hyperlink" w:uiPriority="99"/>
    <w:lsdException w:name="FollowedHyperlink" w:uiPriority="99"/>
    <w:lsdException w:name="Strong"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71B65"/>
    <w:rPr>
      <w:rFonts w:ascii="Calibri" w:hAnsi="Calibri"/>
    </w:rPr>
  </w:style>
  <w:style w:type="paragraph" w:styleId="Titre1">
    <w:name w:val="heading 1"/>
    <w:aliases w:val="H1,Titre1,Titre2,section:1,ANNEXE,Headline 1,Headline 11,Headline 12,Headline 13,Headline 14,Headline 15,Headline 16,Headline 17,Headline 18,Headline 19,Headline 110,Headline 111,Headline 121,Headline 131,Headline 141,Headline 151,Headline 161"/>
    <w:basedOn w:val="Normal"/>
    <w:next w:val="Normal"/>
    <w:link w:val="Titre1Car"/>
    <w:qFormat/>
    <w:rsid w:val="0036062A"/>
    <w:pPr>
      <w:keepNext/>
      <w:numPr>
        <w:numId w:val="1"/>
      </w:numPr>
      <w:pBdr>
        <w:bottom w:val="single" w:sz="4" w:space="1" w:color="auto"/>
      </w:pBdr>
      <w:spacing w:before="240" w:after="60"/>
      <w:jc w:val="both"/>
      <w:outlineLvl w:val="0"/>
    </w:pPr>
    <w:rPr>
      <w:rFonts w:cs="Arial"/>
      <w:b/>
      <w:bCs/>
      <w:caps/>
      <w:snapToGrid w:val="0"/>
      <w:color w:val="004780"/>
      <w:kern w:val="28"/>
      <w:sz w:val="28"/>
    </w:rPr>
  </w:style>
  <w:style w:type="paragraph" w:styleId="Titre2">
    <w:name w:val="heading 2"/>
    <w:basedOn w:val="Normal"/>
    <w:next w:val="Normal"/>
    <w:link w:val="Titre2Car"/>
    <w:qFormat/>
    <w:rsid w:val="00901BFC"/>
    <w:pPr>
      <w:keepNext/>
      <w:numPr>
        <w:ilvl w:val="1"/>
        <w:numId w:val="1"/>
      </w:numPr>
      <w:spacing w:before="240" w:after="60"/>
      <w:outlineLvl w:val="1"/>
    </w:pPr>
    <w:rPr>
      <w:b/>
      <w:smallCaps/>
      <w:color w:val="004780"/>
      <w:sz w:val="22"/>
    </w:rPr>
  </w:style>
  <w:style w:type="paragraph" w:styleId="Titre3">
    <w:name w:val="heading 3"/>
    <w:basedOn w:val="Normal"/>
    <w:next w:val="Normal"/>
    <w:link w:val="Titre3Car"/>
    <w:qFormat/>
    <w:rsid w:val="00124980"/>
    <w:pPr>
      <w:keepNext/>
      <w:numPr>
        <w:ilvl w:val="2"/>
        <w:numId w:val="1"/>
      </w:numPr>
      <w:spacing w:before="120" w:after="120"/>
      <w:jc w:val="both"/>
      <w:outlineLvl w:val="2"/>
    </w:pPr>
    <w:rPr>
      <w:smallCaps/>
      <w:color w:val="000080"/>
      <w:sz w:val="22"/>
      <w:u w:val="single"/>
    </w:rPr>
  </w:style>
  <w:style w:type="paragraph" w:styleId="Titre4">
    <w:name w:val="heading 4"/>
    <w:aliases w:val="H4"/>
    <w:basedOn w:val="Normal"/>
    <w:next w:val="Normal"/>
    <w:link w:val="Titre4Car"/>
    <w:qFormat/>
    <w:rsid w:val="001C2819"/>
    <w:pPr>
      <w:keepNext/>
      <w:numPr>
        <w:ilvl w:val="3"/>
        <w:numId w:val="1"/>
      </w:numPr>
      <w:spacing w:before="120" w:after="60"/>
      <w:jc w:val="both"/>
      <w:outlineLvl w:val="3"/>
    </w:pPr>
    <w:rPr>
      <w:b/>
      <w:color w:val="0070C0"/>
    </w:rPr>
  </w:style>
  <w:style w:type="paragraph" w:styleId="Titre5">
    <w:name w:val="heading 5"/>
    <w:basedOn w:val="Normal"/>
    <w:next w:val="Normal"/>
    <w:qFormat/>
    <w:rsid w:val="00124980"/>
    <w:pPr>
      <w:keepNext/>
      <w:numPr>
        <w:ilvl w:val="4"/>
        <w:numId w:val="1"/>
      </w:numPr>
      <w:spacing w:before="120" w:after="240"/>
      <w:jc w:val="both"/>
      <w:outlineLvl w:val="4"/>
    </w:pPr>
    <w:rPr>
      <w:color w:val="000080"/>
      <w:sz w:val="22"/>
      <w:u w:val="single"/>
    </w:rPr>
  </w:style>
  <w:style w:type="paragraph" w:styleId="Titre6">
    <w:name w:val="heading 6"/>
    <w:basedOn w:val="Normal"/>
    <w:next w:val="Normal"/>
    <w:qFormat/>
    <w:rsid w:val="00124980"/>
    <w:pPr>
      <w:keepNext/>
      <w:numPr>
        <w:ilvl w:val="5"/>
        <w:numId w:val="1"/>
      </w:numPr>
      <w:jc w:val="both"/>
      <w:outlineLvl w:val="5"/>
    </w:pPr>
    <w:rPr>
      <w:b/>
      <w:color w:val="800000"/>
      <w:sz w:val="22"/>
    </w:rPr>
  </w:style>
  <w:style w:type="paragraph" w:styleId="Titre7">
    <w:name w:val="heading 7"/>
    <w:basedOn w:val="Normal"/>
    <w:next w:val="Normal"/>
    <w:qFormat/>
    <w:rsid w:val="00124980"/>
    <w:pPr>
      <w:numPr>
        <w:ilvl w:val="6"/>
        <w:numId w:val="1"/>
      </w:numPr>
      <w:spacing w:before="240" w:after="60"/>
      <w:jc w:val="both"/>
      <w:outlineLvl w:val="6"/>
    </w:pPr>
  </w:style>
  <w:style w:type="paragraph" w:styleId="Titre8">
    <w:name w:val="heading 8"/>
    <w:basedOn w:val="Normal"/>
    <w:next w:val="Normal"/>
    <w:qFormat/>
    <w:rsid w:val="00124980"/>
    <w:pPr>
      <w:numPr>
        <w:ilvl w:val="7"/>
        <w:numId w:val="1"/>
      </w:numPr>
      <w:spacing w:before="240" w:after="60"/>
      <w:jc w:val="both"/>
      <w:outlineLvl w:val="7"/>
    </w:pPr>
    <w:rPr>
      <w:i/>
    </w:rPr>
  </w:style>
  <w:style w:type="paragraph" w:styleId="Titre9">
    <w:name w:val="heading 9"/>
    <w:basedOn w:val="Normal"/>
    <w:next w:val="Normal"/>
    <w:qFormat/>
    <w:rsid w:val="00124980"/>
    <w:pPr>
      <w:numPr>
        <w:ilvl w:val="8"/>
        <w:numId w:val="1"/>
      </w:numPr>
      <w:spacing w:before="240" w:after="60"/>
      <w:jc w:val="both"/>
      <w:outlineLvl w:val="8"/>
    </w:pPr>
    <w:rPr>
      <w:b/>
      <w:i/>
      <w:sz w:val="1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rsid w:val="008341F1"/>
    <w:pPr>
      <w:tabs>
        <w:tab w:val="center" w:pos="4536"/>
        <w:tab w:val="right" w:pos="9072"/>
      </w:tabs>
    </w:pPr>
  </w:style>
  <w:style w:type="paragraph" w:styleId="Pieddepage">
    <w:name w:val="footer"/>
    <w:basedOn w:val="Normal"/>
    <w:semiHidden/>
    <w:rsid w:val="008341F1"/>
    <w:pPr>
      <w:tabs>
        <w:tab w:val="center" w:pos="4536"/>
        <w:tab w:val="right" w:pos="9072"/>
      </w:tabs>
    </w:pPr>
  </w:style>
  <w:style w:type="character" w:styleId="Lienhypertexte">
    <w:name w:val="Hyperlink"/>
    <w:uiPriority w:val="99"/>
    <w:rsid w:val="008341F1"/>
    <w:rPr>
      <w:color w:val="0000FF"/>
      <w:u w:val="single"/>
    </w:rPr>
  </w:style>
  <w:style w:type="character" w:styleId="Lienhypertextesuivivisit">
    <w:name w:val="FollowedHyperlink"/>
    <w:uiPriority w:val="99"/>
    <w:rsid w:val="005348EB"/>
    <w:rPr>
      <w:color w:val="800080"/>
      <w:u w:val="single"/>
    </w:rPr>
  </w:style>
  <w:style w:type="paragraph" w:customStyle="1" w:styleId="Styledeparagraphe1">
    <w:name w:val="Style de paragraphe 1"/>
    <w:basedOn w:val="Normal"/>
    <w:rsid w:val="00B545BF"/>
    <w:pPr>
      <w:autoSpaceDE w:val="0"/>
      <w:autoSpaceDN w:val="0"/>
      <w:adjustRightInd w:val="0"/>
      <w:spacing w:line="288" w:lineRule="auto"/>
      <w:textAlignment w:val="center"/>
    </w:pPr>
    <w:rPr>
      <w:rFonts w:ascii="Georgia" w:hAnsi="Georgia" w:cs="Georgia"/>
      <w:color w:val="000000"/>
      <w:szCs w:val="24"/>
    </w:rPr>
  </w:style>
  <w:style w:type="table" w:styleId="Grilledutableau">
    <w:name w:val="Table Grid"/>
    <w:basedOn w:val="TableauNormal"/>
    <w:rsid w:val="007E4F9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ITREDOCUMENT">
    <w:name w:val="TITRE DOCUMENT"/>
    <w:basedOn w:val="Normal"/>
    <w:rsid w:val="00504B2F"/>
    <w:pPr>
      <w:spacing w:before="240" w:after="120"/>
      <w:ind w:left="-709"/>
      <w:jc w:val="center"/>
    </w:pPr>
    <w:rPr>
      <w:b/>
      <w:bCs/>
      <w:smallCaps/>
      <w:color w:val="004780"/>
      <w:sz w:val="46"/>
    </w:rPr>
  </w:style>
  <w:style w:type="paragraph" w:styleId="TM1">
    <w:name w:val="toc 1"/>
    <w:basedOn w:val="Normal"/>
    <w:next w:val="Normal"/>
    <w:autoRedefine/>
    <w:uiPriority w:val="39"/>
    <w:rsid w:val="008762E8"/>
    <w:pPr>
      <w:tabs>
        <w:tab w:val="left" w:pos="400"/>
        <w:tab w:val="right" w:pos="9060"/>
      </w:tabs>
      <w:spacing w:before="360"/>
    </w:pPr>
    <w:rPr>
      <w:rFonts w:cs="Arial"/>
      <w:b/>
      <w:bCs/>
      <w:caps/>
      <w:noProof/>
      <w:color w:val="004780"/>
      <w:sz w:val="24"/>
      <w:szCs w:val="24"/>
    </w:rPr>
  </w:style>
  <w:style w:type="paragraph" w:styleId="TM2">
    <w:name w:val="toc 2"/>
    <w:basedOn w:val="Normal"/>
    <w:next w:val="Normal"/>
    <w:autoRedefine/>
    <w:uiPriority w:val="39"/>
    <w:rsid w:val="00AE3317"/>
    <w:pPr>
      <w:tabs>
        <w:tab w:val="left" w:pos="600"/>
        <w:tab w:val="right" w:pos="9060"/>
      </w:tabs>
      <w:spacing w:before="240"/>
    </w:pPr>
    <w:rPr>
      <w:rFonts w:cs="Arial"/>
      <w:b/>
      <w:bCs/>
      <w:noProof/>
      <w:color w:val="004780"/>
    </w:rPr>
  </w:style>
  <w:style w:type="paragraph" w:styleId="Textedebulles">
    <w:name w:val="Balloon Text"/>
    <w:basedOn w:val="Normal"/>
    <w:semiHidden/>
    <w:rsid w:val="00124980"/>
    <w:rPr>
      <w:rFonts w:ascii="Tahoma" w:hAnsi="Tahoma" w:cs="Tahoma"/>
      <w:sz w:val="16"/>
      <w:szCs w:val="16"/>
    </w:rPr>
  </w:style>
  <w:style w:type="paragraph" w:customStyle="1" w:styleId="SOUSTITRE">
    <w:name w:val="SOUS TITRE"/>
    <w:basedOn w:val="TITREDOCUMENT"/>
    <w:rsid w:val="00161303"/>
    <w:pPr>
      <w:ind w:left="708"/>
      <w:jc w:val="left"/>
    </w:pPr>
    <w:rPr>
      <w:rFonts w:cs="Arial"/>
      <w:smallCaps w:val="0"/>
      <w:color w:val="00478A"/>
      <w:sz w:val="36"/>
      <w:szCs w:val="36"/>
    </w:rPr>
  </w:style>
  <w:style w:type="paragraph" w:styleId="Liste">
    <w:name w:val="List"/>
    <w:basedOn w:val="Normal"/>
    <w:rsid w:val="009A3E86"/>
    <w:pPr>
      <w:ind w:left="283" w:hanging="283"/>
    </w:pPr>
  </w:style>
  <w:style w:type="paragraph" w:customStyle="1" w:styleId="Paragraphe">
    <w:name w:val="Paragraphe"/>
    <w:basedOn w:val="Normal"/>
    <w:next w:val="Normal"/>
    <w:rsid w:val="009C5B44"/>
    <w:pPr>
      <w:spacing w:before="120" w:after="60"/>
      <w:jc w:val="both"/>
    </w:pPr>
    <w:rPr>
      <w:b/>
      <w:smallCaps/>
      <w:color w:val="008080"/>
      <w:sz w:val="22"/>
    </w:rPr>
  </w:style>
  <w:style w:type="paragraph" w:styleId="NormalWeb">
    <w:name w:val="Normal (Web)"/>
    <w:basedOn w:val="Normal"/>
    <w:rsid w:val="008A731F"/>
    <w:pPr>
      <w:spacing w:before="100" w:beforeAutospacing="1" w:after="100" w:afterAutospacing="1"/>
    </w:pPr>
    <w:rPr>
      <w:szCs w:val="24"/>
    </w:rPr>
  </w:style>
  <w:style w:type="paragraph" w:styleId="Corpsdetexte">
    <w:name w:val="Body Text"/>
    <w:basedOn w:val="Normal"/>
    <w:rsid w:val="00612EF3"/>
    <w:rPr>
      <w:i/>
    </w:rPr>
  </w:style>
  <w:style w:type="paragraph" w:customStyle="1" w:styleId="Puceplusniveau1">
    <w:name w:val="Puce plus niveau 1"/>
    <w:basedOn w:val="Normal"/>
    <w:rsid w:val="00612EF3"/>
    <w:pPr>
      <w:numPr>
        <w:numId w:val="2"/>
      </w:numPr>
    </w:pPr>
    <w:rPr>
      <w:rFonts w:ascii="Verdana" w:hAnsi="Verdana"/>
      <w:szCs w:val="22"/>
    </w:rPr>
  </w:style>
  <w:style w:type="paragraph" w:customStyle="1" w:styleId="Puceplusniveau2">
    <w:name w:val="Puce plus niveau 2"/>
    <w:basedOn w:val="Normal"/>
    <w:rsid w:val="00612EF3"/>
    <w:pPr>
      <w:numPr>
        <w:numId w:val="3"/>
      </w:numPr>
    </w:pPr>
    <w:rPr>
      <w:rFonts w:ascii="Verdana" w:hAnsi="Verdana"/>
      <w:szCs w:val="22"/>
    </w:rPr>
  </w:style>
  <w:style w:type="paragraph" w:customStyle="1" w:styleId="Puceplusniveau3">
    <w:name w:val="Puce plus niveau 3"/>
    <w:basedOn w:val="Normal"/>
    <w:autoRedefine/>
    <w:rsid w:val="00612EF3"/>
    <w:rPr>
      <w:rFonts w:ascii="Verdana" w:hAnsi="Verdana"/>
      <w:szCs w:val="22"/>
    </w:rPr>
  </w:style>
  <w:style w:type="paragraph" w:customStyle="1" w:styleId="Puceplusniveau4">
    <w:name w:val="Puce plus niveau 4"/>
    <w:basedOn w:val="Normal"/>
    <w:rsid w:val="00612EF3"/>
    <w:pPr>
      <w:numPr>
        <w:numId w:val="4"/>
      </w:numPr>
    </w:pPr>
    <w:rPr>
      <w:rFonts w:ascii="Verdana" w:hAnsi="Verdana"/>
      <w:szCs w:val="22"/>
    </w:rPr>
  </w:style>
  <w:style w:type="paragraph" w:customStyle="1" w:styleId="Puceplusniveau5">
    <w:name w:val="Puce plus niveau 5"/>
    <w:basedOn w:val="Puceplusniveau4"/>
    <w:rsid w:val="00612EF3"/>
    <w:pPr>
      <w:numPr>
        <w:numId w:val="0"/>
      </w:numPr>
    </w:pPr>
    <w:rPr>
      <w:snapToGrid w:val="0"/>
    </w:rPr>
  </w:style>
  <w:style w:type="paragraph" w:customStyle="1" w:styleId="Puceplusniveau6">
    <w:name w:val="Puce plus niveau 6"/>
    <w:basedOn w:val="Puceplusniveau5"/>
    <w:rsid w:val="00612EF3"/>
  </w:style>
  <w:style w:type="paragraph" w:styleId="Commentaire">
    <w:name w:val="annotation text"/>
    <w:basedOn w:val="Normal"/>
    <w:semiHidden/>
    <w:rsid w:val="00612EF3"/>
    <w:rPr>
      <w:rFonts w:ascii="Verdana" w:hAnsi="Verdana"/>
    </w:rPr>
  </w:style>
  <w:style w:type="character" w:styleId="Numrodepage">
    <w:name w:val="page number"/>
    <w:basedOn w:val="Policepardfaut"/>
    <w:rsid w:val="00612EF3"/>
  </w:style>
  <w:style w:type="paragraph" w:customStyle="1" w:styleId="Style2">
    <w:name w:val="Style2"/>
    <w:basedOn w:val="Normal"/>
    <w:link w:val="Style2Car"/>
    <w:rsid w:val="000F17BC"/>
    <w:pPr>
      <w:jc w:val="both"/>
    </w:pPr>
    <w:rPr>
      <w:b/>
      <w:smallCaps/>
      <w:color w:val="000080"/>
      <w:sz w:val="22"/>
    </w:rPr>
  </w:style>
  <w:style w:type="paragraph" w:styleId="TM3">
    <w:name w:val="toc 3"/>
    <w:basedOn w:val="Normal"/>
    <w:next w:val="Normal"/>
    <w:autoRedefine/>
    <w:uiPriority w:val="39"/>
    <w:rsid w:val="00AE3317"/>
    <w:pPr>
      <w:tabs>
        <w:tab w:val="left" w:pos="1000"/>
        <w:tab w:val="right" w:pos="9060"/>
      </w:tabs>
      <w:ind w:left="200"/>
    </w:pPr>
    <w:rPr>
      <w:rFonts w:cs="Arial"/>
      <w:noProof/>
      <w:color w:val="004780"/>
    </w:rPr>
  </w:style>
  <w:style w:type="paragraph" w:styleId="TM4">
    <w:name w:val="toc 4"/>
    <w:basedOn w:val="Normal"/>
    <w:next w:val="Normal"/>
    <w:autoRedefine/>
    <w:semiHidden/>
    <w:rsid w:val="00C12998"/>
    <w:pPr>
      <w:ind w:left="400"/>
    </w:pPr>
    <w:rPr>
      <w:rFonts w:ascii="Times New Roman" w:hAnsi="Times New Roman"/>
    </w:rPr>
  </w:style>
  <w:style w:type="paragraph" w:styleId="TM5">
    <w:name w:val="toc 5"/>
    <w:basedOn w:val="Normal"/>
    <w:next w:val="Normal"/>
    <w:autoRedefine/>
    <w:semiHidden/>
    <w:rsid w:val="00C12998"/>
    <w:pPr>
      <w:ind w:left="600"/>
    </w:pPr>
    <w:rPr>
      <w:rFonts w:ascii="Times New Roman" w:hAnsi="Times New Roman"/>
    </w:rPr>
  </w:style>
  <w:style w:type="paragraph" w:styleId="TM6">
    <w:name w:val="toc 6"/>
    <w:basedOn w:val="Normal"/>
    <w:next w:val="Normal"/>
    <w:autoRedefine/>
    <w:semiHidden/>
    <w:rsid w:val="00C12998"/>
    <w:pPr>
      <w:ind w:left="800"/>
    </w:pPr>
    <w:rPr>
      <w:rFonts w:ascii="Times New Roman" w:hAnsi="Times New Roman"/>
    </w:rPr>
  </w:style>
  <w:style w:type="paragraph" w:styleId="TM7">
    <w:name w:val="toc 7"/>
    <w:basedOn w:val="Normal"/>
    <w:next w:val="Normal"/>
    <w:autoRedefine/>
    <w:semiHidden/>
    <w:rsid w:val="00C12998"/>
    <w:pPr>
      <w:ind w:left="1000"/>
    </w:pPr>
    <w:rPr>
      <w:rFonts w:ascii="Times New Roman" w:hAnsi="Times New Roman"/>
    </w:rPr>
  </w:style>
  <w:style w:type="paragraph" w:styleId="TM8">
    <w:name w:val="toc 8"/>
    <w:basedOn w:val="Normal"/>
    <w:next w:val="Normal"/>
    <w:autoRedefine/>
    <w:semiHidden/>
    <w:rsid w:val="00C12998"/>
    <w:pPr>
      <w:ind w:left="1200"/>
    </w:pPr>
    <w:rPr>
      <w:rFonts w:ascii="Times New Roman" w:hAnsi="Times New Roman"/>
    </w:rPr>
  </w:style>
  <w:style w:type="paragraph" w:styleId="TM9">
    <w:name w:val="toc 9"/>
    <w:basedOn w:val="Normal"/>
    <w:next w:val="Normal"/>
    <w:autoRedefine/>
    <w:semiHidden/>
    <w:rsid w:val="00C12998"/>
    <w:pPr>
      <w:ind w:left="1400"/>
    </w:pPr>
    <w:rPr>
      <w:rFonts w:ascii="Times New Roman" w:hAnsi="Times New Roman"/>
    </w:rPr>
  </w:style>
  <w:style w:type="paragraph" w:customStyle="1" w:styleId="Titretableau">
    <w:name w:val="Titre tableau"/>
    <w:basedOn w:val="Normal"/>
    <w:rsid w:val="00504B2F"/>
    <w:pPr>
      <w:jc w:val="both"/>
    </w:pPr>
    <w:rPr>
      <w:b/>
      <w:color w:val="FFFFFF"/>
      <w:sz w:val="16"/>
      <w:szCs w:val="16"/>
    </w:rPr>
  </w:style>
  <w:style w:type="paragraph" w:customStyle="1" w:styleId="Textetableau">
    <w:name w:val="Texte tableau"/>
    <w:basedOn w:val="Normal"/>
    <w:rsid w:val="000F2924"/>
    <w:pPr>
      <w:spacing w:before="60" w:after="60"/>
      <w:jc w:val="both"/>
    </w:pPr>
    <w:rPr>
      <w:rFonts w:cs="Arial"/>
      <w:sz w:val="14"/>
      <w:szCs w:val="14"/>
    </w:rPr>
  </w:style>
  <w:style w:type="character" w:customStyle="1" w:styleId="Titre1Car">
    <w:name w:val="Titre 1 Car"/>
    <w:aliases w:val="H1 Car,Titre1 Car,Titre2 Car,section:1 Car,ANNEXE Car,Headline 1 Car,Headline 11 Car,Headline 12 Car,Headline 13 Car,Headline 14 Car,Headline 15 Car,Headline 16 Car,Headline 17 Car,Headline 18 Car,Headline 19 Car,Headline 110 Car"/>
    <w:link w:val="Titre1"/>
    <w:locked/>
    <w:rsid w:val="00EA6E25"/>
    <w:rPr>
      <w:rFonts w:ascii="Arial" w:hAnsi="Arial" w:cs="Arial"/>
      <w:b/>
      <w:bCs/>
      <w:caps/>
      <w:snapToGrid w:val="0"/>
      <w:color w:val="004780"/>
      <w:kern w:val="28"/>
      <w:sz w:val="28"/>
    </w:rPr>
  </w:style>
  <w:style w:type="character" w:customStyle="1" w:styleId="Titre2Car">
    <w:name w:val="Titre 2 Car"/>
    <w:link w:val="Titre2"/>
    <w:locked/>
    <w:rsid w:val="00901BFC"/>
    <w:rPr>
      <w:rFonts w:ascii="Arial" w:hAnsi="Arial"/>
      <w:b/>
      <w:smallCaps/>
      <w:color w:val="004780"/>
      <w:sz w:val="22"/>
    </w:rPr>
  </w:style>
  <w:style w:type="character" w:customStyle="1" w:styleId="Titre3Car">
    <w:name w:val="Titre 3 Car"/>
    <w:link w:val="Titre3"/>
    <w:locked/>
    <w:rsid w:val="00EA6E25"/>
    <w:rPr>
      <w:rFonts w:ascii="Arial" w:hAnsi="Arial"/>
      <w:smallCaps/>
      <w:color w:val="000080"/>
      <w:sz w:val="22"/>
      <w:u w:val="single"/>
    </w:rPr>
  </w:style>
  <w:style w:type="paragraph" w:customStyle="1" w:styleId="Tableau">
    <w:name w:val="Tableau"/>
    <w:basedOn w:val="Lgende"/>
    <w:rsid w:val="00EA6E25"/>
    <w:pPr>
      <w:suppressLineNumbers/>
      <w:suppressAutoHyphens/>
      <w:spacing w:before="120" w:after="120"/>
      <w:jc w:val="both"/>
    </w:pPr>
    <w:rPr>
      <w:rFonts w:ascii="Tahoma" w:hAnsi="Tahoma"/>
      <w:b w:val="0"/>
      <w:bCs w:val="0"/>
      <w:i/>
    </w:rPr>
  </w:style>
  <w:style w:type="paragraph" w:styleId="Lgende">
    <w:name w:val="caption"/>
    <w:basedOn w:val="Normal"/>
    <w:next w:val="Normal"/>
    <w:qFormat/>
    <w:rsid w:val="00EA6E25"/>
    <w:rPr>
      <w:b/>
      <w:bCs/>
    </w:rPr>
  </w:style>
  <w:style w:type="paragraph" w:customStyle="1" w:styleId="Projet">
    <w:name w:val="Projet"/>
    <w:basedOn w:val="Normal"/>
    <w:rsid w:val="00883256"/>
    <w:pPr>
      <w:spacing w:after="200" w:line="276" w:lineRule="auto"/>
      <w:ind w:left="57" w:right="57"/>
    </w:pPr>
    <w:rPr>
      <w:rFonts w:eastAsia="Calibri"/>
      <w:b/>
      <w:sz w:val="56"/>
      <w:szCs w:val="22"/>
      <w:lang w:eastAsia="en-US"/>
    </w:rPr>
  </w:style>
  <w:style w:type="character" w:customStyle="1" w:styleId="Style2Car">
    <w:name w:val="Style2 Car"/>
    <w:link w:val="Style2"/>
    <w:rsid w:val="00883256"/>
    <w:rPr>
      <w:rFonts w:ascii="Arial" w:hAnsi="Arial"/>
      <w:b/>
      <w:smallCaps/>
      <w:color w:val="000080"/>
      <w:sz w:val="22"/>
      <w:lang w:val="fr-FR" w:eastAsia="fr-FR" w:bidi="ar-SA"/>
    </w:rPr>
  </w:style>
  <w:style w:type="paragraph" w:customStyle="1" w:styleId="REGLE">
    <w:name w:val="REGLE"/>
    <w:basedOn w:val="Normal"/>
    <w:rsid w:val="00ED0605"/>
    <w:pPr>
      <w:shd w:val="pct10" w:color="auto" w:fill="auto"/>
      <w:spacing w:before="120"/>
    </w:pPr>
    <w:rPr>
      <w:b/>
    </w:rPr>
  </w:style>
  <w:style w:type="paragraph" w:customStyle="1" w:styleId="Style1">
    <w:name w:val="Style1"/>
    <w:basedOn w:val="Normal"/>
    <w:rsid w:val="00ED0605"/>
    <w:pPr>
      <w:shd w:val="pct15" w:color="000000" w:fill="FFFFFF"/>
      <w:spacing w:before="240" w:after="240"/>
      <w:jc w:val="right"/>
    </w:pPr>
    <w:rPr>
      <w:b/>
      <w:caps/>
      <w:color w:val="000080"/>
    </w:rPr>
  </w:style>
  <w:style w:type="character" w:styleId="Marquedecommentaire">
    <w:name w:val="annotation reference"/>
    <w:semiHidden/>
    <w:rsid w:val="00ED0605"/>
    <w:rPr>
      <w:sz w:val="16"/>
      <w:szCs w:val="16"/>
    </w:rPr>
  </w:style>
  <w:style w:type="paragraph" w:styleId="Listepuces">
    <w:name w:val="List Bullet"/>
    <w:basedOn w:val="Normal"/>
    <w:rsid w:val="00B5666B"/>
    <w:pPr>
      <w:numPr>
        <w:numId w:val="5"/>
      </w:numPr>
    </w:pPr>
  </w:style>
  <w:style w:type="paragraph" w:styleId="Objetducommentaire">
    <w:name w:val="annotation subject"/>
    <w:basedOn w:val="Commentaire"/>
    <w:next w:val="Commentaire"/>
    <w:semiHidden/>
    <w:rsid w:val="00C83B93"/>
    <w:rPr>
      <w:rFonts w:ascii="Arial" w:hAnsi="Arial"/>
      <w:b/>
      <w:bCs/>
    </w:rPr>
  </w:style>
  <w:style w:type="paragraph" w:styleId="Notedebasdepage">
    <w:name w:val="footnote text"/>
    <w:basedOn w:val="Normal"/>
    <w:semiHidden/>
    <w:rsid w:val="0005765C"/>
  </w:style>
  <w:style w:type="character" w:styleId="Appelnotedebasdep">
    <w:name w:val="footnote reference"/>
    <w:semiHidden/>
    <w:rsid w:val="0005765C"/>
    <w:rPr>
      <w:vertAlign w:val="superscript"/>
    </w:rPr>
  </w:style>
  <w:style w:type="character" w:styleId="Accentuation">
    <w:name w:val="Emphasis"/>
    <w:uiPriority w:val="20"/>
    <w:qFormat/>
    <w:rsid w:val="00F00FB9"/>
    <w:rPr>
      <w:i/>
      <w:iCs/>
    </w:rPr>
  </w:style>
  <w:style w:type="character" w:customStyle="1" w:styleId="Titre4Car">
    <w:name w:val="Titre 4 Car"/>
    <w:aliases w:val="H4 Car"/>
    <w:link w:val="Titre4"/>
    <w:rsid w:val="00B05F4F"/>
    <w:rPr>
      <w:rFonts w:ascii="Arial" w:hAnsi="Arial"/>
      <w:b/>
      <w:color w:val="0070C0"/>
    </w:rPr>
  </w:style>
  <w:style w:type="paragraph" w:customStyle="1" w:styleId="puces">
    <w:name w:val="puces"/>
    <w:basedOn w:val="Normal"/>
    <w:rsid w:val="00396340"/>
    <w:pPr>
      <w:numPr>
        <w:numId w:val="14"/>
      </w:numPr>
      <w:spacing w:after="200" w:line="276" w:lineRule="auto"/>
    </w:pPr>
    <w:rPr>
      <w:rFonts w:eastAsia="Calibri"/>
      <w:sz w:val="22"/>
      <w:szCs w:val="22"/>
      <w:lang w:eastAsia="en-US"/>
    </w:rPr>
  </w:style>
  <w:style w:type="paragraph" w:styleId="Paragraphedeliste">
    <w:name w:val="List Paragraph"/>
    <w:basedOn w:val="Normal"/>
    <w:uiPriority w:val="34"/>
    <w:qFormat/>
    <w:rsid w:val="00396340"/>
    <w:pPr>
      <w:spacing w:after="200" w:line="276" w:lineRule="auto"/>
      <w:ind w:left="720"/>
      <w:contextualSpacing/>
    </w:pPr>
    <w:rPr>
      <w:rFonts w:eastAsia="Calibri"/>
      <w:sz w:val="22"/>
      <w:szCs w:val="22"/>
      <w:lang w:eastAsia="en-US"/>
    </w:rPr>
  </w:style>
  <w:style w:type="paragraph" w:customStyle="1" w:styleId="Default">
    <w:name w:val="Default"/>
    <w:rsid w:val="002B6A9B"/>
    <w:pPr>
      <w:autoSpaceDE w:val="0"/>
      <w:autoSpaceDN w:val="0"/>
      <w:adjustRightInd w:val="0"/>
    </w:pPr>
    <w:rPr>
      <w:rFonts w:ascii="Liberation Serif" w:hAnsi="Liberation Serif" w:cs="Liberation Serif"/>
      <w:color w:val="000000"/>
      <w:sz w:val="24"/>
      <w:szCs w:val="24"/>
    </w:rPr>
  </w:style>
  <w:style w:type="character" w:styleId="Mentionnonrsolue">
    <w:name w:val="Unresolved Mention"/>
    <w:uiPriority w:val="99"/>
    <w:semiHidden/>
    <w:unhideWhenUsed/>
    <w:rsid w:val="00A526E0"/>
    <w:rPr>
      <w:color w:val="605E5C"/>
      <w:shd w:val="clear" w:color="auto" w:fill="E1DFDD"/>
    </w:rPr>
  </w:style>
  <w:style w:type="paragraph" w:styleId="Rvision">
    <w:name w:val="Revision"/>
    <w:hidden/>
    <w:uiPriority w:val="99"/>
    <w:semiHidden/>
    <w:rsid w:val="00184D7C"/>
    <w:rPr>
      <w:rFonts w:ascii="Arial" w:hAnsi="Arial"/>
    </w:rPr>
  </w:style>
  <w:style w:type="paragraph" w:customStyle="1" w:styleId="Texte">
    <w:name w:val="Texte"/>
    <w:basedOn w:val="Normal"/>
    <w:link w:val="TexteCar"/>
    <w:autoRedefine/>
    <w:qFormat/>
    <w:rsid w:val="009D6C76"/>
    <w:pPr>
      <w:spacing w:after="120"/>
      <w:jc w:val="both"/>
    </w:pPr>
  </w:style>
  <w:style w:type="character" w:customStyle="1" w:styleId="TexteCar">
    <w:name w:val="Texte Car"/>
    <w:link w:val="Texte"/>
    <w:rsid w:val="009D6C76"/>
    <w:rPr>
      <w:rFonts w:ascii="Arial" w:hAnsi="Arial"/>
    </w:rPr>
  </w:style>
  <w:style w:type="paragraph" w:customStyle="1" w:styleId="SECTION">
    <w:name w:val="SECTION"/>
    <w:basedOn w:val="Texte"/>
    <w:link w:val="SECTIONCar"/>
    <w:autoRedefine/>
    <w:qFormat/>
    <w:rsid w:val="00C91599"/>
    <w:pPr>
      <w:numPr>
        <w:numId w:val="26"/>
      </w:numPr>
    </w:pPr>
    <w:rPr>
      <w:b/>
      <w:sz w:val="28"/>
    </w:rPr>
  </w:style>
  <w:style w:type="character" w:customStyle="1" w:styleId="SECTIONCar">
    <w:name w:val="SECTION Car"/>
    <w:link w:val="SECTION"/>
    <w:rsid w:val="00C91599"/>
    <w:rPr>
      <w:rFonts w:ascii="Arial" w:hAnsi="Arial"/>
      <w:b/>
      <w:sz w:val="28"/>
    </w:rPr>
  </w:style>
  <w:style w:type="paragraph" w:styleId="Sous-titre">
    <w:name w:val="Subtitle"/>
    <w:basedOn w:val="Normal"/>
    <w:next w:val="Normal"/>
    <w:link w:val="Sous-titreCar"/>
    <w:qFormat/>
    <w:rsid w:val="0096280E"/>
    <w:pPr>
      <w:spacing w:after="60"/>
      <w:jc w:val="center"/>
      <w:outlineLvl w:val="1"/>
    </w:pPr>
    <w:rPr>
      <w:rFonts w:ascii="Calibri Light" w:hAnsi="Calibri Light"/>
      <w:sz w:val="24"/>
      <w:szCs w:val="24"/>
    </w:rPr>
  </w:style>
  <w:style w:type="character" w:customStyle="1" w:styleId="Sous-titreCar">
    <w:name w:val="Sous-titre Car"/>
    <w:link w:val="Sous-titre"/>
    <w:rsid w:val="0096280E"/>
    <w:rPr>
      <w:rFonts w:ascii="Calibri Light" w:eastAsia="Times New Roman" w:hAnsi="Calibri Light" w:cs="Times New Roman"/>
      <w:sz w:val="24"/>
      <w:szCs w:val="24"/>
    </w:rPr>
  </w:style>
  <w:style w:type="paragraph" w:customStyle="1" w:styleId="CCTP-section">
    <w:name w:val="CCTP-section"/>
    <w:next w:val="Texte"/>
    <w:link w:val="CCTP-sectionCar"/>
    <w:autoRedefine/>
    <w:qFormat/>
    <w:rsid w:val="00A53B4E"/>
    <w:pPr>
      <w:numPr>
        <w:numId w:val="27"/>
      </w:numPr>
      <w:spacing w:before="240" w:after="240"/>
    </w:pPr>
    <w:rPr>
      <w:rFonts w:ascii="Arial" w:hAnsi="Arial"/>
      <w:b/>
      <w:bCs/>
      <w:sz w:val="24"/>
      <w:szCs w:val="12"/>
    </w:rPr>
  </w:style>
  <w:style w:type="character" w:customStyle="1" w:styleId="CCTP-sectionCar">
    <w:name w:val="CCTP-section Car"/>
    <w:link w:val="CCTP-section"/>
    <w:rsid w:val="00A53B4E"/>
    <w:rPr>
      <w:rFonts w:ascii="Arial" w:hAnsi="Arial"/>
      <w:b/>
      <w:bCs/>
      <w:sz w:val="24"/>
      <w:szCs w:val="12"/>
    </w:rPr>
  </w:style>
  <w:style w:type="paragraph" w:customStyle="1" w:styleId="A2">
    <w:name w:val="A2"/>
    <w:basedOn w:val="Normal"/>
    <w:link w:val="A2Car"/>
    <w:uiPriority w:val="99"/>
    <w:qFormat/>
    <w:rsid w:val="00752921"/>
    <w:pPr>
      <w:keepNext/>
      <w:numPr>
        <w:numId w:val="35"/>
      </w:numPr>
      <w:spacing w:before="120" w:after="120"/>
      <w:outlineLvl w:val="1"/>
    </w:pPr>
    <w:rPr>
      <w:b/>
      <w:bCs/>
      <w:color w:val="1F497D"/>
      <w:sz w:val="28"/>
      <w:szCs w:val="28"/>
    </w:rPr>
  </w:style>
  <w:style w:type="paragraph" w:customStyle="1" w:styleId="A1">
    <w:name w:val="A1"/>
    <w:basedOn w:val="Normal"/>
    <w:link w:val="A1Car"/>
    <w:uiPriority w:val="99"/>
    <w:qFormat/>
    <w:rsid w:val="00752921"/>
    <w:pPr>
      <w:keepNext/>
      <w:keepLines/>
      <w:pageBreakBefore/>
      <w:spacing w:before="120" w:after="120"/>
      <w:outlineLvl w:val="0"/>
    </w:pPr>
    <w:rPr>
      <w:rFonts w:ascii="Calibri Light" w:hAnsi="Calibri Light"/>
      <w:b/>
      <w:bCs/>
      <w:sz w:val="40"/>
    </w:rPr>
  </w:style>
  <w:style w:type="character" w:customStyle="1" w:styleId="A2Car">
    <w:name w:val="A2 Car"/>
    <w:link w:val="A2"/>
    <w:uiPriority w:val="99"/>
    <w:rsid w:val="00752921"/>
    <w:rPr>
      <w:rFonts w:ascii="Calibri" w:hAnsi="Calibri"/>
      <w:b/>
      <w:bCs/>
      <w:color w:val="1F497D"/>
      <w:sz w:val="28"/>
      <w:szCs w:val="28"/>
    </w:rPr>
  </w:style>
  <w:style w:type="paragraph" w:customStyle="1" w:styleId="A60">
    <w:name w:val="A60"/>
    <w:basedOn w:val="Normal"/>
    <w:link w:val="A60Car"/>
    <w:qFormat/>
    <w:rsid w:val="00752921"/>
    <w:pPr>
      <w:spacing w:before="120" w:after="120"/>
      <w:jc w:val="both"/>
    </w:pPr>
  </w:style>
  <w:style w:type="character" w:customStyle="1" w:styleId="A1Car">
    <w:name w:val="A1 Car"/>
    <w:link w:val="A1"/>
    <w:uiPriority w:val="99"/>
    <w:rsid w:val="00752921"/>
    <w:rPr>
      <w:rFonts w:ascii="Calibri Light" w:hAnsi="Calibri Light"/>
      <w:b/>
      <w:bCs/>
      <w:sz w:val="40"/>
    </w:rPr>
  </w:style>
  <w:style w:type="paragraph" w:customStyle="1" w:styleId="A65">
    <w:name w:val="A65"/>
    <w:basedOn w:val="A60"/>
    <w:link w:val="A65Char"/>
    <w:qFormat/>
    <w:rsid w:val="00752921"/>
    <w:pPr>
      <w:spacing w:before="60" w:after="0"/>
      <w:ind w:left="720" w:hanging="360"/>
    </w:pPr>
  </w:style>
  <w:style w:type="character" w:customStyle="1" w:styleId="A60Car">
    <w:name w:val="A60 Car"/>
    <w:link w:val="A60"/>
    <w:rsid w:val="00752921"/>
    <w:rPr>
      <w:rFonts w:ascii="Calibri" w:hAnsi="Calibri"/>
    </w:rPr>
  </w:style>
  <w:style w:type="character" w:customStyle="1" w:styleId="A65Char">
    <w:name w:val="A65 Char"/>
    <w:link w:val="A65"/>
    <w:rsid w:val="00752921"/>
    <w:rPr>
      <w:rFonts w:ascii="Calibri" w:hAnsi="Calibri"/>
    </w:rPr>
  </w:style>
  <w:style w:type="paragraph" w:customStyle="1" w:styleId="msonormal0">
    <w:name w:val="msonormal"/>
    <w:basedOn w:val="Normal"/>
    <w:rsid w:val="00E203F2"/>
    <w:pPr>
      <w:spacing w:before="100" w:beforeAutospacing="1" w:after="100" w:afterAutospacing="1"/>
    </w:pPr>
    <w:rPr>
      <w:rFonts w:ascii="Times New Roman" w:hAnsi="Times New Roman"/>
      <w:sz w:val="24"/>
      <w:szCs w:val="24"/>
    </w:rPr>
  </w:style>
  <w:style w:type="paragraph" w:customStyle="1" w:styleId="xl65">
    <w:name w:val="xl65"/>
    <w:basedOn w:val="Normal"/>
    <w:rsid w:val="00E203F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b/>
      <w:bCs/>
      <w:sz w:val="24"/>
      <w:szCs w:val="24"/>
    </w:rPr>
  </w:style>
  <w:style w:type="paragraph" w:customStyle="1" w:styleId="xl66">
    <w:name w:val="xl66"/>
    <w:basedOn w:val="Normal"/>
    <w:rsid w:val="00E203F2"/>
    <w:pPr>
      <w:pBdr>
        <w:top w:val="single" w:sz="4" w:space="0" w:color="auto"/>
        <w:left w:val="single" w:sz="4" w:space="0" w:color="auto"/>
        <w:bottom w:val="single" w:sz="4" w:space="0" w:color="auto"/>
        <w:right w:val="single" w:sz="4" w:space="0" w:color="auto"/>
      </w:pBdr>
      <w:shd w:val="clear" w:color="000000" w:fill="B4C6E7"/>
      <w:spacing w:before="100" w:beforeAutospacing="1" w:after="100" w:afterAutospacing="1"/>
      <w:textAlignment w:val="center"/>
    </w:pPr>
    <w:rPr>
      <w:rFonts w:ascii="Arial" w:hAnsi="Arial" w:cs="Arial"/>
      <w:sz w:val="24"/>
      <w:szCs w:val="24"/>
    </w:rPr>
  </w:style>
  <w:style w:type="paragraph" w:customStyle="1" w:styleId="xl67">
    <w:name w:val="xl67"/>
    <w:basedOn w:val="Normal"/>
    <w:rsid w:val="00E203F2"/>
    <w:pPr>
      <w:pBdr>
        <w:top w:val="single" w:sz="4" w:space="0" w:color="auto"/>
        <w:left w:val="single" w:sz="4" w:space="0" w:color="auto"/>
        <w:bottom w:val="dashed" w:sz="4" w:space="0" w:color="auto"/>
      </w:pBdr>
      <w:shd w:val="clear" w:color="000000" w:fill="B4C6E7"/>
      <w:spacing w:before="100" w:beforeAutospacing="1" w:after="100" w:afterAutospacing="1"/>
      <w:textAlignment w:val="center"/>
    </w:pPr>
    <w:rPr>
      <w:rFonts w:ascii="Arial" w:hAnsi="Arial" w:cs="Arial"/>
      <w:sz w:val="24"/>
      <w:szCs w:val="24"/>
    </w:rPr>
  </w:style>
  <w:style w:type="paragraph" w:customStyle="1" w:styleId="xl68">
    <w:name w:val="xl68"/>
    <w:basedOn w:val="Normal"/>
    <w:rsid w:val="00E203F2"/>
    <w:pPr>
      <w:pBdr>
        <w:top w:val="single" w:sz="4" w:space="0" w:color="auto"/>
        <w:left w:val="single" w:sz="4" w:space="0" w:color="auto"/>
        <w:bottom w:val="single" w:sz="4" w:space="0" w:color="auto"/>
      </w:pBdr>
      <w:shd w:val="clear" w:color="000000" w:fill="B4C6E7"/>
      <w:spacing w:before="100" w:beforeAutospacing="1" w:after="100" w:afterAutospacing="1"/>
      <w:textAlignment w:val="center"/>
    </w:pPr>
    <w:rPr>
      <w:rFonts w:ascii="Arial" w:hAnsi="Arial" w:cs="Arial"/>
      <w:sz w:val="24"/>
      <w:szCs w:val="24"/>
    </w:rPr>
  </w:style>
  <w:style w:type="paragraph" w:customStyle="1" w:styleId="xl69">
    <w:name w:val="xl69"/>
    <w:basedOn w:val="Normal"/>
    <w:rsid w:val="00E203F2"/>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rFonts w:ascii="Times New Roman" w:hAnsi="Times New Roman"/>
      <w:b/>
      <w:bCs/>
      <w:sz w:val="24"/>
      <w:szCs w:val="24"/>
    </w:rPr>
  </w:style>
  <w:style w:type="paragraph" w:customStyle="1" w:styleId="xl70">
    <w:name w:val="xl70"/>
    <w:basedOn w:val="Normal"/>
    <w:rsid w:val="00E203F2"/>
    <w:pPr>
      <w:pBdr>
        <w:top w:val="single" w:sz="4" w:space="0" w:color="auto"/>
        <w:left w:val="single" w:sz="4" w:space="0" w:color="auto"/>
        <w:bottom w:val="single" w:sz="4" w:space="0" w:color="auto"/>
      </w:pBdr>
      <w:shd w:val="clear" w:color="000000" w:fill="B4C6E7"/>
      <w:spacing w:before="100" w:beforeAutospacing="1" w:after="100" w:afterAutospacing="1"/>
      <w:textAlignment w:val="center"/>
    </w:pPr>
    <w:rPr>
      <w:rFonts w:ascii="Arial" w:hAnsi="Arial" w:cs="Arial"/>
      <w:sz w:val="24"/>
      <w:szCs w:val="24"/>
    </w:rPr>
  </w:style>
  <w:style w:type="paragraph" w:customStyle="1" w:styleId="xl71">
    <w:name w:val="xl71"/>
    <w:basedOn w:val="Normal"/>
    <w:rsid w:val="00E203F2"/>
    <w:pPr>
      <w:pBdr>
        <w:top w:val="single" w:sz="4" w:space="0" w:color="auto"/>
        <w:left w:val="single" w:sz="4" w:space="0" w:color="auto"/>
        <w:bottom w:val="single" w:sz="4" w:space="0" w:color="auto"/>
      </w:pBdr>
      <w:shd w:val="clear" w:color="000000" w:fill="B4C6E7"/>
      <w:spacing w:before="100" w:beforeAutospacing="1" w:after="100" w:afterAutospacing="1"/>
      <w:textAlignment w:val="top"/>
    </w:pPr>
    <w:rPr>
      <w:rFonts w:ascii="Arial" w:hAnsi="Arial" w:cs="Arial"/>
      <w:sz w:val="24"/>
      <w:szCs w:val="24"/>
    </w:rPr>
  </w:style>
  <w:style w:type="paragraph" w:customStyle="1" w:styleId="xl72">
    <w:name w:val="xl72"/>
    <w:basedOn w:val="Normal"/>
    <w:rsid w:val="00E203F2"/>
    <w:pPr>
      <w:shd w:val="clear" w:color="000000" w:fill="002060"/>
      <w:spacing w:before="100" w:beforeAutospacing="1" w:after="100" w:afterAutospacing="1"/>
    </w:pPr>
    <w:rPr>
      <w:rFonts w:ascii="Times New Roman" w:hAnsi="Times New Roman"/>
      <w:sz w:val="24"/>
      <w:szCs w:val="24"/>
    </w:rPr>
  </w:style>
  <w:style w:type="paragraph" w:customStyle="1" w:styleId="xl73">
    <w:name w:val="xl73"/>
    <w:basedOn w:val="Normal"/>
    <w:rsid w:val="00E203F2"/>
    <w:pPr>
      <w:pBdr>
        <w:top w:val="single" w:sz="8" w:space="0" w:color="auto"/>
        <w:left w:val="single" w:sz="8" w:space="0" w:color="auto"/>
      </w:pBdr>
      <w:shd w:val="clear" w:color="000000" w:fill="002060"/>
      <w:spacing w:before="100" w:beforeAutospacing="1" w:after="100" w:afterAutospacing="1"/>
      <w:textAlignment w:val="center"/>
    </w:pPr>
    <w:rPr>
      <w:rFonts w:ascii="Arial" w:hAnsi="Arial" w:cs="Arial"/>
      <w:b/>
      <w:bCs/>
      <w:color w:val="FFFFFF"/>
      <w:sz w:val="24"/>
      <w:szCs w:val="24"/>
    </w:rPr>
  </w:style>
  <w:style w:type="paragraph" w:customStyle="1" w:styleId="xl74">
    <w:name w:val="xl74"/>
    <w:basedOn w:val="Normal"/>
    <w:rsid w:val="00E203F2"/>
    <w:pPr>
      <w:pBdr>
        <w:top w:val="single" w:sz="8" w:space="0" w:color="auto"/>
        <w:right w:val="single" w:sz="8" w:space="0" w:color="auto"/>
      </w:pBdr>
      <w:shd w:val="clear" w:color="000000" w:fill="002060"/>
      <w:spacing w:before="100" w:beforeAutospacing="1" w:after="100" w:afterAutospacing="1"/>
      <w:textAlignment w:val="center"/>
    </w:pPr>
    <w:rPr>
      <w:rFonts w:ascii="Arial" w:hAnsi="Arial" w:cs="Arial"/>
      <w:b/>
      <w:bCs/>
      <w:color w:val="FFFFFF"/>
      <w:sz w:val="24"/>
      <w:szCs w:val="24"/>
    </w:rPr>
  </w:style>
  <w:style w:type="paragraph" w:customStyle="1" w:styleId="xl75">
    <w:name w:val="xl75"/>
    <w:basedOn w:val="Normal"/>
    <w:rsid w:val="00E203F2"/>
    <w:pPr>
      <w:spacing w:before="100" w:beforeAutospacing="1" w:after="100" w:afterAutospacing="1"/>
      <w:textAlignment w:val="top"/>
    </w:pPr>
    <w:rPr>
      <w:rFonts w:ascii="Times New Roman" w:hAnsi="Times New Roman"/>
      <w:sz w:val="24"/>
      <w:szCs w:val="24"/>
    </w:rPr>
  </w:style>
  <w:style w:type="paragraph" w:customStyle="1" w:styleId="xl76">
    <w:name w:val="xl76"/>
    <w:basedOn w:val="Normal"/>
    <w:rsid w:val="00E203F2"/>
    <w:pPr>
      <w:pBdr>
        <w:top w:val="single" w:sz="8" w:space="0" w:color="auto"/>
        <w:left w:val="single" w:sz="8" w:space="0" w:color="auto"/>
        <w:bottom w:val="single" w:sz="8" w:space="0" w:color="auto"/>
      </w:pBdr>
      <w:shd w:val="clear" w:color="000000" w:fill="BF8F00"/>
      <w:spacing w:before="100" w:beforeAutospacing="1" w:after="100" w:afterAutospacing="1"/>
      <w:jc w:val="right"/>
      <w:textAlignment w:val="center"/>
    </w:pPr>
    <w:rPr>
      <w:rFonts w:ascii="Arial" w:hAnsi="Arial" w:cs="Arial"/>
      <w:sz w:val="24"/>
      <w:szCs w:val="24"/>
    </w:rPr>
  </w:style>
  <w:style w:type="paragraph" w:customStyle="1" w:styleId="xl77">
    <w:name w:val="xl77"/>
    <w:basedOn w:val="Normal"/>
    <w:rsid w:val="00E203F2"/>
    <w:pPr>
      <w:pBdr>
        <w:top w:val="single" w:sz="8" w:space="0" w:color="auto"/>
        <w:left w:val="single" w:sz="8" w:space="0" w:color="auto"/>
        <w:bottom w:val="single" w:sz="8" w:space="0" w:color="auto"/>
        <w:right w:val="single" w:sz="8" w:space="0" w:color="auto"/>
      </w:pBdr>
      <w:shd w:val="clear" w:color="000000" w:fill="FFE699"/>
      <w:spacing w:before="100" w:beforeAutospacing="1" w:after="100" w:afterAutospacing="1"/>
      <w:jc w:val="center"/>
      <w:textAlignment w:val="center"/>
    </w:pPr>
    <w:rPr>
      <w:rFonts w:ascii="Times New Roman" w:hAnsi="Times New Roman"/>
      <w:sz w:val="24"/>
      <w:szCs w:val="24"/>
    </w:rPr>
  </w:style>
  <w:style w:type="paragraph" w:customStyle="1" w:styleId="xl78">
    <w:name w:val="xl78"/>
    <w:basedOn w:val="Normal"/>
    <w:rsid w:val="00E203F2"/>
    <w:pPr>
      <w:pBdr>
        <w:top w:val="single" w:sz="8" w:space="0" w:color="auto"/>
        <w:bottom w:val="single" w:sz="8" w:space="0" w:color="auto"/>
        <w:right w:val="single" w:sz="8" w:space="0" w:color="auto"/>
      </w:pBdr>
      <w:shd w:val="clear" w:color="000000" w:fill="FFE699"/>
      <w:spacing w:before="100" w:beforeAutospacing="1" w:after="100" w:afterAutospacing="1"/>
      <w:jc w:val="center"/>
      <w:textAlignment w:val="center"/>
    </w:pPr>
    <w:rPr>
      <w:rFonts w:ascii="Times New Roman" w:hAnsi="Times New Roman"/>
      <w:sz w:val="24"/>
      <w:szCs w:val="24"/>
    </w:rPr>
  </w:style>
  <w:style w:type="paragraph" w:customStyle="1" w:styleId="xl79">
    <w:name w:val="xl79"/>
    <w:basedOn w:val="Normal"/>
    <w:rsid w:val="00E203F2"/>
    <w:pPr>
      <w:pBdr>
        <w:top w:val="single" w:sz="8" w:space="0" w:color="auto"/>
        <w:left w:val="single" w:sz="8" w:space="0" w:color="auto"/>
        <w:bottom w:val="single" w:sz="8" w:space="0" w:color="auto"/>
      </w:pBdr>
      <w:shd w:val="clear" w:color="000000" w:fill="548235"/>
      <w:spacing w:before="100" w:beforeAutospacing="1" w:after="100" w:afterAutospacing="1"/>
      <w:jc w:val="right"/>
      <w:textAlignment w:val="top"/>
    </w:pPr>
    <w:rPr>
      <w:rFonts w:ascii="Arial" w:hAnsi="Arial" w:cs="Arial"/>
      <w:b/>
      <w:bCs/>
      <w:color w:val="FFFFFF"/>
      <w:sz w:val="24"/>
      <w:szCs w:val="24"/>
    </w:rPr>
  </w:style>
  <w:style w:type="paragraph" w:customStyle="1" w:styleId="xl80">
    <w:name w:val="xl80"/>
    <w:basedOn w:val="Normal"/>
    <w:rsid w:val="00E203F2"/>
    <w:pPr>
      <w:pBdr>
        <w:top w:val="single" w:sz="8" w:space="0" w:color="auto"/>
        <w:left w:val="single" w:sz="8" w:space="0" w:color="auto"/>
        <w:bottom w:val="single" w:sz="8" w:space="0" w:color="auto"/>
        <w:right w:val="single" w:sz="8" w:space="0" w:color="auto"/>
      </w:pBdr>
      <w:shd w:val="clear" w:color="000000" w:fill="C6E0B4"/>
      <w:spacing w:before="100" w:beforeAutospacing="1" w:after="100" w:afterAutospacing="1"/>
      <w:jc w:val="center"/>
      <w:textAlignment w:val="top"/>
    </w:pPr>
    <w:rPr>
      <w:rFonts w:ascii="Times New Roman" w:hAnsi="Times New Roman"/>
      <w:b/>
      <w:bCs/>
      <w:sz w:val="24"/>
      <w:szCs w:val="24"/>
    </w:rPr>
  </w:style>
  <w:style w:type="paragraph" w:customStyle="1" w:styleId="xl81">
    <w:name w:val="xl81"/>
    <w:basedOn w:val="Normal"/>
    <w:rsid w:val="00E203F2"/>
    <w:pPr>
      <w:pBdr>
        <w:top w:val="single" w:sz="8" w:space="0" w:color="auto"/>
        <w:bottom w:val="single" w:sz="8" w:space="0" w:color="auto"/>
        <w:right w:val="single" w:sz="8" w:space="0" w:color="auto"/>
      </w:pBdr>
      <w:shd w:val="clear" w:color="000000" w:fill="C6E0B4"/>
      <w:spacing w:before="100" w:beforeAutospacing="1" w:after="100" w:afterAutospacing="1"/>
      <w:jc w:val="center"/>
      <w:textAlignment w:val="top"/>
    </w:pPr>
    <w:rPr>
      <w:rFonts w:ascii="Times New Roman" w:hAnsi="Times New Roman"/>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9480203">
      <w:bodyDiv w:val="1"/>
      <w:marLeft w:val="0"/>
      <w:marRight w:val="0"/>
      <w:marTop w:val="0"/>
      <w:marBottom w:val="0"/>
      <w:divBdr>
        <w:top w:val="none" w:sz="0" w:space="0" w:color="auto"/>
        <w:left w:val="none" w:sz="0" w:space="0" w:color="auto"/>
        <w:bottom w:val="none" w:sz="0" w:space="0" w:color="auto"/>
        <w:right w:val="none" w:sz="0" w:space="0" w:color="auto"/>
      </w:divBdr>
    </w:div>
    <w:div w:id="147481372">
      <w:bodyDiv w:val="1"/>
      <w:marLeft w:val="0"/>
      <w:marRight w:val="0"/>
      <w:marTop w:val="0"/>
      <w:marBottom w:val="0"/>
      <w:divBdr>
        <w:top w:val="none" w:sz="0" w:space="0" w:color="auto"/>
        <w:left w:val="none" w:sz="0" w:space="0" w:color="auto"/>
        <w:bottom w:val="none" w:sz="0" w:space="0" w:color="auto"/>
        <w:right w:val="none" w:sz="0" w:space="0" w:color="auto"/>
      </w:divBdr>
    </w:div>
    <w:div w:id="423038465">
      <w:bodyDiv w:val="1"/>
      <w:marLeft w:val="0"/>
      <w:marRight w:val="0"/>
      <w:marTop w:val="0"/>
      <w:marBottom w:val="0"/>
      <w:divBdr>
        <w:top w:val="none" w:sz="0" w:space="0" w:color="auto"/>
        <w:left w:val="none" w:sz="0" w:space="0" w:color="auto"/>
        <w:bottom w:val="none" w:sz="0" w:space="0" w:color="auto"/>
        <w:right w:val="none" w:sz="0" w:space="0" w:color="auto"/>
      </w:divBdr>
    </w:div>
    <w:div w:id="446238405">
      <w:bodyDiv w:val="1"/>
      <w:marLeft w:val="0"/>
      <w:marRight w:val="0"/>
      <w:marTop w:val="0"/>
      <w:marBottom w:val="0"/>
      <w:divBdr>
        <w:top w:val="none" w:sz="0" w:space="0" w:color="auto"/>
        <w:left w:val="none" w:sz="0" w:space="0" w:color="auto"/>
        <w:bottom w:val="none" w:sz="0" w:space="0" w:color="auto"/>
        <w:right w:val="none" w:sz="0" w:space="0" w:color="auto"/>
      </w:divBdr>
    </w:div>
    <w:div w:id="594830496">
      <w:bodyDiv w:val="1"/>
      <w:marLeft w:val="0"/>
      <w:marRight w:val="0"/>
      <w:marTop w:val="0"/>
      <w:marBottom w:val="0"/>
      <w:divBdr>
        <w:top w:val="none" w:sz="0" w:space="0" w:color="auto"/>
        <w:left w:val="none" w:sz="0" w:space="0" w:color="auto"/>
        <w:bottom w:val="none" w:sz="0" w:space="0" w:color="auto"/>
        <w:right w:val="none" w:sz="0" w:space="0" w:color="auto"/>
      </w:divBdr>
    </w:div>
    <w:div w:id="731729966">
      <w:bodyDiv w:val="1"/>
      <w:marLeft w:val="0"/>
      <w:marRight w:val="0"/>
      <w:marTop w:val="0"/>
      <w:marBottom w:val="0"/>
      <w:divBdr>
        <w:top w:val="none" w:sz="0" w:space="0" w:color="auto"/>
        <w:left w:val="none" w:sz="0" w:space="0" w:color="auto"/>
        <w:bottom w:val="none" w:sz="0" w:space="0" w:color="auto"/>
        <w:right w:val="none" w:sz="0" w:space="0" w:color="auto"/>
      </w:divBdr>
    </w:div>
    <w:div w:id="770246673">
      <w:bodyDiv w:val="1"/>
      <w:marLeft w:val="0"/>
      <w:marRight w:val="0"/>
      <w:marTop w:val="0"/>
      <w:marBottom w:val="0"/>
      <w:divBdr>
        <w:top w:val="none" w:sz="0" w:space="0" w:color="auto"/>
        <w:left w:val="none" w:sz="0" w:space="0" w:color="auto"/>
        <w:bottom w:val="none" w:sz="0" w:space="0" w:color="auto"/>
        <w:right w:val="none" w:sz="0" w:space="0" w:color="auto"/>
      </w:divBdr>
    </w:div>
    <w:div w:id="1119298754">
      <w:bodyDiv w:val="1"/>
      <w:marLeft w:val="0"/>
      <w:marRight w:val="0"/>
      <w:marTop w:val="0"/>
      <w:marBottom w:val="0"/>
      <w:divBdr>
        <w:top w:val="none" w:sz="0" w:space="0" w:color="auto"/>
        <w:left w:val="none" w:sz="0" w:space="0" w:color="auto"/>
        <w:bottom w:val="none" w:sz="0" w:space="0" w:color="auto"/>
        <w:right w:val="none" w:sz="0" w:space="0" w:color="auto"/>
      </w:divBdr>
    </w:div>
    <w:div w:id="1392844504">
      <w:bodyDiv w:val="1"/>
      <w:marLeft w:val="0"/>
      <w:marRight w:val="0"/>
      <w:marTop w:val="0"/>
      <w:marBottom w:val="0"/>
      <w:divBdr>
        <w:top w:val="none" w:sz="0" w:space="0" w:color="auto"/>
        <w:left w:val="none" w:sz="0" w:space="0" w:color="auto"/>
        <w:bottom w:val="none" w:sz="0" w:space="0" w:color="auto"/>
        <w:right w:val="none" w:sz="0" w:space="0" w:color="auto"/>
      </w:divBdr>
    </w:div>
    <w:div w:id="1501583093">
      <w:bodyDiv w:val="1"/>
      <w:marLeft w:val="0"/>
      <w:marRight w:val="0"/>
      <w:marTop w:val="0"/>
      <w:marBottom w:val="0"/>
      <w:divBdr>
        <w:top w:val="none" w:sz="0" w:space="0" w:color="auto"/>
        <w:left w:val="none" w:sz="0" w:space="0" w:color="auto"/>
        <w:bottom w:val="none" w:sz="0" w:space="0" w:color="auto"/>
        <w:right w:val="none" w:sz="0" w:space="0" w:color="auto"/>
      </w:divBdr>
    </w:div>
    <w:div w:id="1510947785">
      <w:bodyDiv w:val="1"/>
      <w:marLeft w:val="0"/>
      <w:marRight w:val="0"/>
      <w:marTop w:val="0"/>
      <w:marBottom w:val="0"/>
      <w:divBdr>
        <w:top w:val="none" w:sz="0" w:space="0" w:color="auto"/>
        <w:left w:val="none" w:sz="0" w:space="0" w:color="auto"/>
        <w:bottom w:val="none" w:sz="0" w:space="0" w:color="auto"/>
        <w:right w:val="none" w:sz="0" w:space="0" w:color="auto"/>
      </w:divBdr>
    </w:div>
    <w:div w:id="1530214830">
      <w:bodyDiv w:val="1"/>
      <w:marLeft w:val="0"/>
      <w:marRight w:val="0"/>
      <w:marTop w:val="0"/>
      <w:marBottom w:val="0"/>
      <w:divBdr>
        <w:top w:val="none" w:sz="0" w:space="0" w:color="auto"/>
        <w:left w:val="none" w:sz="0" w:space="0" w:color="auto"/>
        <w:bottom w:val="none" w:sz="0" w:space="0" w:color="auto"/>
        <w:right w:val="none" w:sz="0" w:space="0" w:color="auto"/>
      </w:divBdr>
    </w:div>
    <w:div w:id="1710834348">
      <w:bodyDiv w:val="1"/>
      <w:marLeft w:val="0"/>
      <w:marRight w:val="0"/>
      <w:marTop w:val="0"/>
      <w:marBottom w:val="0"/>
      <w:divBdr>
        <w:top w:val="none" w:sz="0" w:space="0" w:color="auto"/>
        <w:left w:val="none" w:sz="0" w:space="0" w:color="auto"/>
        <w:bottom w:val="none" w:sz="0" w:space="0" w:color="auto"/>
        <w:right w:val="none" w:sz="0" w:space="0" w:color="auto"/>
      </w:divBdr>
    </w:div>
    <w:div w:id="1941981979">
      <w:bodyDiv w:val="1"/>
      <w:marLeft w:val="0"/>
      <w:marRight w:val="0"/>
      <w:marTop w:val="0"/>
      <w:marBottom w:val="0"/>
      <w:divBdr>
        <w:top w:val="none" w:sz="0" w:space="0" w:color="auto"/>
        <w:left w:val="none" w:sz="0" w:space="0" w:color="auto"/>
        <w:bottom w:val="none" w:sz="0" w:space="0" w:color="auto"/>
        <w:right w:val="none" w:sz="0" w:space="0" w:color="auto"/>
      </w:divBdr>
    </w:div>
    <w:div w:id="2015648320">
      <w:bodyDiv w:val="1"/>
      <w:marLeft w:val="0"/>
      <w:marRight w:val="0"/>
      <w:marTop w:val="0"/>
      <w:marBottom w:val="0"/>
      <w:divBdr>
        <w:top w:val="none" w:sz="0" w:space="0" w:color="auto"/>
        <w:left w:val="none" w:sz="0" w:space="0" w:color="auto"/>
        <w:bottom w:val="none" w:sz="0" w:space="0" w:color="auto"/>
        <w:right w:val="none" w:sz="0" w:space="0" w:color="auto"/>
      </w:divBdr>
    </w:div>
    <w:div w:id="20193072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header" Target="header4.xm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eader" Target="header5.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header" Target="header3.xml"/><Relationship Id="rId25" Type="http://schemas.microsoft.com/office/2011/relationships/people" Target="people.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image" Target="media/image5.png"/><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footer" Target="footer2.xml"/><Relationship Id="rId23" Type="http://schemas.openxmlformats.org/officeDocument/2006/relationships/header" Target="header7.xml"/><Relationship Id="rId10" Type="http://schemas.openxmlformats.org/officeDocument/2006/relationships/footnotes" Target="footnotes.xml"/><Relationship Id="rId19" Type="http://schemas.openxmlformats.org/officeDocument/2006/relationships/image" Target="media/image4.png"/><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 Id="rId22" Type="http://schemas.openxmlformats.org/officeDocument/2006/relationships/header" Target="header6.xml"/></Relationships>
</file>

<file path=word/_rels/footer2.xml.rels><?xml version="1.0" encoding="UTF-8" standalone="yes"?>
<Relationships xmlns="http://schemas.openxmlformats.org/package/2006/relationships"><Relationship Id="rId1" Type="http://schemas.openxmlformats.org/officeDocument/2006/relationships/image" Target="media/image3.jpeg"/></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_rels/header6.xml.rels><?xml version="1.0" encoding="UTF-8" standalone="yes"?>
<Relationships xmlns="http://schemas.openxmlformats.org/package/2006/relationships"><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UR73701361\Application%20Data\Microsoft\Mod&#232;les\MOA%20SSI%20-%20IAH%20Modele%20de%20document%20.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ct:contentTypeSchema xmlns:ct="http://schemas.microsoft.com/office/2006/metadata/contentType" xmlns:ma="http://schemas.microsoft.com/office/2006/metadata/properties/metaAttributes" ct:_="" ma:_="" ma:contentTypeName="Document" ma:contentTypeID="0x010100C2E909FBDF8E1C479DFEE3C5C2B9EC89" ma:contentTypeVersion="17" ma:contentTypeDescription="Crée un document." ma:contentTypeScope="" ma:versionID="e10ec3eeeca2602e051efb733d874a9d">
  <xsd:schema xmlns:xsd="http://www.w3.org/2001/XMLSchema" xmlns:xs="http://www.w3.org/2001/XMLSchema" xmlns:p="http://schemas.microsoft.com/office/2006/metadata/properties" xmlns:ns2="8cb1eac8-13cf-4943-8d8b-2a498ba85204" xmlns:ns3="938a9efb-1e11-400a-86a2-8574c908400d" targetNamespace="http://schemas.microsoft.com/office/2006/metadata/properties" ma:root="true" ma:fieldsID="22cd0ffa0c6c3d5c0ba52d1467c4e0ad" ns2:_="" ns3:_="">
    <xsd:import namespace="8cb1eac8-13cf-4943-8d8b-2a498ba85204"/>
    <xsd:import namespace="938a9efb-1e11-400a-86a2-8574c908400d"/>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2:MediaServiceAutoKeyPoints" minOccurs="0"/>
                <xsd:element ref="ns2:MediaServiceKeyPoints" minOccurs="0"/>
                <xsd:element ref="ns3:_dlc_DocId" minOccurs="0"/>
                <xsd:element ref="ns3:_dlc_DocIdUrl" minOccurs="0"/>
                <xsd:element ref="ns3:_dlc_DocIdPersistId" minOccurs="0"/>
                <xsd:element ref="ns2:lcf76f155ced4ddcb4097134ff3c332f" minOccurs="0"/>
                <xsd:element ref="ns3:TaxCatchAll" minOccurs="0"/>
                <xsd:element ref="ns2:MediaServiceObjectDetectorVersions" minOccurs="0"/>
                <xsd:element ref="ns2:MediaServiceSearchPropertie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cb1eac8-13cf-4943-8d8b-2a498ba8520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lcf76f155ced4ddcb4097134ff3c332f" ma:index="23" nillable="true" ma:taxonomy="true" ma:internalName="lcf76f155ced4ddcb4097134ff3c332f" ma:taxonomyFieldName="MediaServiceImageTags" ma:displayName="Balises d’images" ma:readOnly="false" ma:fieldId="{5cf76f15-5ced-4ddc-b409-7134ff3c332f}" ma:taxonomyMulti="true" ma:sspId="60315fbd-64dd-42b6-8821-119951e42b94"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5" nillable="true" ma:displayName="MediaServiceObjectDetectorVersions" ma:hidden="true" ma:indexed="true" ma:internalName="MediaServiceObjectDetectorVersions" ma:readOnly="true">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element name="MediaLengthInSeconds" ma:index="27"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938a9efb-1e11-400a-86a2-8574c908400d"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element name="_dlc_DocId" ma:index="19" nillable="true" ma:displayName="Valeur d’ID de document" ma:description="Valeur de l’ID de document affecté à cet élément." ma:indexed="true" ma:internalName="_dlc_DocId" ma:readOnly="true">
      <xsd:simpleType>
        <xsd:restriction base="dms:Text"/>
      </xsd:simpleType>
    </xsd:element>
    <xsd:element name="_dlc_DocIdUrl" ma:index="20" nillable="true" ma:displayName="ID de document" ma:description="Lien permanent vers ce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1" nillable="true" ma:displayName="Persist ID" ma:description="Keep ID on add." ma:hidden="true" ma:internalName="_dlc_DocIdPersistId" ma:readOnly="true">
      <xsd:simpleType>
        <xsd:restriction base="dms:Boolean"/>
      </xsd:simpleType>
    </xsd:element>
    <xsd:element name="TaxCatchAll" ma:index="24" nillable="true" ma:displayName="Taxonomy Catch All Column" ma:hidden="true" ma:list="{9aa51946-e787-43d3-a8be-35cf800c586d}" ma:internalName="TaxCatchAll" ma:showField="CatchAllData" ma:web="938a9efb-1e11-400a-86a2-8574c908400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p:properties xmlns:p="http://schemas.microsoft.com/office/2006/metadata/properties" xmlns:xsi="http://www.w3.org/2001/XMLSchema-instance" xmlns:pc="http://schemas.microsoft.com/office/infopath/2007/PartnerControls">
  <documentManagement>
    <SharedWithUsers xmlns="938a9efb-1e11-400a-86a2-8574c908400d">
      <UserInfo>
        <DisplayName>FRIEH Roland (Acoss)</DisplayName>
        <AccountId>365</AccountId>
        <AccountType/>
      </UserInfo>
      <UserInfo>
        <DisplayName>DESANDRE Marc (Acoss)</DisplayName>
        <AccountId>271</AccountId>
        <AccountType/>
      </UserInfo>
    </SharedWithUsers>
    <lcf76f155ced4ddcb4097134ff3c332f xmlns="8cb1eac8-13cf-4943-8d8b-2a498ba85204">
      <Terms xmlns="http://schemas.microsoft.com/office/infopath/2007/PartnerControls"/>
    </lcf76f155ced4ddcb4097134ff3c332f>
    <TaxCatchAll xmlns="938a9efb-1e11-400a-86a2-8574c908400d" xsi:nil="true"/>
    <_dlc_DocId xmlns="938a9efb-1e11-400a-86a2-8574c908400d">W4JD7324VQMY-1672949244-24223</_dlc_DocId>
    <_dlc_DocIdUrl xmlns="938a9efb-1e11-400a-86a2-8574c908400d">
      <Url>https://recouv.sharepoint.com/sites/DSI-SousDirectionduPilotageEquipe/_layouts/15/DocIdRedir.aspx?ID=W4JD7324VQMY-1672949244-24223</Url>
      <Description>W4JD7324VQMY-1672949244-24223</Description>
    </_dlc_DocIdUrl>
  </documentManagement>
</p: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A8983C5-291D-475C-BFC4-4FC91E4E0E70}">
  <ds:schemaRefs>
    <ds:schemaRef ds:uri="http://schemas.openxmlformats.org/officeDocument/2006/bibliography"/>
  </ds:schemaRefs>
</ds:datastoreItem>
</file>

<file path=customXml/itemProps2.xml><?xml version="1.0" encoding="utf-8"?>
<ds:datastoreItem xmlns:ds="http://schemas.openxmlformats.org/officeDocument/2006/customXml" ds:itemID="{3DB18C37-210E-4FE2-87BC-E1469FA91F46}"/>
</file>

<file path=customXml/itemProps3.xml><?xml version="1.0" encoding="utf-8"?>
<ds:datastoreItem xmlns:ds="http://schemas.openxmlformats.org/officeDocument/2006/customXml" ds:itemID="{2282B02E-9B49-4682-AA4F-890FC139FBF4}">
  <ds:schemaRefs>
    <ds:schemaRef ds:uri="http://schemas.microsoft.com/sharepoint/events"/>
  </ds:schemaRefs>
</ds:datastoreItem>
</file>

<file path=customXml/itemProps4.xml><?xml version="1.0" encoding="utf-8"?>
<ds:datastoreItem xmlns:ds="http://schemas.openxmlformats.org/officeDocument/2006/customXml" ds:itemID="{D8B3B05E-9F22-4A9B-B49B-AA32E1AB50AE}">
  <ds:schemaRefs>
    <ds:schemaRef ds:uri="http://schemas.microsoft.com/office/2006/metadata/properties"/>
    <ds:schemaRef ds:uri="http://schemas.microsoft.com/office/infopath/2007/PartnerControls"/>
    <ds:schemaRef ds:uri="938a9efb-1e11-400a-86a2-8574c908400d"/>
    <ds:schemaRef ds:uri="8cb1eac8-13cf-4943-8d8b-2a498ba85204"/>
  </ds:schemaRefs>
</ds:datastoreItem>
</file>

<file path=customXml/itemProps5.xml><?xml version="1.0" encoding="utf-8"?>
<ds:datastoreItem xmlns:ds="http://schemas.openxmlformats.org/officeDocument/2006/customXml" ds:itemID="{D372FF5A-E01D-4774-A8B9-95378676498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MOA SSI - IAH Modele de document </Template>
  <TotalTime>745</TotalTime>
  <Pages>12</Pages>
  <Words>3088</Words>
  <Characters>16989</Characters>
  <Application>Microsoft Office Word</Application>
  <DocSecurity>0</DocSecurity>
  <Lines>141</Lines>
  <Paragraphs>40</Paragraphs>
  <ScaleCrop>false</ScaleCrop>
  <HeadingPairs>
    <vt:vector size="2" baseType="variant">
      <vt:variant>
        <vt:lpstr>Titre</vt:lpstr>
      </vt:variant>
      <vt:variant>
        <vt:i4>1</vt:i4>
      </vt:variant>
    </vt:vector>
  </HeadingPairs>
  <TitlesOfParts>
    <vt:vector size="1" baseType="lpstr">
      <vt:lpstr>ANNEXE CCTP - EXIGENCES SECURITE</vt:lpstr>
    </vt:vector>
  </TitlesOfParts>
  <Company/>
  <LinksUpToDate>false</LinksUpToDate>
  <CharactersWithSpaces>20037</CharactersWithSpaces>
  <SharedDoc>false</SharedDoc>
  <HLinks>
    <vt:vector size="36" baseType="variant">
      <vt:variant>
        <vt:i4>1572921</vt:i4>
      </vt:variant>
      <vt:variant>
        <vt:i4>35</vt:i4>
      </vt:variant>
      <vt:variant>
        <vt:i4>0</vt:i4>
      </vt:variant>
      <vt:variant>
        <vt:i4>5</vt:i4>
      </vt:variant>
      <vt:variant>
        <vt:lpwstr/>
      </vt:variant>
      <vt:variant>
        <vt:lpwstr>_Toc100814939</vt:lpwstr>
      </vt:variant>
      <vt:variant>
        <vt:i4>1572921</vt:i4>
      </vt:variant>
      <vt:variant>
        <vt:i4>29</vt:i4>
      </vt:variant>
      <vt:variant>
        <vt:i4>0</vt:i4>
      </vt:variant>
      <vt:variant>
        <vt:i4>5</vt:i4>
      </vt:variant>
      <vt:variant>
        <vt:lpwstr/>
      </vt:variant>
      <vt:variant>
        <vt:lpwstr>_Toc100814938</vt:lpwstr>
      </vt:variant>
      <vt:variant>
        <vt:i4>1572921</vt:i4>
      </vt:variant>
      <vt:variant>
        <vt:i4>23</vt:i4>
      </vt:variant>
      <vt:variant>
        <vt:i4>0</vt:i4>
      </vt:variant>
      <vt:variant>
        <vt:i4>5</vt:i4>
      </vt:variant>
      <vt:variant>
        <vt:lpwstr/>
      </vt:variant>
      <vt:variant>
        <vt:lpwstr>_Toc100814937</vt:lpwstr>
      </vt:variant>
      <vt:variant>
        <vt:i4>1572921</vt:i4>
      </vt:variant>
      <vt:variant>
        <vt:i4>17</vt:i4>
      </vt:variant>
      <vt:variant>
        <vt:i4>0</vt:i4>
      </vt:variant>
      <vt:variant>
        <vt:i4>5</vt:i4>
      </vt:variant>
      <vt:variant>
        <vt:lpwstr/>
      </vt:variant>
      <vt:variant>
        <vt:lpwstr>_Toc100814936</vt:lpwstr>
      </vt:variant>
      <vt:variant>
        <vt:i4>1572921</vt:i4>
      </vt:variant>
      <vt:variant>
        <vt:i4>11</vt:i4>
      </vt:variant>
      <vt:variant>
        <vt:i4>0</vt:i4>
      </vt:variant>
      <vt:variant>
        <vt:i4>5</vt:i4>
      </vt:variant>
      <vt:variant>
        <vt:lpwstr/>
      </vt:variant>
      <vt:variant>
        <vt:lpwstr>_Toc100814935</vt:lpwstr>
      </vt:variant>
      <vt:variant>
        <vt:i4>1572921</vt:i4>
      </vt:variant>
      <vt:variant>
        <vt:i4>5</vt:i4>
      </vt:variant>
      <vt:variant>
        <vt:i4>0</vt:i4>
      </vt:variant>
      <vt:variant>
        <vt:i4>5</vt:i4>
      </vt:variant>
      <vt:variant>
        <vt:lpwstr/>
      </vt:variant>
      <vt:variant>
        <vt:lpwstr>_Toc100814934</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ANNEXE CCTP - EXIGENCES SECURITE</dc:title>
  <dc:subject>Sécurité</dc:subject>
  <dc:creator>AC75007704</dc:creator>
  <cp:keywords/>
  <cp:lastModifiedBy>JAUFFRET André (Acoss)</cp:lastModifiedBy>
  <cp:revision>127</cp:revision>
  <cp:lastPrinted>2018-02-28T11:08:00Z</cp:lastPrinted>
  <dcterms:created xsi:type="dcterms:W3CDTF">2022-03-28T14:03:00Z</dcterms:created>
  <dcterms:modified xsi:type="dcterms:W3CDTF">2025-09-08T09:15:00Z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0x010100C2E909FBDF8E1C479DFEE3C5C2B9EC89</vt:lpwstr>
  </property>
  <property fmtid="{D5CDD505-2E9C-101B-9397-08002B2CF9AE}" pid="3" name="xd_Signature">
    <vt:bool>false</vt:bool>
  </property>
  <property fmtid="{D5CDD505-2E9C-101B-9397-08002B2CF9AE}" pid="4" name="xd_ProgID">
    <vt:lpwstr/>
  </property>
  <property fmtid="{D5CDD505-2E9C-101B-9397-08002B2CF9AE}" pid="5" name="ComplianceAssetId">
    <vt:lpwstr/>
  </property>
  <property fmtid="{D5CDD505-2E9C-101B-9397-08002B2CF9AE}" pid="6" name="TemplateUrl">
    <vt:lpwstr/>
  </property>
  <property fmtid="{D5CDD505-2E9C-101B-9397-08002B2CF9AE}" pid="7" name="_ExtendedDescription">
    <vt:lpwstr/>
  </property>
  <property fmtid="{D5CDD505-2E9C-101B-9397-08002B2CF9AE}" pid="8" name="TriggerFlowInfo">
    <vt:lpwstr/>
  </property>
  <property fmtid="{D5CDD505-2E9C-101B-9397-08002B2CF9AE}" pid="9" name="_dlc_DocIdItemGuid">
    <vt:lpwstr>1b133309-6b97-473b-8cee-058e7e85ad27</vt:lpwstr>
  </property>
  <property fmtid="{D5CDD505-2E9C-101B-9397-08002B2CF9AE}" pid="10" name="MediaServiceImageTags">
    <vt:lpwstr/>
  </property>
</Properties>
</file>